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BFC" w:rsidRPr="00AF5F99" w:rsidRDefault="00AA4BFC" w:rsidP="00AA4BFC">
      <w:pPr>
        <w:pStyle w:val="a4"/>
        <w:tabs>
          <w:tab w:val="clear" w:pos="4153"/>
          <w:tab w:val="clear" w:pos="8306"/>
        </w:tabs>
        <w:spacing w:after="60"/>
        <w:rPr>
          <w:rFonts w:cs="David"/>
          <w:b/>
          <w:bCs/>
          <w:rtl/>
        </w:rPr>
      </w:pPr>
      <w:r w:rsidRPr="00AF5F99">
        <w:rPr>
          <w:rFonts w:cs="David"/>
          <w:b/>
          <w:bCs/>
          <w:rtl/>
        </w:rPr>
        <w:t xml:space="preserve">בבית הדין הארצי לעבודה </w:t>
      </w:r>
      <w:r w:rsidRPr="00AF5F99">
        <w:rPr>
          <w:rFonts w:cs="David"/>
          <w:b/>
          <w:bCs/>
          <w:rtl/>
        </w:rPr>
        <w:tab/>
      </w:r>
      <w:r w:rsidRPr="00AF5F99">
        <w:rPr>
          <w:rFonts w:cs="David"/>
          <w:b/>
          <w:bCs/>
          <w:rtl/>
        </w:rPr>
        <w:tab/>
      </w:r>
      <w:r w:rsidRPr="00AF5F99">
        <w:rPr>
          <w:rFonts w:cs="David"/>
          <w:b/>
          <w:bCs/>
          <w:rtl/>
        </w:rPr>
        <w:tab/>
      </w:r>
      <w:r w:rsidRPr="00AF5F99">
        <w:rPr>
          <w:rFonts w:cs="David"/>
          <w:b/>
          <w:bCs/>
          <w:rtl/>
        </w:rPr>
        <w:tab/>
      </w:r>
      <w:r w:rsidRPr="00AF5F99">
        <w:rPr>
          <w:rFonts w:cs="David"/>
          <w:b/>
          <w:bCs/>
          <w:rtl/>
        </w:rPr>
        <w:tab/>
      </w:r>
      <w:r w:rsidRPr="00AF5F99">
        <w:rPr>
          <w:rFonts w:cs="David"/>
          <w:b/>
          <w:bCs/>
          <w:rtl/>
        </w:rPr>
        <w:tab/>
      </w:r>
      <w:r w:rsidRPr="00AF5F99">
        <w:rPr>
          <w:rFonts w:cs="David"/>
          <w:b/>
          <w:bCs/>
          <w:rtl/>
        </w:rPr>
        <w:tab/>
      </w:r>
      <w:r>
        <w:rPr>
          <w:rFonts w:cs="David"/>
          <w:b/>
          <w:bCs/>
          <w:rtl/>
        </w:rPr>
        <w:t xml:space="preserve">       </w:t>
      </w:r>
      <w:r w:rsidRPr="00AF5F99">
        <w:rPr>
          <w:rFonts w:cs="David"/>
          <w:b/>
          <w:bCs/>
          <w:rtl/>
        </w:rPr>
        <w:t xml:space="preserve">ע"ע </w:t>
      </w:r>
      <w:r>
        <w:rPr>
          <w:rFonts w:cs="David"/>
          <w:b/>
          <w:bCs/>
          <w:rtl/>
        </w:rPr>
        <w:t>2514-07-20</w:t>
      </w:r>
    </w:p>
    <w:p w:rsidR="00AA4BFC" w:rsidRPr="00AF5F99" w:rsidRDefault="00AA4BFC" w:rsidP="00AA4BFC">
      <w:pPr>
        <w:pStyle w:val="1"/>
        <w:spacing w:after="60"/>
        <w:rPr>
          <w:b/>
          <w:bCs/>
          <w:rtl/>
        </w:rPr>
      </w:pPr>
      <w:r w:rsidRPr="00AF5F99">
        <w:rPr>
          <w:b/>
          <w:bCs/>
          <w:rtl/>
        </w:rPr>
        <w:t>בירושלים</w:t>
      </w:r>
    </w:p>
    <w:p w:rsidR="00AA4BFC" w:rsidRDefault="00AA4BFC" w:rsidP="00AA4BFC">
      <w:pPr>
        <w:spacing w:after="60"/>
        <w:rPr>
          <w:rFonts w:cs="David"/>
          <w:u w:val="single"/>
          <w:rtl/>
        </w:rPr>
      </w:pPr>
    </w:p>
    <w:p w:rsidR="00AA4BFC" w:rsidRPr="00901A33" w:rsidRDefault="00AA4BFC" w:rsidP="00AA4BFC">
      <w:pPr>
        <w:pStyle w:val="40"/>
        <w:spacing w:before="0"/>
        <w:ind w:hanging="1335"/>
        <w:rPr>
          <w:rtl/>
        </w:rPr>
      </w:pPr>
      <w:r w:rsidRPr="00901A33">
        <w:rPr>
          <w:b/>
          <w:bCs/>
          <w:rtl/>
        </w:rPr>
        <w:t>בעניין:</w:t>
      </w:r>
      <w:r w:rsidRPr="00901A33">
        <w:rPr>
          <w:b/>
          <w:bCs/>
          <w:rtl/>
        </w:rPr>
        <w:tab/>
      </w:r>
      <w:r w:rsidRPr="00901A33">
        <w:rPr>
          <w:b/>
          <w:bCs/>
          <w:rtl/>
        </w:rPr>
        <w:tab/>
      </w:r>
      <w:r w:rsidRPr="00901A33">
        <w:rPr>
          <w:b/>
          <w:bCs/>
          <w:rtl/>
        </w:rPr>
        <w:tab/>
      </w:r>
      <w:r w:rsidRPr="00901A33">
        <w:rPr>
          <w:b/>
          <w:bCs/>
          <w:rtl/>
        </w:rPr>
        <w:tab/>
        <w:t>שמעון הכסטר</w:t>
      </w:r>
      <w:r w:rsidRPr="00901A33">
        <w:rPr>
          <w:rtl/>
        </w:rPr>
        <w:t>, ת.ז. 000388587</w:t>
      </w:r>
    </w:p>
    <w:p w:rsidR="00AA4BFC" w:rsidRPr="00901A33" w:rsidRDefault="00AA4BFC" w:rsidP="00AA4BFC">
      <w:pPr>
        <w:pStyle w:val="40"/>
        <w:spacing w:before="0"/>
        <w:ind w:left="0" w:firstLine="0"/>
        <w:rPr>
          <w:rtl/>
          <w:lang w:eastAsia="en-US"/>
        </w:rPr>
      </w:pPr>
    </w:p>
    <w:p w:rsidR="00AA4BFC" w:rsidRPr="00901A33" w:rsidRDefault="00AA4BFC" w:rsidP="00AA4BFC">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tl/>
            <w:lang w:eastAsia="en-US"/>
          </w:rPr>
          <w:t>אופיר טל</w:t>
        </w:r>
      </w:smartTag>
      <w:r w:rsidRPr="00901A33">
        <w:rPr>
          <w:rtl/>
          <w:lang w:eastAsia="en-US"/>
        </w:rPr>
        <w:t xml:space="preserve"> ו/או לואיז ספורטס ואח' </w:t>
      </w:r>
    </w:p>
    <w:p w:rsidR="00AA4BFC" w:rsidRPr="00901A33" w:rsidRDefault="00AA4BFC" w:rsidP="00AA4BFC">
      <w:pPr>
        <w:pStyle w:val="40"/>
        <w:tabs>
          <w:tab w:val="clear" w:pos="942"/>
        </w:tabs>
        <w:spacing w:before="0"/>
        <w:ind w:left="2160" w:firstLine="0"/>
        <w:rPr>
          <w:b/>
          <w:bCs/>
          <w:rtl/>
          <w:lang w:eastAsia="en-US"/>
        </w:rPr>
      </w:pPr>
      <w:r w:rsidRPr="00901A33">
        <w:rPr>
          <w:b/>
          <w:bCs/>
          <w:rtl/>
          <w:lang w:eastAsia="en-US"/>
        </w:rPr>
        <w:t xml:space="preserve">טל, קדרי, שמיר ושות'- עורכי דין </w:t>
      </w:r>
    </w:p>
    <w:p w:rsidR="00AA4BFC" w:rsidRPr="00901A33" w:rsidRDefault="00AA4BFC" w:rsidP="00AA4BFC">
      <w:pPr>
        <w:pStyle w:val="40"/>
        <w:spacing w:before="0"/>
        <w:ind w:left="0" w:firstLine="0"/>
        <w:rPr>
          <w:rtl/>
          <w:lang w:eastAsia="en-US"/>
        </w:rPr>
      </w:pPr>
      <w:r w:rsidRPr="00901A33">
        <w:rPr>
          <w:rtl/>
          <w:lang w:eastAsia="en-US"/>
        </w:rPr>
        <w:tab/>
      </w:r>
      <w:r w:rsidRPr="00901A33">
        <w:rPr>
          <w:rtl/>
          <w:lang w:eastAsia="en-US"/>
        </w:rPr>
        <w:tab/>
      </w:r>
      <w:r w:rsidRPr="00901A33">
        <w:rPr>
          <w:rtl/>
          <w:lang w:eastAsia="en-US"/>
        </w:rPr>
        <w:tab/>
        <w:t>מרח' וושינגטון 4, ירושלים</w:t>
      </w:r>
    </w:p>
    <w:p w:rsidR="00AA4BFC" w:rsidRPr="00901A33" w:rsidRDefault="00AA4BFC" w:rsidP="00AA4BFC">
      <w:pPr>
        <w:pStyle w:val="40"/>
        <w:spacing w:before="0"/>
        <w:ind w:left="0" w:firstLine="0"/>
        <w:rPr>
          <w:rtl/>
          <w:lang w:eastAsia="en-US"/>
        </w:rPr>
      </w:pPr>
      <w:r w:rsidRPr="00901A33">
        <w:rPr>
          <w:rtl/>
          <w:lang w:eastAsia="en-US"/>
        </w:rPr>
        <w:tab/>
      </w:r>
      <w:r w:rsidRPr="00901A33">
        <w:rPr>
          <w:rtl/>
          <w:lang w:eastAsia="en-US"/>
        </w:rPr>
        <w:tab/>
      </w:r>
      <w:r w:rsidRPr="00901A33">
        <w:rPr>
          <w:rtl/>
          <w:lang w:eastAsia="en-US"/>
        </w:rPr>
        <w:tab/>
      </w:r>
      <w:r w:rsidRPr="00901A33">
        <w:rPr>
          <w:sz w:val="19"/>
          <w:rtl/>
          <w:lang w:eastAsia="en-US"/>
        </w:rPr>
        <w:t>טל. 02-5674000; פקס. 074-713700</w:t>
      </w:r>
      <w:r w:rsidRPr="00901A33">
        <w:rPr>
          <w:rtl/>
          <w:lang w:eastAsia="en-US"/>
        </w:rPr>
        <w:t>1</w:t>
      </w:r>
      <w:r w:rsidRPr="00901A33">
        <w:rPr>
          <w:rtl/>
          <w:lang w:eastAsia="en-US"/>
        </w:rPr>
        <w:tab/>
      </w:r>
      <w:r w:rsidRPr="00901A33">
        <w:rPr>
          <w:rtl/>
          <w:lang w:eastAsia="en-US"/>
        </w:rPr>
        <w:tab/>
      </w:r>
      <w:r w:rsidRPr="00901A33">
        <w:rPr>
          <w:rtl/>
          <w:lang w:eastAsia="en-US"/>
        </w:rPr>
        <w:tab/>
      </w:r>
    </w:p>
    <w:p w:rsidR="00AA4BFC" w:rsidRPr="00901A33" w:rsidRDefault="00AA4BFC" w:rsidP="00AA4BFC">
      <w:pPr>
        <w:pStyle w:val="40"/>
        <w:spacing w:before="0"/>
        <w:ind w:left="0" w:firstLine="0"/>
        <w:jc w:val="right"/>
        <w:rPr>
          <w:rtl/>
          <w:lang w:eastAsia="en-US"/>
        </w:rPr>
      </w:pPr>
      <w:r w:rsidRPr="00901A33">
        <w:rPr>
          <w:rtl/>
          <w:lang w:eastAsia="en-US"/>
        </w:rPr>
        <w:tab/>
      </w:r>
      <w:r w:rsidRPr="00901A33">
        <w:rPr>
          <w:rtl/>
          <w:lang w:eastAsia="en-US"/>
        </w:rPr>
        <w:tab/>
      </w:r>
      <w:r w:rsidRPr="00901A33">
        <w:rPr>
          <w:rtl/>
          <w:lang w:eastAsia="en-US"/>
        </w:rPr>
        <w:tab/>
      </w:r>
      <w:r w:rsidRPr="00901A33">
        <w:rPr>
          <w:rtl/>
          <w:lang w:eastAsia="en-US"/>
        </w:rPr>
        <w:tab/>
      </w:r>
      <w:r w:rsidRPr="00901A33">
        <w:rPr>
          <w:rtl/>
          <w:lang w:eastAsia="en-US"/>
        </w:rPr>
        <w:tab/>
        <w:t xml:space="preserve">             </w:t>
      </w:r>
      <w:r w:rsidRPr="00901A33">
        <w:rPr>
          <w:rtl/>
          <w:lang w:eastAsia="en-US"/>
        </w:rPr>
        <w:tab/>
      </w:r>
      <w:r w:rsidRPr="00901A33">
        <w:rPr>
          <w:rtl/>
          <w:lang w:eastAsia="en-US"/>
        </w:rPr>
        <w:tab/>
        <w:t xml:space="preserve">                  </w:t>
      </w:r>
      <w:r>
        <w:rPr>
          <w:b/>
          <w:bCs/>
          <w:u w:val="single"/>
          <w:rtl/>
          <w:lang w:eastAsia="en-US"/>
        </w:rPr>
        <w:t>המערער</w:t>
      </w:r>
    </w:p>
    <w:p w:rsidR="00AA4BFC" w:rsidRPr="00901A33" w:rsidRDefault="00AA4BFC" w:rsidP="00AA4BFC">
      <w:pPr>
        <w:pStyle w:val="40"/>
        <w:spacing w:before="0"/>
        <w:ind w:left="0" w:firstLine="0"/>
        <w:rPr>
          <w:rtl/>
          <w:lang w:eastAsia="en-US"/>
        </w:rPr>
      </w:pPr>
    </w:p>
    <w:p w:rsidR="00AA4BFC" w:rsidRDefault="00AA4BFC" w:rsidP="00AA4BFC">
      <w:pPr>
        <w:pStyle w:val="40"/>
        <w:spacing w:before="0"/>
        <w:ind w:left="0" w:firstLine="0"/>
        <w:rPr>
          <w:b/>
          <w:bCs/>
          <w:rtl/>
          <w:lang w:eastAsia="en-US"/>
        </w:rPr>
      </w:pPr>
      <w:r w:rsidRPr="00901A33">
        <w:rPr>
          <w:b/>
          <w:bCs/>
          <w:rtl/>
          <w:lang w:eastAsia="en-US"/>
        </w:rPr>
        <w:tab/>
      </w:r>
      <w:r w:rsidRPr="00901A33">
        <w:rPr>
          <w:b/>
          <w:bCs/>
          <w:rtl/>
          <w:lang w:eastAsia="en-US"/>
        </w:rPr>
        <w:tab/>
      </w:r>
      <w:r w:rsidRPr="00901A33">
        <w:rPr>
          <w:b/>
          <w:bCs/>
          <w:rtl/>
          <w:lang w:eastAsia="en-US"/>
        </w:rPr>
        <w:tab/>
        <w:t xml:space="preserve">- נ  ג  ד </w:t>
      </w:r>
      <w:r>
        <w:rPr>
          <w:b/>
          <w:bCs/>
          <w:rtl/>
          <w:lang w:eastAsia="en-US"/>
        </w:rPr>
        <w:t>–</w:t>
      </w:r>
    </w:p>
    <w:p w:rsidR="00AA4BFC" w:rsidRPr="00901A33" w:rsidRDefault="00AA4BFC" w:rsidP="00AA4BFC">
      <w:pPr>
        <w:pStyle w:val="40"/>
        <w:spacing w:before="0"/>
        <w:ind w:left="0" w:firstLine="0"/>
        <w:rPr>
          <w:b/>
          <w:bCs/>
          <w:rtl/>
          <w:lang w:eastAsia="en-US"/>
        </w:rPr>
      </w:pPr>
    </w:p>
    <w:p w:rsidR="00AA4BFC" w:rsidRPr="00901A33" w:rsidRDefault="00AA4BFC" w:rsidP="00AA4BFC">
      <w:pPr>
        <w:pStyle w:val="40"/>
        <w:spacing w:before="0"/>
        <w:ind w:left="0" w:firstLine="0"/>
        <w:rPr>
          <w:rtl/>
          <w:lang w:eastAsia="en-US"/>
        </w:rPr>
      </w:pPr>
    </w:p>
    <w:p w:rsidR="00AA4BFC" w:rsidRPr="00901A33" w:rsidRDefault="00AA4BFC" w:rsidP="00AA4BFC">
      <w:pPr>
        <w:pStyle w:val="40"/>
        <w:numPr>
          <w:ilvl w:val="0"/>
          <w:numId w:val="3"/>
        </w:numPr>
        <w:tabs>
          <w:tab w:val="clear" w:pos="942"/>
        </w:tabs>
        <w:spacing w:before="0"/>
        <w:rPr>
          <w:b/>
          <w:bCs/>
          <w:rtl/>
        </w:rPr>
      </w:pPr>
      <w:r w:rsidRPr="00901A33">
        <w:rPr>
          <w:b/>
          <w:bCs/>
          <w:rtl/>
        </w:rPr>
        <w:t xml:space="preserve">נציבות שירות המדינה </w:t>
      </w:r>
    </w:p>
    <w:p w:rsidR="00AA4BFC" w:rsidRPr="00901A33" w:rsidRDefault="00AA4BFC" w:rsidP="00AA4BFC">
      <w:pPr>
        <w:pStyle w:val="40"/>
        <w:numPr>
          <w:ilvl w:val="0"/>
          <w:numId w:val="3"/>
        </w:numPr>
        <w:tabs>
          <w:tab w:val="clear" w:pos="942"/>
        </w:tabs>
        <w:spacing w:before="0"/>
        <w:rPr>
          <w:b/>
          <w:bCs/>
          <w:rtl/>
        </w:rPr>
      </w:pPr>
      <w:r w:rsidRPr="00901A33">
        <w:rPr>
          <w:b/>
          <w:bCs/>
          <w:rtl/>
        </w:rPr>
        <w:t xml:space="preserve">מדינת ישראל – משרד האוצר </w:t>
      </w:r>
    </w:p>
    <w:p w:rsidR="00AA4BFC" w:rsidRPr="00901A33" w:rsidRDefault="00AA4BFC" w:rsidP="00AA4BFC">
      <w:pPr>
        <w:pStyle w:val="40"/>
        <w:numPr>
          <w:ilvl w:val="0"/>
          <w:numId w:val="3"/>
        </w:numPr>
        <w:tabs>
          <w:tab w:val="clear" w:pos="942"/>
        </w:tabs>
        <w:spacing w:before="0"/>
      </w:pPr>
      <w:r w:rsidRPr="00901A33">
        <w:rPr>
          <w:b/>
          <w:bCs/>
          <w:rtl/>
        </w:rPr>
        <w:t>הממונה על הגימלאות</w:t>
      </w:r>
      <w:r w:rsidRPr="00901A33" w:rsidDel="00173E98">
        <w:rPr>
          <w:rtl/>
        </w:rPr>
        <w:t xml:space="preserve"> </w:t>
      </w:r>
    </w:p>
    <w:p w:rsidR="00AA4BFC" w:rsidRPr="00901A33" w:rsidRDefault="00AA4BFC" w:rsidP="00AA4BFC">
      <w:pPr>
        <w:pStyle w:val="40"/>
        <w:tabs>
          <w:tab w:val="clear" w:pos="942"/>
        </w:tabs>
        <w:spacing w:before="0"/>
        <w:ind w:left="2250" w:firstLine="0"/>
        <w:rPr>
          <w:b/>
          <w:bCs/>
          <w:rtl/>
        </w:rPr>
      </w:pPr>
    </w:p>
    <w:p w:rsidR="00AA4BFC" w:rsidRDefault="00AA4BFC" w:rsidP="00AA4BFC">
      <w:pPr>
        <w:pStyle w:val="40"/>
        <w:tabs>
          <w:tab w:val="clear" w:pos="942"/>
        </w:tabs>
        <w:spacing w:before="0"/>
        <w:ind w:left="2250" w:firstLine="0"/>
        <w:rPr>
          <w:rtl/>
        </w:rPr>
      </w:pPr>
      <w:r w:rsidRPr="00901A33">
        <w:rPr>
          <w:rtl/>
        </w:rPr>
        <w:t xml:space="preserve">שלושתם על ידי </w:t>
      </w:r>
      <w:r>
        <w:rPr>
          <w:rFonts w:hint="cs"/>
          <w:rtl/>
        </w:rPr>
        <w:t>עו"ד חן אדרי ואח'</w:t>
      </w:r>
    </w:p>
    <w:p w:rsidR="00AA4BFC" w:rsidRPr="00901A33" w:rsidRDefault="00AA4BFC" w:rsidP="00AA4BFC">
      <w:pPr>
        <w:pStyle w:val="40"/>
        <w:tabs>
          <w:tab w:val="clear" w:pos="942"/>
        </w:tabs>
        <w:spacing w:before="0"/>
        <w:ind w:left="2250" w:firstLine="0"/>
        <w:rPr>
          <w:rtl/>
        </w:rPr>
      </w:pPr>
      <w:r w:rsidRPr="00901A33">
        <w:rPr>
          <w:rtl/>
        </w:rPr>
        <w:t xml:space="preserve">פרקליטות </w:t>
      </w:r>
      <w:r>
        <w:rPr>
          <w:rFonts w:hint="cs"/>
          <w:rtl/>
        </w:rPr>
        <w:t>המדינה</w:t>
      </w:r>
    </w:p>
    <w:p w:rsidR="00AA4BFC" w:rsidRPr="00901A33" w:rsidRDefault="00AA4BFC" w:rsidP="00AA4BFC">
      <w:pPr>
        <w:pStyle w:val="40"/>
        <w:tabs>
          <w:tab w:val="clear" w:pos="942"/>
        </w:tabs>
        <w:spacing w:before="0"/>
        <w:ind w:left="2250" w:firstLine="0"/>
        <w:rPr>
          <w:rtl/>
        </w:rPr>
      </w:pPr>
      <w:r>
        <w:rPr>
          <w:rFonts w:hint="cs"/>
          <w:rtl/>
        </w:rPr>
        <w:t>רחוב צאלח א-דין</w:t>
      </w:r>
      <w:r w:rsidRPr="00901A33">
        <w:rPr>
          <w:rtl/>
        </w:rPr>
        <w:t>, ירושלים</w:t>
      </w:r>
    </w:p>
    <w:p w:rsidR="00AA4BFC" w:rsidRDefault="00AA4BFC" w:rsidP="00AA4BFC">
      <w:pPr>
        <w:pStyle w:val="11"/>
        <w:spacing w:line="320" w:lineRule="exact"/>
        <w:ind w:left="476" w:hanging="425"/>
        <w:jc w:val="right"/>
        <w:rPr>
          <w:b/>
          <w:bCs/>
          <w:u w:val="single"/>
          <w:rtl/>
          <w:lang w:eastAsia="en-US"/>
        </w:rPr>
      </w:pPr>
      <w:r w:rsidRPr="00901A33">
        <w:rPr>
          <w:rtl/>
          <w:lang w:eastAsia="en-US"/>
        </w:rPr>
        <w:tab/>
      </w:r>
      <w:r w:rsidRPr="00901A33">
        <w:rPr>
          <w:rtl/>
          <w:lang w:eastAsia="en-US"/>
        </w:rPr>
        <w:tab/>
      </w:r>
      <w:r w:rsidRPr="00901A33">
        <w:rPr>
          <w:rtl/>
          <w:lang w:eastAsia="en-US"/>
        </w:rPr>
        <w:tab/>
      </w:r>
      <w:r>
        <w:rPr>
          <w:rtl/>
          <w:lang w:eastAsia="en-US"/>
        </w:rPr>
        <w:tab/>
        <w:t xml:space="preserve">              </w:t>
      </w:r>
      <w:r>
        <w:rPr>
          <w:b/>
          <w:bCs/>
          <w:u w:val="single"/>
          <w:rtl/>
          <w:lang w:eastAsia="en-US"/>
        </w:rPr>
        <w:t>ה</w:t>
      </w:r>
      <w:r w:rsidR="00FA099A">
        <w:rPr>
          <w:b/>
          <w:bCs/>
          <w:u w:val="single"/>
          <w:rtl/>
          <w:lang w:eastAsia="en-US"/>
        </w:rPr>
        <w:t>מערער</w:t>
      </w:r>
      <w:r>
        <w:rPr>
          <w:b/>
          <w:bCs/>
          <w:u w:val="single"/>
          <w:rtl/>
          <w:lang w:eastAsia="en-US"/>
        </w:rPr>
        <w:t>ות</w:t>
      </w:r>
    </w:p>
    <w:p w:rsidR="00AA4BFC" w:rsidRDefault="00AA4BFC" w:rsidP="00AA4BFC">
      <w:pPr>
        <w:pStyle w:val="11"/>
        <w:spacing w:line="320" w:lineRule="exact"/>
        <w:ind w:left="476" w:hanging="425"/>
        <w:jc w:val="right"/>
        <w:rPr>
          <w:b/>
          <w:bCs/>
          <w:u w:val="single"/>
          <w:rtl/>
          <w:lang w:eastAsia="en-US"/>
        </w:rPr>
      </w:pPr>
    </w:p>
    <w:p w:rsidR="001A415A" w:rsidRPr="00901A33" w:rsidRDefault="001A415A" w:rsidP="00AA4BFC">
      <w:pPr>
        <w:pStyle w:val="11"/>
        <w:spacing w:line="320" w:lineRule="exact"/>
        <w:ind w:left="476" w:hanging="425"/>
        <w:rPr>
          <w:b/>
          <w:bCs/>
          <w:rtl/>
        </w:rPr>
      </w:pPr>
      <w:r w:rsidRPr="00901A33">
        <w:rPr>
          <w:b/>
          <w:bCs/>
          <w:rtl/>
        </w:rPr>
        <w:tab/>
      </w:r>
      <w:r w:rsidRPr="00901A33">
        <w:rPr>
          <w:b/>
          <w:bCs/>
          <w:rtl/>
        </w:rPr>
        <w:tab/>
      </w:r>
      <w:r w:rsidRPr="00901A33">
        <w:rPr>
          <w:b/>
          <w:bCs/>
          <w:rtl/>
        </w:rPr>
        <w:tab/>
      </w:r>
    </w:p>
    <w:p w:rsidR="009B48BB" w:rsidRPr="00901A33" w:rsidRDefault="00AA4BFC" w:rsidP="000904E5">
      <w:pPr>
        <w:pStyle w:val="11"/>
        <w:spacing w:after="120" w:line="360" w:lineRule="auto"/>
        <w:ind w:left="720" w:hanging="669"/>
        <w:jc w:val="center"/>
        <w:rPr>
          <w:b/>
          <w:bCs/>
          <w:sz w:val="36"/>
          <w:szCs w:val="36"/>
          <w:u w:val="single"/>
          <w:rtl/>
        </w:rPr>
      </w:pPr>
      <w:r>
        <w:rPr>
          <w:rFonts w:hint="cs"/>
          <w:b/>
          <w:bCs/>
          <w:sz w:val="36"/>
          <w:szCs w:val="36"/>
          <w:u w:val="single"/>
          <w:rtl/>
        </w:rPr>
        <w:t>סיכום טענות מטעם המערער</w:t>
      </w:r>
    </w:p>
    <w:p w:rsidR="005B0AA3" w:rsidRDefault="005B0AA3" w:rsidP="005B0AA3">
      <w:pPr>
        <w:pStyle w:val="a4"/>
        <w:spacing w:after="240" w:line="360" w:lineRule="auto"/>
        <w:jc w:val="both"/>
        <w:rPr>
          <w:rFonts w:cs="David"/>
          <w:rtl/>
        </w:rPr>
      </w:pPr>
      <w:r w:rsidRPr="000B11C2">
        <w:rPr>
          <w:rFonts w:cs="David"/>
          <w:rtl/>
        </w:rPr>
        <w:t>בהתאם להחלטת בית הדין הנכבד</w:t>
      </w:r>
      <w:r>
        <w:rPr>
          <w:rFonts w:cs="David"/>
          <w:rtl/>
        </w:rPr>
        <w:t xml:space="preserve"> מיום 2</w:t>
      </w:r>
      <w:r>
        <w:rPr>
          <w:rFonts w:cs="David" w:hint="cs"/>
          <w:rtl/>
        </w:rPr>
        <w:t>7</w:t>
      </w:r>
      <w:r>
        <w:rPr>
          <w:rFonts w:cs="David"/>
          <w:rtl/>
        </w:rPr>
        <w:t>.10.2020</w:t>
      </w:r>
      <w:r w:rsidRPr="000B11C2">
        <w:rPr>
          <w:rFonts w:cs="David"/>
          <w:rtl/>
        </w:rPr>
        <w:t>, המערער מתכבד בזאת להגיש לבית הדין הנכבד</w:t>
      </w:r>
      <w:r w:rsidRPr="002433DF">
        <w:rPr>
          <w:rFonts w:cs="David"/>
          <w:rtl/>
        </w:rPr>
        <w:t xml:space="preserve"> </w:t>
      </w:r>
      <w:r>
        <w:rPr>
          <w:rFonts w:cs="David" w:hint="cs"/>
          <w:rtl/>
        </w:rPr>
        <w:t xml:space="preserve">את סיכום טענותיו. </w:t>
      </w:r>
    </w:p>
    <w:p w:rsidR="005B0AA3" w:rsidRDefault="005B0AA3" w:rsidP="005B0AA3">
      <w:pPr>
        <w:pStyle w:val="a4"/>
        <w:spacing w:after="240" w:line="360" w:lineRule="auto"/>
        <w:jc w:val="both"/>
        <w:rPr>
          <w:rFonts w:cs="David"/>
          <w:rtl/>
        </w:rPr>
      </w:pPr>
      <w:r>
        <w:rPr>
          <w:rFonts w:cs="David" w:hint="cs"/>
          <w:rtl/>
        </w:rPr>
        <w:t xml:space="preserve">המערער יטען כי על פסק דינו של בית הדין קמא להתבטל ודין הערעור להתקבל מהטעמים </w:t>
      </w:r>
      <w:r w:rsidR="00D603D2">
        <w:rPr>
          <w:rFonts w:cs="David" w:hint="cs"/>
          <w:rtl/>
        </w:rPr>
        <w:t>שלהלן.</w:t>
      </w:r>
    </w:p>
    <w:p w:rsidR="00D603D2" w:rsidDel="00DF452E" w:rsidRDefault="00D603D2" w:rsidP="005B0AA3">
      <w:pPr>
        <w:pStyle w:val="a4"/>
        <w:spacing w:after="240" w:line="360" w:lineRule="auto"/>
        <w:jc w:val="both"/>
        <w:rPr>
          <w:del w:id="0" w:author="Shimon" w:date="2020-11-15T19:14:00Z"/>
          <w:rFonts w:cs="David"/>
          <w:rtl/>
        </w:rPr>
      </w:pPr>
      <w:r>
        <w:rPr>
          <w:rFonts w:cs="David" w:hint="cs"/>
          <w:rtl/>
        </w:rPr>
        <w:t>האמור בסיכום הטענות בא להוסיף על האמור בהודעת הערעור ובכתבי בי-הדין מטעמו של המערער בתיק שבכותרת ובבית הדין קמא.</w:t>
      </w:r>
    </w:p>
    <w:p w:rsidR="00D603D2" w:rsidRDefault="00D603D2">
      <w:pPr>
        <w:pStyle w:val="a4"/>
        <w:spacing w:after="240" w:line="360" w:lineRule="auto"/>
        <w:jc w:val="both"/>
        <w:rPr>
          <w:rFonts w:cs="David"/>
          <w:rtl/>
        </w:rPr>
        <w:pPrChange w:id="1" w:author="Shimon" w:date="2020-11-15T19:14:00Z">
          <w:pPr>
            <w:bidi w:val="0"/>
          </w:pPr>
        </w:pPrChange>
      </w:pPr>
      <w:del w:id="2" w:author="Shimon" w:date="2020-11-15T19:14:00Z">
        <w:r w:rsidDel="00DF452E">
          <w:rPr>
            <w:rFonts w:cs="David"/>
            <w:rtl/>
          </w:rPr>
          <w:br w:type="page"/>
        </w:r>
      </w:del>
    </w:p>
    <w:p w:rsidR="00971A55" w:rsidRDefault="00971A55" w:rsidP="00971A55">
      <w:pPr>
        <w:tabs>
          <w:tab w:val="left" w:pos="566"/>
        </w:tabs>
        <w:spacing w:after="240" w:line="360" w:lineRule="auto"/>
        <w:jc w:val="both"/>
        <w:rPr>
          <w:rFonts w:cs="David"/>
        </w:rPr>
      </w:pPr>
      <w:r>
        <w:rPr>
          <w:rFonts w:cs="David" w:hint="cs"/>
          <w:rtl/>
        </w:rPr>
        <w:lastRenderedPageBreak/>
        <w:t xml:space="preserve">פסק הדין נשוא הערעור עסק בשאלות מקדמיות של סילוק על הסף מחמת טענות של התיישנות, שיהוי ואי נקיטת הליך מתאים. בית הדין קמא קיבל את הבקשות ומחק את תביעתו של המערער על הסף. הערעור בתיק שבכותרת עוסק אך ורק בסוגיות המקדמיות בהן הכריע פסק הדין. </w:t>
      </w:r>
    </w:p>
    <w:p w:rsidR="00801BAC" w:rsidRPr="00C901B5" w:rsidRDefault="00D603D2" w:rsidP="00971A55">
      <w:pPr>
        <w:pStyle w:val="2"/>
        <w:numPr>
          <w:ilvl w:val="0"/>
          <w:numId w:val="2"/>
        </w:numPr>
        <w:tabs>
          <w:tab w:val="clear" w:pos="566"/>
          <w:tab w:val="left" w:pos="620"/>
        </w:tabs>
        <w:spacing w:after="120"/>
        <w:ind w:left="620" w:hanging="486"/>
        <w:rPr>
          <w:sz w:val="28"/>
          <w:lang w:eastAsia="en-US"/>
        </w:rPr>
      </w:pPr>
      <w:r>
        <w:rPr>
          <w:rFonts w:hint="cs"/>
          <w:sz w:val="28"/>
          <w:rtl/>
          <w:lang w:eastAsia="en-US"/>
        </w:rPr>
        <w:t>פתח דבר</w:t>
      </w:r>
    </w:p>
    <w:p w:rsidR="004A45EE" w:rsidRPr="00661397" w:rsidRDefault="00971A55">
      <w:pPr>
        <w:numPr>
          <w:ilvl w:val="0"/>
          <w:numId w:val="1"/>
        </w:numPr>
        <w:tabs>
          <w:tab w:val="left" w:pos="566"/>
        </w:tabs>
        <w:spacing w:after="240" w:line="360" w:lineRule="auto"/>
        <w:ind w:left="566" w:hanging="540"/>
        <w:jc w:val="both"/>
        <w:rPr>
          <w:ins w:id="3" w:author="Shimon" w:date="2020-11-15T14:25:00Z"/>
          <w:rFonts w:cs="David"/>
          <w:highlight w:val="yellow"/>
          <w:rPrChange w:id="4" w:author="Shimon" w:date="2020-11-16T09:28:00Z">
            <w:rPr>
              <w:ins w:id="5" w:author="Shimon" w:date="2020-11-15T14:25:00Z"/>
              <w:rFonts w:cs="David"/>
            </w:rPr>
          </w:rPrChange>
        </w:rPr>
        <w:pPrChange w:id="6" w:author="Shimon" w:date="2020-11-15T19:17:00Z">
          <w:pPr>
            <w:numPr>
              <w:numId w:val="1"/>
            </w:numPr>
            <w:tabs>
              <w:tab w:val="left" w:pos="566"/>
              <w:tab w:val="num" w:pos="630"/>
            </w:tabs>
            <w:spacing w:after="240" w:line="360" w:lineRule="auto"/>
            <w:ind w:left="566" w:hanging="540"/>
            <w:jc w:val="both"/>
          </w:pPr>
        </w:pPrChange>
      </w:pPr>
      <w:r>
        <w:rPr>
          <w:rFonts w:cs="David" w:hint="cs"/>
          <w:rtl/>
        </w:rPr>
        <w:t>המערער הועסק</w:t>
      </w:r>
      <w:r w:rsidR="007D4BF0">
        <w:rPr>
          <w:rFonts w:cs="David" w:hint="cs"/>
          <w:rtl/>
        </w:rPr>
        <w:t xml:space="preserve"> במשרד האוצר</w:t>
      </w:r>
      <w:r>
        <w:rPr>
          <w:rFonts w:cs="David" w:hint="cs"/>
          <w:rtl/>
        </w:rPr>
        <w:t xml:space="preserve"> במשך </w:t>
      </w:r>
      <w:r w:rsidR="007D4BF0">
        <w:rPr>
          <w:rFonts w:cs="David" w:hint="cs"/>
          <w:rtl/>
        </w:rPr>
        <w:t xml:space="preserve">כעשרים שנים </w:t>
      </w:r>
      <w:ins w:id="7" w:author="Shimon" w:date="2020-11-15T11:29:00Z">
        <w:r w:rsidR="00947D24" w:rsidRPr="00661397">
          <w:rPr>
            <w:rFonts w:cs="David" w:hint="eastAsia"/>
            <w:color w:val="2F5496" w:themeColor="accent5" w:themeShade="BF"/>
            <w:highlight w:val="yellow"/>
            <w:rtl/>
            <w:rPrChange w:id="8" w:author="Shimon" w:date="2020-11-16T09:27:00Z">
              <w:rPr>
                <w:rFonts w:cs="David" w:hint="eastAsia"/>
                <w:rtl/>
              </w:rPr>
            </w:rPrChange>
          </w:rPr>
          <w:t>כעובד</w:t>
        </w:r>
        <w:r w:rsidR="00947D24" w:rsidRPr="00661397">
          <w:rPr>
            <w:rFonts w:cs="David"/>
            <w:color w:val="2F5496" w:themeColor="accent5" w:themeShade="BF"/>
            <w:highlight w:val="yellow"/>
            <w:rtl/>
            <w:rPrChange w:id="9" w:author="Shimon" w:date="2020-11-16T09:27:00Z">
              <w:rPr>
                <w:rFonts w:cs="David"/>
                <w:rtl/>
              </w:rPr>
            </w:rPrChange>
          </w:rPr>
          <w:t xml:space="preserve"> </w:t>
        </w:r>
        <w:r w:rsidR="00947D24" w:rsidRPr="00661397">
          <w:rPr>
            <w:rFonts w:cs="David" w:hint="eastAsia"/>
            <w:color w:val="2F5496" w:themeColor="accent5" w:themeShade="BF"/>
            <w:highlight w:val="yellow"/>
            <w:rtl/>
            <w:rPrChange w:id="10" w:author="Shimon" w:date="2020-11-16T09:27:00Z">
              <w:rPr>
                <w:rFonts w:cs="David" w:hint="eastAsia"/>
                <w:rtl/>
              </w:rPr>
            </w:rPrChange>
          </w:rPr>
          <w:t>קבוע</w:t>
        </w:r>
        <w:r w:rsidR="00947D24" w:rsidRPr="00947D24">
          <w:rPr>
            <w:rFonts w:cs="David"/>
            <w:color w:val="2F5496" w:themeColor="accent5" w:themeShade="BF"/>
            <w:rtl/>
            <w:rPrChange w:id="11" w:author="Shimon" w:date="2020-11-15T11:30:00Z">
              <w:rPr>
                <w:rFonts w:cs="David"/>
                <w:rtl/>
              </w:rPr>
            </w:rPrChange>
          </w:rPr>
          <w:t xml:space="preserve"> </w:t>
        </w:r>
      </w:ins>
      <w:r w:rsidR="007D4BF0">
        <w:rPr>
          <w:rFonts w:cs="David" w:hint="cs"/>
          <w:rtl/>
        </w:rPr>
        <w:t xml:space="preserve">תחת כתב מינוי </w:t>
      </w:r>
      <w:ins w:id="12" w:author="Shimon" w:date="2020-11-15T11:22:00Z">
        <w:r w:rsidR="00EB764F" w:rsidRPr="00EB764F">
          <w:rPr>
            <w:rFonts w:cs="David" w:hint="cs"/>
            <w:color w:val="2F5496" w:themeColor="accent5" w:themeShade="BF"/>
            <w:rtl/>
          </w:rPr>
          <w:t>עד</w:t>
        </w:r>
        <w:r w:rsidR="00EB764F">
          <w:rPr>
            <w:rFonts w:cs="David" w:hint="cs"/>
            <w:color w:val="7030A0"/>
            <w:rtl/>
          </w:rPr>
          <w:t xml:space="preserve"> </w:t>
        </w:r>
        <w:r w:rsidR="00EB764F" w:rsidRPr="00661397">
          <w:rPr>
            <w:rFonts w:cs="David"/>
            <w:color w:val="7030A0"/>
            <w:highlight w:val="yellow"/>
            <w:rtl/>
            <w:rPrChange w:id="13" w:author="Shimon" w:date="2020-11-16T09:27:00Z">
              <w:rPr>
                <w:rFonts w:cs="David"/>
                <w:color w:val="7030A0"/>
                <w:rtl/>
              </w:rPr>
            </w:rPrChange>
          </w:rPr>
          <w:t>1990</w:t>
        </w:r>
      </w:ins>
      <w:del w:id="14" w:author="Shimon" w:date="2020-11-15T14:23:00Z">
        <w:r w:rsidR="007D4BF0" w:rsidRPr="00661397" w:rsidDel="004A45EE">
          <w:rPr>
            <w:rFonts w:cs="David" w:hint="eastAsia"/>
            <w:highlight w:val="yellow"/>
            <w:rtl/>
            <w:rPrChange w:id="15" w:author="Shimon" w:date="2020-11-16T09:27:00Z">
              <w:rPr>
                <w:rFonts w:cs="David" w:hint="eastAsia"/>
                <w:rtl/>
              </w:rPr>
            </w:rPrChange>
          </w:rPr>
          <w:delText>ו</w:delText>
        </w:r>
      </w:del>
      <w:ins w:id="16" w:author="Shimon" w:date="2020-11-15T14:23:00Z">
        <w:r w:rsidR="00FD4C0D" w:rsidRPr="00661397">
          <w:rPr>
            <w:rFonts w:cs="David"/>
            <w:highlight w:val="yellow"/>
            <w:rtl/>
            <w:rPrChange w:id="17" w:author="Shimon" w:date="2020-11-16T09:27:00Z">
              <w:rPr>
                <w:rFonts w:cs="David"/>
                <w:rtl/>
              </w:rPr>
            </w:rPrChange>
          </w:rPr>
          <w:t>.</w:t>
        </w:r>
      </w:ins>
      <w:ins w:id="18" w:author="Shimon" w:date="2020-11-15T14:31:00Z">
        <w:r w:rsidR="00FD4C0D">
          <w:rPr>
            <w:rFonts w:cs="David" w:hint="cs"/>
            <w:rtl/>
          </w:rPr>
          <w:t xml:space="preserve"> </w:t>
        </w:r>
      </w:ins>
      <w:ins w:id="19" w:author="Shimon" w:date="2020-11-15T14:23:00Z">
        <w:r w:rsidR="004A45EE">
          <w:rPr>
            <w:rFonts w:cs="David" w:hint="cs"/>
            <w:rtl/>
          </w:rPr>
          <w:t xml:space="preserve"> </w:t>
        </w:r>
      </w:ins>
      <w:r w:rsidR="007D4BF0">
        <w:rPr>
          <w:rFonts w:cs="David" w:hint="cs"/>
          <w:rtl/>
        </w:rPr>
        <w:t>החל משנ</w:t>
      </w:r>
      <w:ins w:id="20" w:author="Shimon" w:date="2020-11-15T14:31:00Z">
        <w:r w:rsidR="00FD4C0D">
          <w:rPr>
            <w:rFonts w:cs="David" w:hint="cs"/>
            <w:rtl/>
          </w:rPr>
          <w:t xml:space="preserve">ת 1990 </w:t>
        </w:r>
      </w:ins>
      <w:del w:id="21" w:author="Shimon" w:date="2020-11-15T11:23:00Z">
        <w:r w:rsidR="007D4BF0" w:rsidDel="00EB764F">
          <w:rPr>
            <w:rFonts w:cs="David" w:hint="cs"/>
            <w:rtl/>
          </w:rPr>
          <w:delText xml:space="preserve">ת 1990 </w:delText>
        </w:r>
      </w:del>
      <w:r w:rsidR="007D4BF0">
        <w:rPr>
          <w:rFonts w:cs="David" w:hint="cs"/>
          <w:rtl/>
        </w:rPr>
        <w:t xml:space="preserve">ועד פרישתו הכפויה בשנת 2012 </w:t>
      </w:r>
      <w:ins w:id="22" w:author="Shimon" w:date="2020-11-15T11:33:00Z">
        <w:r w:rsidR="00947D24" w:rsidRPr="00661397">
          <w:rPr>
            <w:rFonts w:cs="David" w:hint="eastAsia"/>
            <w:highlight w:val="yellow"/>
            <w:rtl/>
            <w:rPrChange w:id="23" w:author="Shimon" w:date="2020-11-16T09:28:00Z">
              <w:rPr>
                <w:rFonts w:cs="David" w:hint="eastAsia"/>
                <w:rtl/>
              </w:rPr>
            </w:rPrChange>
          </w:rPr>
          <w:t>הוא</w:t>
        </w:r>
        <w:r w:rsidR="00947D24" w:rsidRPr="00661397">
          <w:rPr>
            <w:rFonts w:cs="David"/>
            <w:highlight w:val="yellow"/>
            <w:rtl/>
            <w:rPrChange w:id="24" w:author="Shimon" w:date="2020-11-16T09:28:00Z">
              <w:rPr>
                <w:rFonts w:cs="David"/>
                <w:rtl/>
              </w:rPr>
            </w:rPrChange>
          </w:rPr>
          <w:t xml:space="preserve"> הועסק </w:t>
        </w:r>
      </w:ins>
      <w:ins w:id="25" w:author="Shimon" w:date="2020-11-15T11:42:00Z">
        <w:r w:rsidR="008C47EA" w:rsidRPr="00661397">
          <w:rPr>
            <w:rFonts w:cs="David" w:hint="eastAsia"/>
            <w:highlight w:val="yellow"/>
            <w:rtl/>
            <w:rPrChange w:id="26" w:author="Shimon" w:date="2020-11-16T09:28:00Z">
              <w:rPr>
                <w:rFonts w:cs="David" w:hint="eastAsia"/>
                <w:rtl/>
              </w:rPr>
            </w:rPrChange>
          </w:rPr>
          <w:t>ע</w:t>
        </w:r>
        <w:r w:rsidR="008C47EA" w:rsidRPr="00661397">
          <w:rPr>
            <w:rFonts w:cs="David"/>
            <w:highlight w:val="yellow"/>
            <w:rtl/>
            <w:rPrChange w:id="27" w:author="Shimon" w:date="2020-11-16T09:28:00Z">
              <w:rPr>
                <w:rFonts w:cs="David"/>
                <w:rtl/>
              </w:rPr>
            </w:rPrChange>
          </w:rPr>
          <w:t xml:space="preserve">"פ </w:t>
        </w:r>
      </w:ins>
      <w:ins w:id="28" w:author="Shimon" w:date="2020-11-15T11:32:00Z">
        <w:r w:rsidR="00947D24" w:rsidRPr="00661397">
          <w:rPr>
            <w:rFonts w:cs="David" w:hint="eastAsia"/>
            <w:highlight w:val="yellow"/>
            <w:rtl/>
            <w:rPrChange w:id="29" w:author="Shimon" w:date="2020-11-16T09:28:00Z">
              <w:rPr>
                <w:rFonts w:cs="David" w:hint="eastAsia"/>
                <w:rtl/>
              </w:rPr>
            </w:rPrChange>
          </w:rPr>
          <w:t>חוזה</w:t>
        </w:r>
        <w:r w:rsidR="00947D24" w:rsidRPr="00661397">
          <w:rPr>
            <w:rFonts w:cs="David"/>
            <w:highlight w:val="yellow"/>
            <w:rtl/>
            <w:rPrChange w:id="30" w:author="Shimon" w:date="2020-11-16T09:28:00Z">
              <w:rPr>
                <w:rFonts w:cs="David"/>
                <w:rtl/>
              </w:rPr>
            </w:rPrChange>
          </w:rPr>
          <w:t xml:space="preserve"> בכירים </w:t>
        </w:r>
      </w:ins>
      <w:ins w:id="31" w:author="Shimon" w:date="2020-11-15T11:34:00Z">
        <w:r w:rsidR="00947D24" w:rsidRPr="00661397">
          <w:rPr>
            <w:rFonts w:cs="David" w:hint="eastAsia"/>
            <w:highlight w:val="yellow"/>
            <w:rtl/>
            <w:rPrChange w:id="32" w:author="Shimon" w:date="2020-11-16T09:28:00Z">
              <w:rPr>
                <w:rFonts w:cs="David" w:hint="eastAsia"/>
                <w:rtl/>
              </w:rPr>
            </w:rPrChange>
          </w:rPr>
          <w:t>קצוב</w:t>
        </w:r>
        <w:r w:rsidR="00947D24" w:rsidRPr="00661397">
          <w:rPr>
            <w:rFonts w:cs="David"/>
            <w:highlight w:val="yellow"/>
            <w:rtl/>
            <w:rPrChange w:id="33" w:author="Shimon" w:date="2020-11-16T09:28:00Z">
              <w:rPr>
                <w:rFonts w:cs="David"/>
                <w:rtl/>
              </w:rPr>
            </w:rPrChange>
          </w:rPr>
          <w:t xml:space="preserve"> לארבע שנים </w:t>
        </w:r>
      </w:ins>
      <w:ins w:id="34" w:author="Shimon" w:date="2020-11-15T11:36:00Z">
        <w:r w:rsidR="00947D24" w:rsidRPr="00661397">
          <w:rPr>
            <w:rFonts w:cs="David"/>
            <w:highlight w:val="yellow"/>
            <w:rtl/>
            <w:rPrChange w:id="35" w:author="Shimon" w:date="2020-11-16T09:28:00Z">
              <w:rPr>
                <w:rFonts w:cs="David"/>
                <w:rtl/>
              </w:rPr>
            </w:rPrChange>
          </w:rPr>
          <w:t xml:space="preserve">(להלן החוזה) </w:t>
        </w:r>
      </w:ins>
      <w:ins w:id="36" w:author="Shimon" w:date="2020-11-15T11:40:00Z">
        <w:r w:rsidR="008C47EA" w:rsidRPr="00661397">
          <w:rPr>
            <w:rFonts w:cs="David" w:hint="eastAsia"/>
            <w:highlight w:val="yellow"/>
            <w:rtl/>
            <w:rPrChange w:id="37" w:author="Shimon" w:date="2020-11-16T09:28:00Z">
              <w:rPr>
                <w:rFonts w:cs="David" w:hint="eastAsia"/>
                <w:rtl/>
              </w:rPr>
            </w:rPrChange>
          </w:rPr>
          <w:t>שנחתם</w:t>
        </w:r>
        <w:r w:rsidR="008C47EA" w:rsidRPr="00661397">
          <w:rPr>
            <w:rFonts w:cs="David"/>
            <w:highlight w:val="yellow"/>
            <w:rtl/>
            <w:rPrChange w:id="38" w:author="Shimon" w:date="2020-11-16T09:28:00Z">
              <w:rPr>
                <w:rFonts w:cs="David"/>
                <w:rtl/>
              </w:rPr>
            </w:rPrChange>
          </w:rPr>
          <w:t xml:space="preserve"> </w:t>
        </w:r>
      </w:ins>
      <w:ins w:id="39" w:author="Shimon" w:date="2020-11-15T14:31:00Z">
        <w:r w:rsidR="00FD4C0D" w:rsidRPr="00661397">
          <w:rPr>
            <w:rFonts w:cs="David" w:hint="eastAsia"/>
            <w:highlight w:val="yellow"/>
            <w:rtl/>
            <w:rPrChange w:id="40" w:author="Shimon" w:date="2020-11-16T09:28:00Z">
              <w:rPr>
                <w:rFonts w:cs="David" w:hint="eastAsia"/>
                <w:rtl/>
              </w:rPr>
            </w:rPrChange>
          </w:rPr>
          <w:t>בין</w:t>
        </w:r>
      </w:ins>
      <w:ins w:id="41" w:author="Shimon" w:date="2020-11-15T11:40:00Z">
        <w:r w:rsidR="008C47EA" w:rsidRPr="00661397">
          <w:rPr>
            <w:rFonts w:cs="David"/>
            <w:highlight w:val="yellow"/>
            <w:rtl/>
            <w:rPrChange w:id="42" w:author="Shimon" w:date="2020-11-16T09:28:00Z">
              <w:rPr>
                <w:rFonts w:cs="David"/>
                <w:rtl/>
              </w:rPr>
            </w:rPrChange>
          </w:rPr>
          <w:t xml:space="preserve"> המערער ומשיבה </w:t>
        </w:r>
      </w:ins>
      <w:ins w:id="43" w:author="Shimon" w:date="2020-11-15T11:41:00Z">
        <w:r w:rsidR="008C47EA" w:rsidRPr="00661397">
          <w:rPr>
            <w:rFonts w:cs="David"/>
            <w:highlight w:val="yellow"/>
            <w:rtl/>
            <w:rPrChange w:id="44" w:author="Shimon" w:date="2020-11-16T09:28:00Z">
              <w:rPr>
                <w:rFonts w:cs="David"/>
                <w:rtl/>
              </w:rPr>
            </w:rPrChange>
          </w:rPr>
          <w:t>1</w:t>
        </w:r>
      </w:ins>
      <w:ins w:id="45" w:author="Shimon" w:date="2020-11-15T11:40:00Z">
        <w:r w:rsidR="008C47EA" w:rsidRPr="00661397">
          <w:rPr>
            <w:rFonts w:cs="David"/>
            <w:highlight w:val="yellow"/>
            <w:rtl/>
            <w:rPrChange w:id="46" w:author="Shimon" w:date="2020-11-16T09:28:00Z">
              <w:rPr>
                <w:rFonts w:cs="David"/>
                <w:rtl/>
              </w:rPr>
            </w:rPrChange>
          </w:rPr>
          <w:t xml:space="preserve"> </w:t>
        </w:r>
      </w:ins>
      <w:ins w:id="47" w:author="Shimon" w:date="2020-11-15T19:16:00Z">
        <w:r w:rsidR="00DF452E" w:rsidRPr="00661397">
          <w:rPr>
            <w:rFonts w:cs="David" w:hint="eastAsia"/>
            <w:highlight w:val="yellow"/>
            <w:rtl/>
            <w:rPrChange w:id="48" w:author="Shimon" w:date="2020-11-16T09:28:00Z">
              <w:rPr>
                <w:rFonts w:cs="David" w:hint="eastAsia"/>
                <w:rtl/>
              </w:rPr>
            </w:rPrChange>
          </w:rPr>
          <w:t>בשם</w:t>
        </w:r>
        <w:r w:rsidR="00DF452E" w:rsidRPr="00661397">
          <w:rPr>
            <w:rFonts w:cs="David"/>
            <w:highlight w:val="yellow"/>
            <w:rtl/>
            <w:rPrChange w:id="49" w:author="Shimon" w:date="2020-11-16T09:28:00Z">
              <w:rPr>
                <w:rFonts w:cs="David"/>
                <w:rtl/>
              </w:rPr>
            </w:rPrChange>
          </w:rPr>
          <w:t xml:space="preserve"> המדינה </w:t>
        </w:r>
      </w:ins>
      <w:ins w:id="50" w:author="Shimon" w:date="2020-11-15T11:42:00Z">
        <w:r w:rsidR="008C47EA" w:rsidRPr="00661397">
          <w:rPr>
            <w:rFonts w:cs="David" w:hint="eastAsia"/>
            <w:highlight w:val="yellow"/>
            <w:rtl/>
            <w:rPrChange w:id="51" w:author="Shimon" w:date="2020-11-16T09:28:00Z">
              <w:rPr>
                <w:rFonts w:cs="David" w:hint="eastAsia"/>
                <w:rtl/>
              </w:rPr>
            </w:rPrChange>
          </w:rPr>
          <w:t>ואשר</w:t>
        </w:r>
        <w:r w:rsidR="008C47EA" w:rsidRPr="00661397">
          <w:rPr>
            <w:rFonts w:cs="David"/>
            <w:highlight w:val="yellow"/>
            <w:rtl/>
            <w:rPrChange w:id="52" w:author="Shimon" w:date="2020-11-16T09:28:00Z">
              <w:rPr>
                <w:rFonts w:cs="David"/>
                <w:rtl/>
              </w:rPr>
            </w:rPrChange>
          </w:rPr>
          <w:t xml:space="preserve"> </w:t>
        </w:r>
      </w:ins>
      <w:ins w:id="53" w:author="Shimon" w:date="2020-11-15T11:34:00Z">
        <w:r w:rsidR="00947D24" w:rsidRPr="00661397">
          <w:rPr>
            <w:rFonts w:cs="David" w:hint="eastAsia"/>
            <w:highlight w:val="yellow"/>
            <w:rtl/>
            <w:rPrChange w:id="54" w:author="Shimon" w:date="2020-11-16T09:28:00Z">
              <w:rPr>
                <w:rFonts w:cs="David" w:hint="eastAsia"/>
                <w:rtl/>
              </w:rPr>
            </w:rPrChange>
          </w:rPr>
          <w:t>הוארך</w:t>
        </w:r>
        <w:r w:rsidR="00947D24" w:rsidRPr="00661397">
          <w:rPr>
            <w:rFonts w:cs="David"/>
            <w:highlight w:val="yellow"/>
            <w:rtl/>
            <w:rPrChange w:id="55" w:author="Shimon" w:date="2020-11-16T09:28:00Z">
              <w:rPr>
                <w:rFonts w:cs="David"/>
                <w:rtl/>
              </w:rPr>
            </w:rPrChange>
          </w:rPr>
          <w:t xml:space="preserve"> </w:t>
        </w:r>
      </w:ins>
      <w:ins w:id="56" w:author="Shimon" w:date="2020-11-15T11:35:00Z">
        <w:r w:rsidR="00947D24" w:rsidRPr="00661397">
          <w:rPr>
            <w:rFonts w:cs="David" w:hint="eastAsia"/>
            <w:highlight w:val="yellow"/>
            <w:rtl/>
            <w:rPrChange w:id="57" w:author="Shimon" w:date="2020-11-16T09:28:00Z">
              <w:rPr>
                <w:rFonts w:cs="David" w:hint="eastAsia"/>
                <w:rtl/>
              </w:rPr>
            </w:rPrChange>
          </w:rPr>
          <w:t>חמש</w:t>
        </w:r>
        <w:r w:rsidR="00947D24" w:rsidRPr="00661397">
          <w:rPr>
            <w:rFonts w:cs="David"/>
            <w:highlight w:val="yellow"/>
            <w:rtl/>
            <w:rPrChange w:id="58" w:author="Shimon" w:date="2020-11-16T09:28:00Z">
              <w:rPr>
                <w:rFonts w:cs="David"/>
                <w:rtl/>
              </w:rPr>
            </w:rPrChange>
          </w:rPr>
          <w:t xml:space="preserve"> </w:t>
        </w:r>
        <w:r w:rsidR="00947D24" w:rsidRPr="00661397">
          <w:rPr>
            <w:rFonts w:cs="David" w:hint="eastAsia"/>
            <w:highlight w:val="yellow"/>
            <w:rtl/>
            <w:rPrChange w:id="59" w:author="Shimon" w:date="2020-11-16T09:28:00Z">
              <w:rPr>
                <w:rFonts w:cs="David" w:hint="eastAsia"/>
                <w:rtl/>
              </w:rPr>
            </w:rPrChange>
          </w:rPr>
          <w:t>פעמים</w:t>
        </w:r>
        <w:r w:rsidR="00947D24" w:rsidRPr="00661397">
          <w:rPr>
            <w:rFonts w:cs="David"/>
            <w:highlight w:val="yellow"/>
            <w:rtl/>
            <w:rPrChange w:id="60" w:author="Shimon" w:date="2020-11-16T09:28:00Z">
              <w:rPr>
                <w:rFonts w:cs="David"/>
                <w:rtl/>
              </w:rPr>
            </w:rPrChange>
          </w:rPr>
          <w:t xml:space="preserve"> </w:t>
        </w:r>
        <w:r w:rsidR="00947D24" w:rsidRPr="00661397">
          <w:rPr>
            <w:rFonts w:cs="David" w:hint="eastAsia"/>
            <w:highlight w:val="yellow"/>
            <w:rtl/>
            <w:rPrChange w:id="61" w:author="Shimon" w:date="2020-11-16T09:28:00Z">
              <w:rPr>
                <w:rFonts w:cs="David" w:hint="eastAsia"/>
                <w:rtl/>
              </w:rPr>
            </w:rPrChange>
          </w:rPr>
          <w:t>ל</w:t>
        </w:r>
      </w:ins>
      <w:ins w:id="62" w:author="Shimon" w:date="2020-11-15T11:34:00Z">
        <w:r w:rsidR="00947D24" w:rsidRPr="00661397">
          <w:rPr>
            <w:rFonts w:cs="David" w:hint="eastAsia"/>
            <w:highlight w:val="yellow"/>
            <w:rtl/>
            <w:rPrChange w:id="63" w:author="Shimon" w:date="2020-11-16T09:28:00Z">
              <w:rPr>
                <w:rFonts w:cs="David" w:hint="eastAsia"/>
                <w:rtl/>
              </w:rPr>
            </w:rPrChange>
          </w:rPr>
          <w:t>ארבע</w:t>
        </w:r>
        <w:r w:rsidR="00947D24" w:rsidRPr="00661397">
          <w:rPr>
            <w:rFonts w:cs="David"/>
            <w:highlight w:val="yellow"/>
            <w:rtl/>
            <w:rPrChange w:id="64" w:author="Shimon" w:date="2020-11-16T09:28:00Z">
              <w:rPr>
                <w:rFonts w:cs="David"/>
                <w:rtl/>
              </w:rPr>
            </w:rPrChange>
          </w:rPr>
          <w:t xml:space="preserve"> </w:t>
        </w:r>
        <w:r w:rsidR="00947D24" w:rsidRPr="00661397">
          <w:rPr>
            <w:rFonts w:cs="David" w:hint="eastAsia"/>
            <w:highlight w:val="yellow"/>
            <w:rtl/>
            <w:rPrChange w:id="65" w:author="Shimon" w:date="2020-11-16T09:28:00Z">
              <w:rPr>
                <w:rFonts w:cs="David" w:hint="eastAsia"/>
                <w:rtl/>
              </w:rPr>
            </w:rPrChange>
          </w:rPr>
          <w:t>שנים</w:t>
        </w:r>
      </w:ins>
      <w:ins w:id="66" w:author="Shimon" w:date="2020-11-15T11:32:00Z">
        <w:r w:rsidR="00947D24" w:rsidRPr="00661397">
          <w:rPr>
            <w:rFonts w:cs="David"/>
            <w:highlight w:val="yellow"/>
            <w:rtl/>
            <w:rPrChange w:id="67" w:author="Shimon" w:date="2020-11-16T09:28:00Z">
              <w:rPr>
                <w:rFonts w:cs="David"/>
                <w:rtl/>
              </w:rPr>
            </w:rPrChange>
          </w:rPr>
          <w:t xml:space="preserve"> </w:t>
        </w:r>
      </w:ins>
      <w:ins w:id="68" w:author="Shimon" w:date="2020-11-15T11:35:00Z">
        <w:r w:rsidR="00947D24" w:rsidRPr="00661397">
          <w:rPr>
            <w:rFonts w:cs="David" w:hint="eastAsia"/>
            <w:highlight w:val="yellow"/>
            <w:rtl/>
            <w:rPrChange w:id="69" w:author="Shimon" w:date="2020-11-16T09:28:00Z">
              <w:rPr>
                <w:rFonts w:cs="David" w:hint="eastAsia"/>
                <w:rtl/>
              </w:rPr>
            </w:rPrChange>
          </w:rPr>
          <w:t>נוספות</w:t>
        </w:r>
        <w:r w:rsidR="00947D24" w:rsidRPr="00661397">
          <w:rPr>
            <w:rFonts w:cs="David"/>
            <w:highlight w:val="yellow"/>
            <w:rtl/>
            <w:rPrChange w:id="70" w:author="Shimon" w:date="2020-11-16T09:28:00Z">
              <w:rPr>
                <w:rFonts w:cs="David"/>
                <w:rtl/>
              </w:rPr>
            </w:rPrChange>
          </w:rPr>
          <w:t xml:space="preserve"> </w:t>
        </w:r>
      </w:ins>
      <w:ins w:id="71" w:author="Shimon" w:date="2020-11-15T11:32:00Z">
        <w:r w:rsidR="00947D24" w:rsidRPr="00661397">
          <w:rPr>
            <w:rFonts w:cs="David" w:hint="eastAsia"/>
            <w:highlight w:val="yellow"/>
            <w:rtl/>
            <w:rPrChange w:id="72" w:author="Shimon" w:date="2020-11-16T09:28:00Z">
              <w:rPr>
                <w:rFonts w:cs="David" w:hint="eastAsia"/>
                <w:rtl/>
              </w:rPr>
            </w:rPrChange>
          </w:rPr>
          <w:t>כל</w:t>
        </w:r>
        <w:r w:rsidR="00947D24" w:rsidRPr="00661397">
          <w:rPr>
            <w:rFonts w:cs="David"/>
            <w:highlight w:val="yellow"/>
            <w:rtl/>
            <w:rPrChange w:id="73" w:author="Shimon" w:date="2020-11-16T09:28:00Z">
              <w:rPr>
                <w:rFonts w:cs="David"/>
                <w:rtl/>
              </w:rPr>
            </w:rPrChange>
          </w:rPr>
          <w:t xml:space="preserve"> פעם.  </w:t>
        </w:r>
      </w:ins>
      <w:ins w:id="74" w:author="Shimon" w:date="2020-11-15T14:24:00Z">
        <w:r w:rsidR="004A45EE" w:rsidRPr="00661397">
          <w:rPr>
            <w:rFonts w:cs="David" w:hint="eastAsia"/>
            <w:highlight w:val="yellow"/>
            <w:rtl/>
            <w:rPrChange w:id="75" w:author="Shimon" w:date="2020-11-16T09:28:00Z">
              <w:rPr>
                <w:rFonts w:cs="David" w:hint="eastAsia"/>
                <w:rtl/>
              </w:rPr>
            </w:rPrChange>
          </w:rPr>
          <w:t>כאמור</w:t>
        </w:r>
        <w:r w:rsidR="004A45EE" w:rsidRPr="00661397">
          <w:rPr>
            <w:rFonts w:cs="David"/>
            <w:highlight w:val="yellow"/>
            <w:rtl/>
            <w:rPrChange w:id="76" w:author="Shimon" w:date="2020-11-16T09:28:00Z">
              <w:rPr>
                <w:rFonts w:cs="David"/>
                <w:rtl/>
              </w:rPr>
            </w:rPrChange>
          </w:rPr>
          <w:t xml:space="preserve"> </w:t>
        </w:r>
        <w:r w:rsidR="004A45EE" w:rsidRPr="00661397">
          <w:rPr>
            <w:rFonts w:cs="David" w:hint="eastAsia"/>
            <w:highlight w:val="yellow"/>
            <w:rtl/>
            <w:rPrChange w:id="77" w:author="Shimon" w:date="2020-11-16T09:28:00Z">
              <w:rPr>
                <w:rFonts w:cs="David" w:hint="eastAsia"/>
                <w:rtl/>
              </w:rPr>
            </w:rPrChange>
          </w:rPr>
          <w:t>במפורש</w:t>
        </w:r>
        <w:r w:rsidR="004A45EE" w:rsidRPr="00661397">
          <w:rPr>
            <w:rFonts w:cs="David"/>
            <w:highlight w:val="yellow"/>
            <w:rtl/>
            <w:rPrChange w:id="78" w:author="Shimon" w:date="2020-11-16T09:28:00Z">
              <w:rPr>
                <w:rFonts w:cs="David"/>
                <w:rtl/>
              </w:rPr>
            </w:rPrChange>
          </w:rPr>
          <w:t xml:space="preserve"> </w:t>
        </w:r>
        <w:r w:rsidR="004A45EE" w:rsidRPr="00661397">
          <w:rPr>
            <w:rFonts w:cs="David" w:hint="eastAsia"/>
            <w:highlight w:val="yellow"/>
            <w:rtl/>
            <w:rPrChange w:id="79" w:author="Shimon" w:date="2020-11-16T09:28:00Z">
              <w:rPr>
                <w:rFonts w:cs="David" w:hint="eastAsia"/>
                <w:rtl/>
              </w:rPr>
            </w:rPrChange>
          </w:rPr>
          <w:t>בחוזה</w:t>
        </w:r>
        <w:r w:rsidR="004A45EE" w:rsidRPr="00661397">
          <w:rPr>
            <w:rFonts w:cs="David"/>
            <w:highlight w:val="yellow"/>
            <w:rtl/>
            <w:rPrChange w:id="80" w:author="Shimon" w:date="2020-11-16T09:28:00Z">
              <w:rPr>
                <w:rFonts w:cs="David"/>
                <w:rtl/>
              </w:rPr>
            </w:rPrChange>
          </w:rPr>
          <w:t xml:space="preserve">, </w:t>
        </w:r>
        <w:r w:rsidR="004A45EE" w:rsidRPr="00661397">
          <w:rPr>
            <w:rFonts w:cs="David" w:hint="eastAsia"/>
            <w:highlight w:val="yellow"/>
            <w:rtl/>
            <w:rPrChange w:id="81" w:author="Shimon" w:date="2020-11-16T09:28:00Z">
              <w:rPr>
                <w:rFonts w:cs="David" w:hint="eastAsia"/>
                <w:rtl/>
              </w:rPr>
            </w:rPrChange>
          </w:rPr>
          <w:t>על</w:t>
        </w:r>
        <w:r w:rsidR="004A45EE" w:rsidRPr="00661397">
          <w:rPr>
            <w:rFonts w:cs="David"/>
            <w:highlight w:val="yellow"/>
            <w:rtl/>
            <w:rPrChange w:id="82" w:author="Shimon" w:date="2020-11-16T09:28:00Z">
              <w:rPr>
                <w:rFonts w:cs="David"/>
                <w:rtl/>
              </w:rPr>
            </w:rPrChange>
          </w:rPr>
          <w:t xml:space="preserve"> </w:t>
        </w:r>
        <w:r w:rsidR="004A45EE" w:rsidRPr="00661397">
          <w:rPr>
            <w:rFonts w:cs="David" w:hint="eastAsia"/>
            <w:highlight w:val="yellow"/>
            <w:rtl/>
            <w:rPrChange w:id="83" w:author="Shimon" w:date="2020-11-16T09:28:00Z">
              <w:rPr>
                <w:rFonts w:cs="David" w:hint="eastAsia"/>
                <w:rtl/>
              </w:rPr>
            </w:rPrChange>
          </w:rPr>
          <w:t>העסקה</w:t>
        </w:r>
        <w:r w:rsidR="004A45EE" w:rsidRPr="00661397">
          <w:rPr>
            <w:rFonts w:cs="David"/>
            <w:highlight w:val="yellow"/>
            <w:rtl/>
            <w:rPrChange w:id="84" w:author="Shimon" w:date="2020-11-16T09:28:00Z">
              <w:rPr>
                <w:rFonts w:cs="David"/>
                <w:rtl/>
              </w:rPr>
            </w:rPrChange>
          </w:rPr>
          <w:t xml:space="preserve"> </w:t>
        </w:r>
        <w:r w:rsidR="004A45EE" w:rsidRPr="00661397">
          <w:rPr>
            <w:rFonts w:cs="David" w:hint="eastAsia"/>
            <w:highlight w:val="yellow"/>
            <w:rtl/>
            <w:rPrChange w:id="85" w:author="Shimon" w:date="2020-11-16T09:28:00Z">
              <w:rPr>
                <w:rFonts w:cs="David" w:hint="eastAsia"/>
                <w:rtl/>
              </w:rPr>
            </w:rPrChange>
          </w:rPr>
          <w:t>זו</w:t>
        </w:r>
        <w:r w:rsidR="004A45EE" w:rsidRPr="00661397">
          <w:rPr>
            <w:rFonts w:cs="David"/>
            <w:highlight w:val="yellow"/>
            <w:rtl/>
            <w:rPrChange w:id="86" w:author="Shimon" w:date="2020-11-16T09:28:00Z">
              <w:rPr>
                <w:rFonts w:cs="David"/>
                <w:rtl/>
              </w:rPr>
            </w:rPrChange>
          </w:rPr>
          <w:t xml:space="preserve"> </w:t>
        </w:r>
        <w:r w:rsidR="004A45EE" w:rsidRPr="00661397">
          <w:rPr>
            <w:rFonts w:cs="David" w:hint="eastAsia"/>
            <w:highlight w:val="yellow"/>
            <w:rtl/>
            <w:rPrChange w:id="87" w:author="Shimon" w:date="2020-11-16T09:28:00Z">
              <w:rPr>
                <w:rFonts w:cs="David" w:hint="eastAsia"/>
                <w:rtl/>
              </w:rPr>
            </w:rPrChange>
          </w:rPr>
          <w:t>והפנסיה</w:t>
        </w:r>
        <w:r w:rsidR="004A45EE" w:rsidRPr="00661397">
          <w:rPr>
            <w:rFonts w:cs="David"/>
            <w:highlight w:val="yellow"/>
            <w:rtl/>
            <w:rPrChange w:id="88" w:author="Shimon" w:date="2020-11-16T09:28:00Z">
              <w:rPr>
                <w:rFonts w:cs="David"/>
                <w:rtl/>
              </w:rPr>
            </w:rPrChange>
          </w:rPr>
          <w:t xml:space="preserve"> </w:t>
        </w:r>
        <w:r w:rsidR="004A45EE" w:rsidRPr="00661397">
          <w:rPr>
            <w:rFonts w:cs="David" w:hint="eastAsia"/>
            <w:highlight w:val="yellow"/>
            <w:rtl/>
            <w:rPrChange w:id="89" w:author="Shimon" w:date="2020-11-16T09:28:00Z">
              <w:rPr>
                <w:rFonts w:cs="David" w:hint="eastAsia"/>
                <w:rtl/>
              </w:rPr>
            </w:rPrChange>
          </w:rPr>
          <w:t>המגיעה</w:t>
        </w:r>
        <w:r w:rsidR="004A45EE" w:rsidRPr="00661397">
          <w:rPr>
            <w:rFonts w:cs="David"/>
            <w:highlight w:val="yellow"/>
            <w:rtl/>
            <w:rPrChange w:id="90" w:author="Shimon" w:date="2020-11-16T09:28:00Z">
              <w:rPr>
                <w:rFonts w:cs="David"/>
                <w:rtl/>
              </w:rPr>
            </w:rPrChange>
          </w:rPr>
          <w:t xml:space="preserve"> </w:t>
        </w:r>
        <w:r w:rsidR="004A45EE" w:rsidRPr="00661397">
          <w:rPr>
            <w:rFonts w:cs="David" w:hint="eastAsia"/>
            <w:highlight w:val="yellow"/>
            <w:rtl/>
            <w:rPrChange w:id="91" w:author="Shimon" w:date="2020-11-16T09:28:00Z">
              <w:rPr>
                <w:rFonts w:cs="David" w:hint="eastAsia"/>
                <w:rtl/>
              </w:rPr>
            </w:rPrChange>
          </w:rPr>
          <w:t>לעובד</w:t>
        </w:r>
        <w:r w:rsidR="004A45EE" w:rsidRPr="00661397">
          <w:rPr>
            <w:rFonts w:cs="David"/>
            <w:highlight w:val="yellow"/>
            <w:rtl/>
            <w:rPrChange w:id="92" w:author="Shimon" w:date="2020-11-16T09:28:00Z">
              <w:rPr>
                <w:rFonts w:cs="David"/>
                <w:rtl/>
              </w:rPr>
            </w:rPrChange>
          </w:rPr>
          <w:t xml:space="preserve"> </w:t>
        </w:r>
        <w:r w:rsidR="004A45EE" w:rsidRPr="00661397">
          <w:rPr>
            <w:rFonts w:cs="David" w:hint="eastAsia"/>
            <w:highlight w:val="yellow"/>
            <w:rtl/>
            <w:rPrChange w:id="93" w:author="Shimon" w:date="2020-11-16T09:28:00Z">
              <w:rPr>
                <w:rFonts w:cs="David" w:hint="eastAsia"/>
                <w:rtl/>
              </w:rPr>
            </w:rPrChange>
          </w:rPr>
          <w:t>ע</w:t>
        </w:r>
      </w:ins>
      <w:ins w:id="94" w:author="Shimon" w:date="2020-11-15T14:25:00Z">
        <w:r w:rsidR="004A45EE" w:rsidRPr="00661397">
          <w:rPr>
            <w:rFonts w:cs="David"/>
            <w:highlight w:val="yellow"/>
            <w:rtl/>
            <w:rPrChange w:id="95" w:author="Shimon" w:date="2020-11-16T09:28:00Z">
              <w:rPr>
                <w:rFonts w:cs="David"/>
                <w:rtl/>
              </w:rPr>
            </w:rPrChange>
          </w:rPr>
          <w:t xml:space="preserve">"פ </w:t>
        </w:r>
        <w:r w:rsidR="004A45EE" w:rsidRPr="00661397">
          <w:rPr>
            <w:rFonts w:cs="David" w:hint="eastAsia"/>
            <w:highlight w:val="yellow"/>
            <w:rtl/>
            <w:rPrChange w:id="96" w:author="Shimon" w:date="2020-11-16T09:28:00Z">
              <w:rPr>
                <w:rFonts w:cs="David" w:hint="eastAsia"/>
                <w:rtl/>
              </w:rPr>
            </w:rPrChange>
          </w:rPr>
          <w:t>חוזה</w:t>
        </w:r>
        <w:r w:rsidR="004A45EE" w:rsidRPr="00661397">
          <w:rPr>
            <w:rFonts w:cs="David"/>
            <w:highlight w:val="yellow"/>
            <w:rtl/>
            <w:rPrChange w:id="97" w:author="Shimon" w:date="2020-11-16T09:28:00Z">
              <w:rPr>
                <w:rFonts w:cs="David"/>
                <w:rtl/>
              </w:rPr>
            </w:rPrChange>
          </w:rPr>
          <w:t xml:space="preserve"> </w:t>
        </w:r>
        <w:r w:rsidR="004A45EE" w:rsidRPr="00661397">
          <w:rPr>
            <w:rFonts w:cs="David" w:hint="eastAsia"/>
            <w:highlight w:val="yellow"/>
            <w:rtl/>
            <w:rPrChange w:id="98" w:author="Shimon" w:date="2020-11-16T09:28:00Z">
              <w:rPr>
                <w:rFonts w:cs="David" w:hint="eastAsia"/>
                <w:rtl/>
              </w:rPr>
            </w:rPrChange>
          </w:rPr>
          <w:t>זה</w:t>
        </w:r>
      </w:ins>
      <w:ins w:id="99" w:author="Shimon" w:date="2020-11-15T19:16:00Z">
        <w:r w:rsidR="00DF452E" w:rsidRPr="00661397">
          <w:rPr>
            <w:rFonts w:cs="David"/>
            <w:highlight w:val="yellow"/>
            <w:rtl/>
            <w:rPrChange w:id="100" w:author="Shimon" w:date="2020-11-16T09:28:00Z">
              <w:rPr>
                <w:rFonts w:cs="David"/>
                <w:rtl/>
              </w:rPr>
            </w:rPrChange>
          </w:rPr>
          <w:t xml:space="preserve"> בגין שתי צורות ההעסקה</w:t>
        </w:r>
      </w:ins>
      <w:ins w:id="101" w:author="Shimon" w:date="2020-11-15T14:32:00Z">
        <w:r w:rsidR="00FD4C0D" w:rsidRPr="00661397">
          <w:rPr>
            <w:rFonts w:cs="David"/>
            <w:highlight w:val="yellow"/>
            <w:rtl/>
            <w:rPrChange w:id="102" w:author="Shimon" w:date="2020-11-16T09:28:00Z">
              <w:rPr>
                <w:rFonts w:cs="David"/>
                <w:rtl/>
              </w:rPr>
            </w:rPrChange>
          </w:rPr>
          <w:t>,</w:t>
        </w:r>
      </w:ins>
      <w:ins w:id="103" w:author="Shimon" w:date="2020-11-15T14:25:00Z">
        <w:r w:rsidR="004A45EE" w:rsidRPr="00661397">
          <w:rPr>
            <w:rFonts w:cs="David"/>
            <w:highlight w:val="yellow"/>
            <w:rtl/>
            <w:rPrChange w:id="104" w:author="Shimon" w:date="2020-11-16T09:28:00Z">
              <w:rPr>
                <w:rFonts w:cs="David"/>
                <w:rtl/>
              </w:rPr>
            </w:rPrChange>
          </w:rPr>
          <w:t xml:space="preserve"> חוק </w:t>
        </w:r>
      </w:ins>
      <w:ins w:id="105" w:author="Shimon" w:date="2020-11-15T19:17:00Z">
        <w:r w:rsidR="00DF452E" w:rsidRPr="00661397">
          <w:rPr>
            <w:rFonts w:cs="David" w:hint="eastAsia"/>
            <w:highlight w:val="yellow"/>
            <w:rtl/>
            <w:rPrChange w:id="106" w:author="Shimon" w:date="2020-11-16T09:28:00Z">
              <w:rPr>
                <w:rFonts w:cs="David" w:hint="eastAsia"/>
                <w:rtl/>
              </w:rPr>
            </w:rPrChange>
          </w:rPr>
          <w:t>שירות</w:t>
        </w:r>
        <w:r w:rsidR="00DF452E" w:rsidRPr="00661397">
          <w:rPr>
            <w:rFonts w:cs="David"/>
            <w:highlight w:val="yellow"/>
            <w:rtl/>
            <w:rPrChange w:id="107" w:author="Shimon" w:date="2020-11-16T09:28:00Z">
              <w:rPr>
                <w:rFonts w:cs="David"/>
                <w:rtl/>
              </w:rPr>
            </w:rPrChange>
          </w:rPr>
          <w:t xml:space="preserve"> המדינה – </w:t>
        </w:r>
      </w:ins>
      <w:ins w:id="108" w:author="Shimon" w:date="2020-11-15T14:25:00Z">
        <w:r w:rsidR="004A45EE" w:rsidRPr="00661397">
          <w:rPr>
            <w:rFonts w:cs="David" w:hint="eastAsia"/>
            <w:highlight w:val="yellow"/>
            <w:rtl/>
            <w:rPrChange w:id="109" w:author="Shimon" w:date="2020-11-16T09:28:00Z">
              <w:rPr>
                <w:rFonts w:cs="David" w:hint="eastAsia"/>
                <w:rtl/>
              </w:rPr>
            </w:rPrChange>
          </w:rPr>
          <w:t>גימלאות</w:t>
        </w:r>
      </w:ins>
      <w:ins w:id="110" w:author="Shimon" w:date="2020-11-15T19:17:00Z">
        <w:r w:rsidR="00DF452E" w:rsidRPr="00661397">
          <w:rPr>
            <w:rFonts w:cs="David"/>
            <w:highlight w:val="yellow"/>
            <w:rtl/>
            <w:rPrChange w:id="111" w:author="Shimon" w:date="2020-11-16T09:28:00Z">
              <w:rPr>
                <w:rFonts w:cs="David"/>
                <w:rtl/>
              </w:rPr>
            </w:rPrChange>
          </w:rPr>
          <w:t xml:space="preserve"> (להלן</w:t>
        </w:r>
      </w:ins>
      <w:ins w:id="112" w:author="Shimon" w:date="2020-11-15T19:18:00Z">
        <w:r w:rsidR="00DF452E" w:rsidRPr="00661397">
          <w:rPr>
            <w:rFonts w:cs="David"/>
            <w:highlight w:val="yellow"/>
            <w:rtl/>
            <w:rPrChange w:id="113" w:author="Shimon" w:date="2020-11-16T09:28:00Z">
              <w:rPr>
                <w:rFonts w:cs="David"/>
                <w:rtl/>
              </w:rPr>
            </w:rPrChange>
          </w:rPr>
          <w:t xml:space="preserve">: חוק </w:t>
        </w:r>
        <w:r w:rsidR="00DF452E" w:rsidRPr="00661397">
          <w:rPr>
            <w:rFonts w:cs="David" w:hint="eastAsia"/>
            <w:highlight w:val="yellow"/>
            <w:rtl/>
            <w:rPrChange w:id="114" w:author="Shimon" w:date="2020-11-16T09:28:00Z">
              <w:rPr>
                <w:rFonts w:cs="David" w:hint="eastAsia"/>
                <w:rtl/>
              </w:rPr>
            </w:rPrChange>
          </w:rPr>
          <w:t>הגימלאות</w:t>
        </w:r>
        <w:r w:rsidR="00DF452E" w:rsidRPr="00661397">
          <w:rPr>
            <w:rFonts w:cs="David"/>
            <w:highlight w:val="yellow"/>
            <w:rtl/>
            <w:rPrChange w:id="115" w:author="Shimon" w:date="2020-11-16T09:28:00Z">
              <w:rPr>
                <w:rFonts w:cs="David"/>
                <w:rtl/>
              </w:rPr>
            </w:rPrChange>
          </w:rPr>
          <w:t>)</w:t>
        </w:r>
      </w:ins>
      <w:ins w:id="116" w:author="Shimon" w:date="2020-11-15T14:25:00Z">
        <w:r w:rsidR="004A45EE" w:rsidRPr="00661397">
          <w:rPr>
            <w:rFonts w:cs="David"/>
            <w:highlight w:val="yellow"/>
            <w:rtl/>
            <w:rPrChange w:id="117" w:author="Shimon" w:date="2020-11-16T09:28:00Z">
              <w:rPr>
                <w:rFonts w:cs="David"/>
                <w:rtl/>
              </w:rPr>
            </w:rPrChange>
          </w:rPr>
          <w:t xml:space="preserve"> לא חל, אלא אם צוין אחרת בחוזה.</w:t>
        </w:r>
      </w:ins>
    </w:p>
    <w:p w:rsidR="00971A55" w:rsidRDefault="007D4BF0" w:rsidP="004A45EE">
      <w:pPr>
        <w:numPr>
          <w:ilvl w:val="0"/>
          <w:numId w:val="1"/>
        </w:numPr>
        <w:tabs>
          <w:tab w:val="left" w:pos="566"/>
        </w:tabs>
        <w:spacing w:after="240" w:line="360" w:lineRule="auto"/>
        <w:ind w:left="566" w:hanging="540"/>
        <w:jc w:val="both"/>
        <w:rPr>
          <w:rFonts w:cs="David"/>
        </w:rPr>
      </w:pPr>
      <w:del w:id="118" w:author="Shimon" w:date="2020-11-15T11:32:00Z">
        <w:r w:rsidDel="00947D24">
          <w:rPr>
            <w:rFonts w:cs="David" w:hint="cs"/>
            <w:rtl/>
          </w:rPr>
          <w:delText>בחוזה בכירים</w:delText>
        </w:r>
      </w:del>
      <w:del w:id="119" w:author="Shimon" w:date="2020-11-15T11:33:00Z">
        <w:r w:rsidDel="00947D24">
          <w:rPr>
            <w:rFonts w:cs="David" w:hint="cs"/>
            <w:rtl/>
          </w:rPr>
          <w:delText>.</w:delText>
        </w:r>
      </w:del>
      <w:del w:id="120" w:author="Shimon" w:date="2020-11-15T11:35:00Z">
        <w:r w:rsidDel="00947D24">
          <w:rPr>
            <w:rFonts w:cs="David" w:hint="cs"/>
            <w:rtl/>
          </w:rPr>
          <w:delText xml:space="preserve"> </w:delText>
        </w:r>
      </w:del>
      <w:r>
        <w:rPr>
          <w:rFonts w:cs="David" w:hint="cs"/>
          <w:rtl/>
        </w:rPr>
        <w:t xml:space="preserve">ביום 1.4.2010 הוארך תוקפו של </w:t>
      </w:r>
      <w:ins w:id="121" w:author="Shimon" w:date="2020-11-15T11:38:00Z">
        <w:r w:rsidR="00947D24" w:rsidRPr="00661397">
          <w:rPr>
            <w:rFonts w:cs="David" w:hint="eastAsia"/>
            <w:highlight w:val="yellow"/>
            <w:rtl/>
            <w:rPrChange w:id="122" w:author="Shimon" w:date="2020-11-16T09:28:00Z">
              <w:rPr>
                <w:rFonts w:cs="David" w:hint="eastAsia"/>
                <w:rtl/>
              </w:rPr>
            </w:rPrChange>
          </w:rPr>
          <w:t>ה</w:t>
        </w:r>
      </w:ins>
      <w:r>
        <w:rPr>
          <w:rFonts w:cs="David" w:hint="cs"/>
          <w:rtl/>
        </w:rPr>
        <w:t xml:space="preserve">חוזה </w:t>
      </w:r>
      <w:ins w:id="123" w:author="Shimon" w:date="2020-11-15T19:18:00Z">
        <w:r w:rsidR="00DF452E" w:rsidRPr="00661397">
          <w:rPr>
            <w:rFonts w:cs="David" w:hint="eastAsia"/>
            <w:highlight w:val="yellow"/>
            <w:rtl/>
            <w:rPrChange w:id="124" w:author="Shimon" w:date="2020-11-16T09:28:00Z">
              <w:rPr>
                <w:rFonts w:cs="David" w:hint="eastAsia"/>
                <w:rtl/>
              </w:rPr>
            </w:rPrChange>
          </w:rPr>
          <w:t>בפעם</w:t>
        </w:r>
        <w:r w:rsidR="00DF452E" w:rsidRPr="00661397">
          <w:rPr>
            <w:rFonts w:cs="David"/>
            <w:highlight w:val="yellow"/>
            <w:rtl/>
            <w:rPrChange w:id="125" w:author="Shimon" w:date="2020-11-16T09:28:00Z">
              <w:rPr>
                <w:rFonts w:cs="David"/>
                <w:rtl/>
              </w:rPr>
            </w:rPrChange>
          </w:rPr>
          <w:t xml:space="preserve"> </w:t>
        </w:r>
        <w:r w:rsidR="00DF452E" w:rsidRPr="00661397">
          <w:rPr>
            <w:rFonts w:cs="David" w:hint="eastAsia"/>
            <w:highlight w:val="yellow"/>
            <w:rtl/>
            <w:rPrChange w:id="126" w:author="Shimon" w:date="2020-11-16T09:28:00Z">
              <w:rPr>
                <w:rFonts w:cs="David" w:hint="eastAsia"/>
                <w:rtl/>
              </w:rPr>
            </w:rPrChange>
          </w:rPr>
          <w:t>האחרונה</w:t>
        </w:r>
        <w:r w:rsidR="00DF452E">
          <w:rPr>
            <w:rFonts w:cs="David" w:hint="cs"/>
            <w:rtl/>
          </w:rPr>
          <w:t xml:space="preserve"> </w:t>
        </w:r>
      </w:ins>
      <w:del w:id="127" w:author="Shimon" w:date="2020-11-15T11:38:00Z">
        <w:r w:rsidDel="00947D24">
          <w:rPr>
            <w:rFonts w:cs="David" w:hint="cs"/>
            <w:rtl/>
          </w:rPr>
          <w:delText xml:space="preserve">הבכירים מכוחו הועסק המערער </w:delText>
        </w:r>
      </w:del>
      <w:r>
        <w:rPr>
          <w:rFonts w:cs="David" w:hint="cs"/>
          <w:rtl/>
        </w:rPr>
        <w:t>לתקופה של ארבע שנים נוספות</w:t>
      </w:r>
      <w:r w:rsidR="00FC712D">
        <w:rPr>
          <w:rFonts w:cs="David" w:hint="cs"/>
          <w:rtl/>
        </w:rPr>
        <w:t xml:space="preserve"> עד ליום 31.3.2014</w:t>
      </w:r>
      <w:r>
        <w:rPr>
          <w:rFonts w:cs="David" w:hint="cs"/>
          <w:rtl/>
        </w:rPr>
        <w:t>, אף שהמשיבות ידעו היטב כי המערער יגיע לגיל פרישה במהלך תקופת החוזה (בחודש יולי בשנת 2012).</w:t>
      </w:r>
    </w:p>
    <w:p w:rsidR="00CC75DB" w:rsidRPr="00661397" w:rsidRDefault="007D4BF0">
      <w:pPr>
        <w:numPr>
          <w:ilvl w:val="0"/>
          <w:numId w:val="1"/>
        </w:numPr>
        <w:tabs>
          <w:tab w:val="left" w:pos="566"/>
        </w:tabs>
        <w:spacing w:after="240" w:line="360" w:lineRule="auto"/>
        <w:ind w:left="566" w:hanging="540"/>
        <w:jc w:val="both"/>
        <w:rPr>
          <w:ins w:id="128" w:author="Shimon" w:date="2020-11-15T12:43:00Z"/>
          <w:rFonts w:cs="David"/>
          <w:highlight w:val="yellow"/>
          <w:rPrChange w:id="129" w:author="Shimon" w:date="2020-11-16T09:30:00Z">
            <w:rPr>
              <w:ins w:id="130" w:author="Shimon" w:date="2020-11-15T12:43:00Z"/>
              <w:rFonts w:cs="David"/>
            </w:rPr>
          </w:rPrChange>
        </w:rPr>
        <w:pPrChange w:id="131" w:author="Shimon" w:date="2020-11-16T09:29:00Z">
          <w:pPr>
            <w:numPr>
              <w:numId w:val="1"/>
            </w:numPr>
            <w:tabs>
              <w:tab w:val="left" w:pos="566"/>
              <w:tab w:val="num" w:pos="630"/>
            </w:tabs>
            <w:spacing w:after="240" w:line="360" w:lineRule="auto"/>
            <w:ind w:left="566" w:hanging="540"/>
            <w:jc w:val="both"/>
          </w:pPr>
        </w:pPrChange>
      </w:pPr>
      <w:r w:rsidRPr="007C08B1">
        <w:rPr>
          <w:rFonts w:cs="David" w:hint="cs"/>
          <w:rtl/>
        </w:rPr>
        <w:t>בפועל, וחרף ה</w:t>
      </w:r>
      <w:r w:rsidR="007C08B1" w:rsidRPr="007C08B1">
        <w:rPr>
          <w:rFonts w:cs="David" w:hint="cs"/>
          <w:rtl/>
        </w:rPr>
        <w:t xml:space="preserve">וראותיו הכתובות של חוזה הבכירים </w:t>
      </w:r>
      <w:ins w:id="132" w:author="Shimon" w:date="2020-11-15T12:39:00Z">
        <w:r w:rsidR="00CC75DB" w:rsidRPr="00661397">
          <w:rPr>
            <w:rFonts w:cs="David" w:hint="eastAsia"/>
            <w:highlight w:val="yellow"/>
            <w:rtl/>
            <w:rPrChange w:id="133" w:author="Shimon" w:date="2020-11-16T09:28:00Z">
              <w:rPr>
                <w:rFonts w:cs="David" w:hint="eastAsia"/>
                <w:rtl/>
              </w:rPr>
            </w:rPrChange>
          </w:rPr>
          <w:t>קיבל</w:t>
        </w:r>
        <w:r w:rsidR="00CC75DB">
          <w:rPr>
            <w:rFonts w:cs="David" w:hint="cs"/>
            <w:rtl/>
          </w:rPr>
          <w:t xml:space="preserve"> המערער </w:t>
        </w:r>
      </w:ins>
      <w:del w:id="134" w:author="Shimon" w:date="2020-11-15T12:39:00Z">
        <w:r w:rsidR="007C08B1" w:rsidRPr="007C08B1" w:rsidDel="00CC75DB">
          <w:rPr>
            <w:rFonts w:cs="David" w:hint="cs"/>
            <w:rtl/>
          </w:rPr>
          <w:delText>הודיע</w:delText>
        </w:r>
      </w:del>
      <w:del w:id="135" w:author="Shimon" w:date="2020-11-15T11:39:00Z">
        <w:r w:rsidR="007C08B1" w:rsidRPr="007C08B1" w:rsidDel="008C47EA">
          <w:rPr>
            <w:rFonts w:cs="David" w:hint="cs"/>
            <w:rtl/>
          </w:rPr>
          <w:delText>ה</w:delText>
        </w:r>
      </w:del>
      <w:del w:id="136" w:author="Shimon" w:date="2020-11-15T12:39:00Z">
        <w:r w:rsidR="007C08B1" w:rsidRPr="007C08B1" w:rsidDel="00CC75DB">
          <w:rPr>
            <w:rFonts w:cs="David" w:hint="cs"/>
            <w:rtl/>
          </w:rPr>
          <w:delText xml:space="preserve"> </w:delText>
        </w:r>
      </w:del>
      <w:ins w:id="137" w:author="Shimon" w:date="2020-11-15T11:47:00Z">
        <w:r w:rsidR="008C47EA" w:rsidRPr="00661397">
          <w:rPr>
            <w:rFonts w:cs="David" w:hint="eastAsia"/>
            <w:highlight w:val="yellow"/>
            <w:rtl/>
            <w:rPrChange w:id="138" w:author="Shimon" w:date="2020-11-16T09:29:00Z">
              <w:rPr>
                <w:rFonts w:cs="David" w:hint="eastAsia"/>
                <w:rtl/>
              </w:rPr>
            </w:rPrChange>
          </w:rPr>
          <w:t>בתחילת</w:t>
        </w:r>
        <w:r w:rsidR="008C47EA" w:rsidRPr="00661397">
          <w:rPr>
            <w:rFonts w:cs="David"/>
            <w:highlight w:val="yellow"/>
            <w:rtl/>
            <w:rPrChange w:id="139" w:author="Shimon" w:date="2020-11-16T09:29:00Z">
              <w:rPr>
                <w:rFonts w:cs="David"/>
                <w:rtl/>
              </w:rPr>
            </w:rPrChange>
          </w:rPr>
          <w:t xml:space="preserve"> חודש יולי 2012 </w:t>
        </w:r>
      </w:ins>
      <w:ins w:id="140" w:author="Shimon" w:date="2020-11-15T12:40:00Z">
        <w:r w:rsidR="00CC75DB" w:rsidRPr="00661397">
          <w:rPr>
            <w:rFonts w:cs="David" w:hint="eastAsia"/>
            <w:highlight w:val="yellow"/>
            <w:rtl/>
            <w:rPrChange w:id="141" w:author="Shimon" w:date="2020-11-16T09:29:00Z">
              <w:rPr>
                <w:rFonts w:cs="David" w:hint="eastAsia"/>
                <w:rtl/>
              </w:rPr>
            </w:rPrChange>
          </w:rPr>
          <w:t>מכתב</w:t>
        </w:r>
        <w:r w:rsidR="00CC75DB" w:rsidRPr="00661397">
          <w:rPr>
            <w:rFonts w:cs="David"/>
            <w:highlight w:val="yellow"/>
            <w:rtl/>
            <w:rPrChange w:id="142" w:author="Shimon" w:date="2020-11-16T09:29:00Z">
              <w:rPr>
                <w:rFonts w:cs="David"/>
                <w:rtl/>
              </w:rPr>
            </w:rPrChange>
          </w:rPr>
          <w:t xml:space="preserve"> ממשיב 2, </w:t>
        </w:r>
        <w:r w:rsidR="00CC75DB" w:rsidRPr="00661397">
          <w:rPr>
            <w:rFonts w:cs="David" w:hint="eastAsia"/>
            <w:highlight w:val="yellow"/>
            <w:rtl/>
            <w:rPrChange w:id="143" w:author="Shimon" w:date="2020-11-16T09:29:00Z">
              <w:rPr>
                <w:rFonts w:cs="David" w:hint="eastAsia"/>
                <w:rtl/>
              </w:rPr>
            </w:rPrChange>
          </w:rPr>
          <w:t>המודיעו</w:t>
        </w:r>
        <w:r w:rsidR="00CC75DB" w:rsidRPr="00661397">
          <w:rPr>
            <w:rFonts w:cs="David"/>
            <w:highlight w:val="yellow"/>
            <w:rtl/>
            <w:rPrChange w:id="144" w:author="Shimon" w:date="2020-11-16T09:29:00Z">
              <w:rPr>
                <w:rFonts w:cs="David"/>
                <w:rtl/>
              </w:rPr>
            </w:rPrChange>
          </w:rPr>
          <w:t xml:space="preserve"> על כוונת משיב 2</w:t>
        </w:r>
        <w:r w:rsidR="00CC75DB">
          <w:rPr>
            <w:rFonts w:cs="David" w:hint="cs"/>
            <w:rtl/>
          </w:rPr>
          <w:t xml:space="preserve"> </w:t>
        </w:r>
      </w:ins>
      <w:del w:id="145" w:author="Shimon" w:date="2020-11-15T11:43:00Z">
        <w:r w:rsidR="007C08B1" w:rsidRPr="007C08B1" w:rsidDel="008C47EA">
          <w:rPr>
            <w:rFonts w:cs="David" w:hint="cs"/>
            <w:rtl/>
          </w:rPr>
          <w:delText xml:space="preserve">המדינה </w:delText>
        </w:r>
      </w:del>
      <w:del w:id="146" w:author="Shimon" w:date="2020-11-15T11:44:00Z">
        <w:r w:rsidR="007C08B1" w:rsidRPr="007C08B1" w:rsidDel="008C47EA">
          <w:rPr>
            <w:rFonts w:cs="David" w:hint="cs"/>
            <w:rtl/>
          </w:rPr>
          <w:delText xml:space="preserve">חד-צדדית </w:delText>
        </w:r>
      </w:del>
      <w:del w:id="147" w:author="Shimon" w:date="2020-11-15T11:45:00Z">
        <w:r w:rsidR="007C08B1" w:rsidRPr="007C08B1" w:rsidDel="008C47EA">
          <w:rPr>
            <w:rFonts w:cs="David" w:hint="cs"/>
            <w:rtl/>
          </w:rPr>
          <w:delText xml:space="preserve">למערער </w:delText>
        </w:r>
      </w:del>
      <w:del w:id="148" w:author="Shimon" w:date="2020-11-15T12:40:00Z">
        <w:r w:rsidR="007C08B1" w:rsidRPr="007C08B1" w:rsidDel="00CC75DB">
          <w:rPr>
            <w:rFonts w:cs="David" w:hint="cs"/>
            <w:rtl/>
          </w:rPr>
          <w:delText>על ה</w:delText>
        </w:r>
      </w:del>
      <w:ins w:id="149" w:author="Shimon" w:date="2020-11-15T12:40:00Z">
        <w:r w:rsidR="00CC75DB" w:rsidRPr="00661397">
          <w:rPr>
            <w:rFonts w:cs="David" w:hint="eastAsia"/>
            <w:highlight w:val="yellow"/>
            <w:rtl/>
            <w:rPrChange w:id="150" w:author="Shimon" w:date="2020-11-16T09:30:00Z">
              <w:rPr>
                <w:rFonts w:cs="David" w:hint="eastAsia"/>
                <w:rtl/>
              </w:rPr>
            </w:rPrChange>
          </w:rPr>
          <w:t>ל</w:t>
        </w:r>
      </w:ins>
      <w:ins w:id="151" w:author="Shimon" w:date="2020-11-15T12:41:00Z">
        <w:r w:rsidR="00CC75DB" w:rsidRPr="00661397">
          <w:rPr>
            <w:rFonts w:cs="David" w:hint="eastAsia"/>
            <w:highlight w:val="yellow"/>
            <w:rtl/>
            <w:rPrChange w:id="152" w:author="Shimon" w:date="2020-11-16T09:30:00Z">
              <w:rPr>
                <w:rFonts w:cs="David" w:hint="eastAsia"/>
                <w:rtl/>
              </w:rPr>
            </w:rPrChange>
          </w:rPr>
          <w:t>ה</w:t>
        </w:r>
      </w:ins>
      <w:ins w:id="153" w:author="Shimon" w:date="2020-11-16T09:29:00Z">
        <w:r w:rsidR="00661397" w:rsidRPr="00661397">
          <w:rPr>
            <w:rFonts w:cs="David" w:hint="eastAsia"/>
            <w:highlight w:val="yellow"/>
            <w:rtl/>
            <w:rPrChange w:id="154" w:author="Shimon" w:date="2020-11-16T09:30:00Z">
              <w:rPr>
                <w:rFonts w:cs="David" w:hint="eastAsia"/>
                <w:rtl/>
              </w:rPr>
            </w:rPrChange>
          </w:rPr>
          <w:t>ביא</w:t>
        </w:r>
        <w:r w:rsidR="00661397">
          <w:rPr>
            <w:rFonts w:cs="David" w:hint="cs"/>
            <w:rtl/>
          </w:rPr>
          <w:t xml:space="preserve"> </w:t>
        </w:r>
      </w:ins>
      <w:del w:id="155" w:author="Shimon" w:date="2020-11-16T09:29:00Z">
        <w:r w:rsidR="007C08B1" w:rsidRPr="007C08B1" w:rsidDel="00661397">
          <w:rPr>
            <w:rFonts w:cs="David" w:hint="cs"/>
            <w:rtl/>
          </w:rPr>
          <w:delText>פסק</w:delText>
        </w:r>
      </w:del>
      <w:del w:id="156" w:author="Shimon" w:date="2020-11-15T12:41:00Z">
        <w:r w:rsidR="007C08B1" w:rsidRPr="007C08B1" w:rsidDel="00CC75DB">
          <w:rPr>
            <w:rFonts w:cs="David" w:hint="cs"/>
            <w:rtl/>
          </w:rPr>
          <w:delText>ת</w:delText>
        </w:r>
      </w:del>
      <w:ins w:id="157" w:author="Shimon" w:date="2020-11-16T09:29:00Z">
        <w:r w:rsidR="00661397" w:rsidRPr="00661397">
          <w:rPr>
            <w:rFonts w:cs="David" w:hint="eastAsia"/>
            <w:highlight w:val="yellow"/>
            <w:rtl/>
            <w:rPrChange w:id="158" w:author="Shimon" w:date="2020-11-16T09:29:00Z">
              <w:rPr>
                <w:rFonts w:cs="David" w:hint="eastAsia"/>
                <w:rtl/>
              </w:rPr>
            </w:rPrChange>
          </w:rPr>
          <w:t>לסיום</w:t>
        </w:r>
      </w:ins>
      <w:r w:rsidR="007C08B1" w:rsidRPr="007C08B1">
        <w:rPr>
          <w:rFonts w:cs="David" w:hint="cs"/>
          <w:rtl/>
        </w:rPr>
        <w:t xml:space="preserve"> עבודתו </w:t>
      </w:r>
      <w:r w:rsidR="007C08B1" w:rsidRPr="00661397">
        <w:rPr>
          <w:rFonts w:cs="David" w:hint="eastAsia"/>
          <w:highlight w:val="yellow"/>
          <w:rtl/>
          <w:rPrChange w:id="159" w:author="Shimon" w:date="2020-11-16T09:30:00Z">
            <w:rPr>
              <w:rFonts w:cs="David" w:hint="eastAsia"/>
              <w:rtl/>
            </w:rPr>
          </w:rPrChange>
        </w:rPr>
        <w:t>ב</w:t>
      </w:r>
      <w:ins w:id="160" w:author="Shimon" w:date="2020-11-15T11:48:00Z">
        <w:r w:rsidR="008C47EA" w:rsidRPr="00661397">
          <w:rPr>
            <w:rFonts w:cs="David" w:hint="eastAsia"/>
            <w:highlight w:val="yellow"/>
            <w:rtl/>
            <w:rPrChange w:id="161" w:author="Shimon" w:date="2020-11-16T09:30:00Z">
              <w:rPr>
                <w:rFonts w:cs="David" w:hint="eastAsia"/>
                <w:rtl/>
              </w:rPr>
            </w:rPrChange>
          </w:rPr>
          <w:t>סוף</w:t>
        </w:r>
        <w:r w:rsidR="008C47EA" w:rsidRPr="00661397">
          <w:rPr>
            <w:rFonts w:cs="David"/>
            <w:highlight w:val="yellow"/>
            <w:rtl/>
            <w:rPrChange w:id="162" w:author="Shimon" w:date="2020-11-16T09:30:00Z">
              <w:rPr>
                <w:rFonts w:cs="David"/>
                <w:rtl/>
              </w:rPr>
            </w:rPrChange>
          </w:rPr>
          <w:t xml:space="preserve"> </w:t>
        </w:r>
        <w:r w:rsidR="008C47EA" w:rsidRPr="00661397">
          <w:rPr>
            <w:rFonts w:cs="David" w:hint="eastAsia"/>
            <w:highlight w:val="yellow"/>
            <w:rtl/>
            <w:rPrChange w:id="163" w:author="Shimon" w:date="2020-11-16T09:30:00Z">
              <w:rPr>
                <w:rFonts w:cs="David" w:hint="eastAsia"/>
                <w:rtl/>
              </w:rPr>
            </w:rPrChange>
          </w:rPr>
          <w:t>אותו</w:t>
        </w:r>
        <w:r w:rsidR="008C47EA" w:rsidRPr="00661397">
          <w:rPr>
            <w:rFonts w:cs="David"/>
            <w:highlight w:val="yellow"/>
            <w:rtl/>
            <w:rPrChange w:id="164" w:author="Shimon" w:date="2020-11-16T09:30:00Z">
              <w:rPr>
                <w:rFonts w:cs="David"/>
                <w:rtl/>
              </w:rPr>
            </w:rPrChange>
          </w:rPr>
          <w:t xml:space="preserve"> </w:t>
        </w:r>
        <w:r w:rsidR="008C47EA" w:rsidRPr="00661397">
          <w:rPr>
            <w:rFonts w:cs="David" w:hint="eastAsia"/>
            <w:highlight w:val="yellow"/>
            <w:rtl/>
            <w:rPrChange w:id="165" w:author="Shimon" w:date="2020-11-16T09:30:00Z">
              <w:rPr>
                <w:rFonts w:cs="David" w:hint="eastAsia"/>
                <w:rtl/>
              </w:rPr>
            </w:rPrChange>
          </w:rPr>
          <w:t>החודש</w:t>
        </w:r>
      </w:ins>
      <w:ins w:id="166" w:author="Shimon" w:date="2020-11-15T12:41:00Z">
        <w:r w:rsidR="00CC75DB" w:rsidRPr="00661397">
          <w:rPr>
            <w:rFonts w:cs="David"/>
            <w:highlight w:val="yellow"/>
            <w:rtl/>
            <w:rPrChange w:id="167" w:author="Shimon" w:date="2020-11-16T09:30:00Z">
              <w:rPr>
                <w:rFonts w:cs="David"/>
                <w:rtl/>
              </w:rPr>
            </w:rPrChange>
          </w:rPr>
          <w:t xml:space="preserve">, </w:t>
        </w:r>
        <w:r w:rsidR="00CC75DB" w:rsidRPr="00661397">
          <w:rPr>
            <w:rFonts w:cs="David" w:hint="eastAsia"/>
            <w:highlight w:val="yellow"/>
            <w:rtl/>
            <w:rPrChange w:id="168" w:author="Shimon" w:date="2020-11-16T09:30:00Z">
              <w:rPr>
                <w:rFonts w:cs="David" w:hint="eastAsia"/>
                <w:rtl/>
              </w:rPr>
            </w:rPrChange>
          </w:rPr>
          <w:t>וזאת</w:t>
        </w:r>
        <w:r w:rsidR="00CC75DB" w:rsidRPr="00661397">
          <w:rPr>
            <w:rFonts w:cs="David"/>
            <w:highlight w:val="yellow"/>
            <w:rtl/>
            <w:rPrChange w:id="169" w:author="Shimon" w:date="2020-11-16T09:30:00Z">
              <w:rPr>
                <w:rFonts w:cs="David"/>
                <w:rtl/>
              </w:rPr>
            </w:rPrChange>
          </w:rPr>
          <w:t xml:space="preserve"> </w:t>
        </w:r>
        <w:r w:rsidR="00CC75DB" w:rsidRPr="00661397">
          <w:rPr>
            <w:rFonts w:cs="David" w:hint="eastAsia"/>
            <w:highlight w:val="yellow"/>
            <w:rtl/>
            <w:rPrChange w:id="170" w:author="Shimon" w:date="2020-11-16T09:30:00Z">
              <w:rPr>
                <w:rFonts w:cs="David" w:hint="eastAsia"/>
                <w:rtl/>
              </w:rPr>
            </w:rPrChange>
          </w:rPr>
          <w:t>על</w:t>
        </w:r>
        <w:r w:rsidR="00CC75DB" w:rsidRPr="00661397">
          <w:rPr>
            <w:rFonts w:cs="David"/>
            <w:highlight w:val="yellow"/>
            <w:rtl/>
            <w:rPrChange w:id="171" w:author="Shimon" w:date="2020-11-16T09:30:00Z">
              <w:rPr>
                <w:rFonts w:cs="David"/>
                <w:rtl/>
              </w:rPr>
            </w:rPrChange>
          </w:rPr>
          <w:t xml:space="preserve"> </w:t>
        </w:r>
        <w:r w:rsidR="00CC75DB" w:rsidRPr="00661397">
          <w:rPr>
            <w:rFonts w:cs="David" w:hint="eastAsia"/>
            <w:highlight w:val="yellow"/>
            <w:rtl/>
            <w:rPrChange w:id="172" w:author="Shimon" w:date="2020-11-16T09:30:00Z">
              <w:rPr>
                <w:rFonts w:cs="David" w:hint="eastAsia"/>
                <w:rtl/>
              </w:rPr>
            </w:rPrChange>
          </w:rPr>
          <w:t>אף</w:t>
        </w:r>
        <w:r w:rsidR="00CC75DB">
          <w:rPr>
            <w:rFonts w:cs="David" w:hint="cs"/>
            <w:rtl/>
          </w:rPr>
          <w:t xml:space="preserve"> </w:t>
        </w:r>
      </w:ins>
      <w:del w:id="173" w:author="Shimon" w:date="2020-11-15T11:48:00Z">
        <w:r w:rsidR="007C08B1" w:rsidRPr="007C08B1" w:rsidDel="008C47EA">
          <w:rPr>
            <w:rFonts w:cs="David" w:hint="cs"/>
            <w:rtl/>
          </w:rPr>
          <w:delText xml:space="preserve">חודש אוגוסט </w:delText>
        </w:r>
      </w:del>
      <w:del w:id="174" w:author="Shimon" w:date="2020-11-15T12:41:00Z">
        <w:r w:rsidR="007C08B1" w:rsidRPr="007C08B1" w:rsidDel="00CC75DB">
          <w:rPr>
            <w:rFonts w:cs="David" w:hint="cs"/>
            <w:rtl/>
          </w:rPr>
          <w:delText xml:space="preserve">2012, </w:delText>
        </w:r>
      </w:del>
      <w:del w:id="175" w:author="Shimon" w:date="2020-11-15T11:43:00Z">
        <w:r w:rsidR="007C08B1" w:rsidRPr="007C08B1" w:rsidDel="008C47EA">
          <w:rPr>
            <w:rFonts w:cs="David" w:hint="cs"/>
            <w:rtl/>
          </w:rPr>
          <w:delText>באמצעות משרד האוצר</w:delText>
        </w:r>
      </w:del>
      <w:del w:id="176" w:author="Shimon" w:date="2020-11-15T12:41:00Z">
        <w:r w:rsidR="007C08B1" w:rsidRPr="007C08B1" w:rsidDel="00CC75DB">
          <w:rPr>
            <w:rFonts w:cs="David" w:hint="cs"/>
            <w:rtl/>
          </w:rPr>
          <w:delText xml:space="preserve"> </w:delText>
        </w:r>
      </w:del>
      <w:ins w:id="177" w:author="Shimon" w:date="2020-11-15T11:48:00Z">
        <w:r w:rsidR="008C47EA" w:rsidRPr="00661397">
          <w:rPr>
            <w:rFonts w:cs="David" w:hint="eastAsia"/>
            <w:highlight w:val="yellow"/>
            <w:rtl/>
            <w:rPrChange w:id="178" w:author="Shimon" w:date="2020-11-16T09:30:00Z">
              <w:rPr>
                <w:rFonts w:cs="David" w:hint="eastAsia"/>
                <w:rtl/>
              </w:rPr>
            </w:rPrChange>
          </w:rPr>
          <w:t>ש</w:t>
        </w:r>
      </w:ins>
      <w:ins w:id="179" w:author="Shimon" w:date="2020-11-15T12:42:00Z">
        <w:r w:rsidR="00CC75DB" w:rsidRPr="00661397">
          <w:rPr>
            <w:rFonts w:cs="David" w:hint="eastAsia"/>
            <w:highlight w:val="yellow"/>
            <w:rtl/>
            <w:rPrChange w:id="180" w:author="Shimon" w:date="2020-11-16T09:30:00Z">
              <w:rPr>
                <w:rFonts w:cs="David" w:hint="eastAsia"/>
                <w:rtl/>
              </w:rPr>
            </w:rPrChange>
          </w:rPr>
          <w:t>ע</w:t>
        </w:r>
        <w:r w:rsidR="00CC75DB" w:rsidRPr="00661397">
          <w:rPr>
            <w:rFonts w:cs="David"/>
            <w:highlight w:val="yellow"/>
            <w:rtl/>
            <w:rPrChange w:id="181" w:author="Shimon" w:date="2020-11-16T09:30:00Z">
              <w:rPr>
                <w:rFonts w:cs="David"/>
                <w:rtl/>
              </w:rPr>
            </w:rPrChange>
          </w:rPr>
          <w:t xml:space="preserve">"פ החוזה משיב 2 </w:t>
        </w:r>
      </w:ins>
      <w:ins w:id="182" w:author="Shimon" w:date="2020-11-15T11:48:00Z">
        <w:r w:rsidR="008C47EA" w:rsidRPr="00661397">
          <w:rPr>
            <w:rFonts w:cs="David" w:hint="eastAsia"/>
            <w:highlight w:val="yellow"/>
            <w:rtl/>
            <w:rPrChange w:id="183" w:author="Shimon" w:date="2020-11-16T09:30:00Z">
              <w:rPr>
                <w:rFonts w:cs="David" w:hint="eastAsia"/>
                <w:rtl/>
              </w:rPr>
            </w:rPrChange>
          </w:rPr>
          <w:t>איננו</w:t>
        </w:r>
        <w:r w:rsidR="008C47EA" w:rsidRPr="00661397">
          <w:rPr>
            <w:rFonts w:cs="David"/>
            <w:highlight w:val="yellow"/>
            <w:rtl/>
            <w:rPrChange w:id="184" w:author="Shimon" w:date="2020-11-16T09:30:00Z">
              <w:rPr>
                <w:rFonts w:cs="David"/>
                <w:rtl/>
              </w:rPr>
            </w:rPrChange>
          </w:rPr>
          <w:t xml:space="preserve"> </w:t>
        </w:r>
        <w:r w:rsidR="008C47EA" w:rsidRPr="00661397">
          <w:rPr>
            <w:rFonts w:cs="David" w:hint="eastAsia"/>
            <w:highlight w:val="yellow"/>
            <w:rtl/>
            <w:rPrChange w:id="185" w:author="Shimon" w:date="2020-11-16T09:30:00Z">
              <w:rPr>
                <w:rFonts w:cs="David" w:hint="eastAsia"/>
                <w:rtl/>
              </w:rPr>
            </w:rPrChange>
          </w:rPr>
          <w:t>הגורם</w:t>
        </w:r>
        <w:r w:rsidR="008C47EA" w:rsidRPr="00661397">
          <w:rPr>
            <w:rFonts w:cs="David"/>
            <w:highlight w:val="yellow"/>
            <w:rtl/>
            <w:rPrChange w:id="186" w:author="Shimon" w:date="2020-11-16T09:30:00Z">
              <w:rPr>
                <w:rFonts w:cs="David"/>
                <w:rtl/>
              </w:rPr>
            </w:rPrChange>
          </w:rPr>
          <w:t xml:space="preserve"> </w:t>
        </w:r>
        <w:r w:rsidR="008C47EA" w:rsidRPr="00661397">
          <w:rPr>
            <w:rFonts w:cs="David" w:hint="eastAsia"/>
            <w:highlight w:val="yellow"/>
            <w:rtl/>
            <w:rPrChange w:id="187" w:author="Shimon" w:date="2020-11-16T09:30:00Z">
              <w:rPr>
                <w:rFonts w:cs="David" w:hint="eastAsia"/>
                <w:rtl/>
              </w:rPr>
            </w:rPrChange>
          </w:rPr>
          <w:t>המוסמך</w:t>
        </w:r>
      </w:ins>
      <w:ins w:id="188" w:author="Shimon" w:date="2020-11-15T12:42:00Z">
        <w:r w:rsidR="00CC75DB" w:rsidRPr="00661397">
          <w:rPr>
            <w:rFonts w:cs="David"/>
            <w:highlight w:val="yellow"/>
            <w:rtl/>
            <w:rPrChange w:id="189" w:author="Shimon" w:date="2020-11-16T09:30:00Z">
              <w:rPr>
                <w:rFonts w:cs="David"/>
                <w:rtl/>
              </w:rPr>
            </w:rPrChange>
          </w:rPr>
          <w:t xml:space="preserve"> לכך</w:t>
        </w:r>
      </w:ins>
      <w:ins w:id="190" w:author="Shimon" w:date="2020-11-15T11:48:00Z">
        <w:r w:rsidR="008C47EA" w:rsidRPr="00661397">
          <w:rPr>
            <w:rFonts w:cs="David"/>
            <w:highlight w:val="yellow"/>
            <w:rtl/>
            <w:rPrChange w:id="191" w:author="Shimon" w:date="2020-11-16T09:30:00Z">
              <w:rPr>
                <w:rFonts w:cs="David"/>
                <w:rtl/>
              </w:rPr>
            </w:rPrChange>
          </w:rPr>
          <w:t xml:space="preserve">. </w:t>
        </w:r>
      </w:ins>
    </w:p>
    <w:p w:rsidR="00D603D2" w:rsidRDefault="00661397">
      <w:pPr>
        <w:numPr>
          <w:ilvl w:val="0"/>
          <w:numId w:val="1"/>
        </w:numPr>
        <w:tabs>
          <w:tab w:val="left" w:pos="566"/>
        </w:tabs>
        <w:spacing w:after="240" w:line="360" w:lineRule="auto"/>
        <w:ind w:left="566" w:hanging="540"/>
        <w:jc w:val="both"/>
        <w:rPr>
          <w:rFonts w:cs="David"/>
        </w:rPr>
        <w:pPrChange w:id="192" w:author="Shimon" w:date="2020-11-16T09:32:00Z">
          <w:pPr>
            <w:numPr>
              <w:numId w:val="1"/>
            </w:numPr>
            <w:tabs>
              <w:tab w:val="left" w:pos="566"/>
              <w:tab w:val="num" w:pos="630"/>
            </w:tabs>
            <w:spacing w:after="240" w:line="360" w:lineRule="auto"/>
            <w:ind w:left="566" w:hanging="540"/>
            <w:jc w:val="both"/>
          </w:pPr>
        </w:pPrChange>
      </w:pPr>
      <w:ins w:id="193" w:author="Shimon" w:date="2020-11-16T09:30:00Z">
        <w:r w:rsidRPr="00661397">
          <w:rPr>
            <w:rFonts w:cs="David" w:hint="eastAsia"/>
            <w:highlight w:val="yellow"/>
            <w:rtl/>
            <w:rPrChange w:id="194" w:author="Shimon" w:date="2020-11-16T09:31:00Z">
              <w:rPr>
                <w:rFonts w:cs="David" w:hint="eastAsia"/>
                <w:rtl/>
              </w:rPr>
            </w:rPrChange>
          </w:rPr>
          <w:t>חרף</w:t>
        </w:r>
        <w:r w:rsidRPr="00661397">
          <w:rPr>
            <w:rFonts w:cs="David"/>
            <w:highlight w:val="yellow"/>
            <w:rtl/>
            <w:rPrChange w:id="195" w:author="Shimon" w:date="2020-11-16T09:31:00Z">
              <w:rPr>
                <w:rFonts w:cs="David"/>
                <w:rtl/>
              </w:rPr>
            </w:rPrChange>
          </w:rPr>
          <w:t xml:space="preserve"> </w:t>
        </w:r>
      </w:ins>
      <w:ins w:id="196" w:author="Shimon" w:date="2020-11-15T11:58:00Z">
        <w:r w:rsidR="00911DC4" w:rsidRPr="00661397">
          <w:rPr>
            <w:rFonts w:cs="David" w:hint="eastAsia"/>
            <w:highlight w:val="yellow"/>
            <w:rtl/>
            <w:rPrChange w:id="197" w:author="Shimon" w:date="2020-11-16T09:31:00Z">
              <w:rPr>
                <w:rFonts w:cs="David" w:hint="eastAsia"/>
                <w:rtl/>
              </w:rPr>
            </w:rPrChange>
          </w:rPr>
          <w:t>מחאותיו</w:t>
        </w:r>
        <w:r w:rsidR="00911DC4" w:rsidRPr="00661397">
          <w:rPr>
            <w:rFonts w:cs="David"/>
            <w:highlight w:val="yellow"/>
            <w:rtl/>
            <w:rPrChange w:id="198" w:author="Shimon" w:date="2020-11-16T09:31:00Z">
              <w:rPr>
                <w:rFonts w:cs="David"/>
                <w:rtl/>
              </w:rPr>
            </w:rPrChange>
          </w:rPr>
          <w:t xml:space="preserve"> </w:t>
        </w:r>
        <w:r w:rsidR="00911DC4" w:rsidRPr="00661397">
          <w:rPr>
            <w:rFonts w:cs="David" w:hint="eastAsia"/>
            <w:highlight w:val="yellow"/>
            <w:rtl/>
            <w:rPrChange w:id="199" w:author="Shimon" w:date="2020-11-16T09:31:00Z">
              <w:rPr>
                <w:rFonts w:cs="David" w:hint="eastAsia"/>
                <w:rtl/>
              </w:rPr>
            </w:rPrChange>
          </w:rPr>
          <w:t>ופניותיו</w:t>
        </w:r>
        <w:r w:rsidR="00911DC4" w:rsidRPr="00661397">
          <w:rPr>
            <w:rFonts w:cs="David"/>
            <w:highlight w:val="yellow"/>
            <w:rtl/>
            <w:rPrChange w:id="200" w:author="Shimon" w:date="2020-11-16T09:31:00Z">
              <w:rPr>
                <w:rFonts w:cs="David"/>
                <w:rtl/>
              </w:rPr>
            </w:rPrChange>
          </w:rPr>
          <w:t xml:space="preserve"> </w:t>
        </w:r>
        <w:r w:rsidR="00911DC4" w:rsidRPr="00661397">
          <w:rPr>
            <w:rFonts w:cs="David" w:hint="eastAsia"/>
            <w:highlight w:val="yellow"/>
            <w:rtl/>
            <w:rPrChange w:id="201" w:author="Shimon" w:date="2020-11-16T09:31:00Z">
              <w:rPr>
                <w:rFonts w:cs="David" w:hint="eastAsia"/>
                <w:rtl/>
              </w:rPr>
            </w:rPrChange>
          </w:rPr>
          <w:t>בע</w:t>
        </w:r>
        <w:r w:rsidR="00911DC4" w:rsidRPr="00661397">
          <w:rPr>
            <w:rFonts w:cs="David"/>
            <w:highlight w:val="yellow"/>
            <w:rtl/>
            <w:rPrChange w:id="202" w:author="Shimon" w:date="2020-11-16T09:31:00Z">
              <w:rPr>
                <w:rFonts w:cs="David"/>
                <w:rtl/>
              </w:rPr>
            </w:rPrChange>
          </w:rPr>
          <w:t xml:space="preserve">"פ </w:t>
        </w:r>
        <w:r w:rsidR="00911DC4" w:rsidRPr="00661397">
          <w:rPr>
            <w:rFonts w:cs="David" w:hint="eastAsia"/>
            <w:highlight w:val="yellow"/>
            <w:rtl/>
            <w:rPrChange w:id="203" w:author="Shimon" w:date="2020-11-16T09:31:00Z">
              <w:rPr>
                <w:rFonts w:cs="David" w:hint="eastAsia"/>
                <w:rtl/>
              </w:rPr>
            </w:rPrChange>
          </w:rPr>
          <w:t>ובכתב</w:t>
        </w:r>
      </w:ins>
      <w:ins w:id="204" w:author="Shimon" w:date="2020-11-15T11:59:00Z">
        <w:r w:rsidR="00911DC4" w:rsidRPr="00661397">
          <w:rPr>
            <w:rFonts w:cs="David"/>
            <w:highlight w:val="yellow"/>
            <w:rtl/>
            <w:rPrChange w:id="205" w:author="Shimon" w:date="2020-11-16T09:31:00Z">
              <w:rPr>
                <w:rFonts w:cs="David"/>
                <w:rtl/>
              </w:rPr>
            </w:rPrChange>
          </w:rPr>
          <w:t xml:space="preserve"> סולק המערע</w:t>
        </w:r>
        <w:r w:rsidR="00D46567" w:rsidRPr="00661397">
          <w:rPr>
            <w:rFonts w:cs="David" w:hint="eastAsia"/>
            <w:highlight w:val="yellow"/>
            <w:rtl/>
            <w:rPrChange w:id="206" w:author="Shimon" w:date="2020-11-16T09:31:00Z">
              <w:rPr>
                <w:rFonts w:cs="David" w:hint="eastAsia"/>
                <w:rtl/>
              </w:rPr>
            </w:rPrChange>
          </w:rPr>
          <w:t>ר</w:t>
        </w:r>
      </w:ins>
      <w:ins w:id="207" w:author="Shimon" w:date="2020-11-15T19:20:00Z">
        <w:r w:rsidR="00D46567" w:rsidRPr="00661397">
          <w:rPr>
            <w:rFonts w:cs="David"/>
            <w:highlight w:val="yellow"/>
            <w:rtl/>
            <w:rPrChange w:id="208" w:author="Shimon" w:date="2020-11-16T09:31:00Z">
              <w:rPr>
                <w:rFonts w:cs="David"/>
                <w:rtl/>
              </w:rPr>
            </w:rPrChange>
          </w:rPr>
          <w:t xml:space="preserve"> </w:t>
        </w:r>
        <w:r w:rsidR="00D46567" w:rsidRPr="00661397">
          <w:rPr>
            <w:rFonts w:cs="David" w:hint="eastAsia"/>
            <w:highlight w:val="yellow"/>
            <w:rtl/>
            <w:rPrChange w:id="209" w:author="Shimon" w:date="2020-11-16T09:31:00Z">
              <w:rPr>
                <w:rFonts w:cs="David" w:hint="eastAsia"/>
                <w:rtl/>
              </w:rPr>
            </w:rPrChange>
          </w:rPr>
          <w:t>בפועל</w:t>
        </w:r>
        <w:r w:rsidR="00D46567" w:rsidRPr="00661397">
          <w:rPr>
            <w:rFonts w:cs="David"/>
            <w:highlight w:val="yellow"/>
            <w:rtl/>
            <w:rPrChange w:id="210" w:author="Shimon" w:date="2020-11-16T09:31:00Z">
              <w:rPr>
                <w:rFonts w:cs="David"/>
                <w:rtl/>
              </w:rPr>
            </w:rPrChange>
          </w:rPr>
          <w:t xml:space="preserve"> ממשרדו</w:t>
        </w:r>
      </w:ins>
      <w:ins w:id="211" w:author="Shimon" w:date="2020-11-15T19:19:00Z">
        <w:r w:rsidR="00D46567" w:rsidRPr="00661397">
          <w:rPr>
            <w:rFonts w:cs="David"/>
            <w:highlight w:val="yellow"/>
            <w:rtl/>
            <w:rPrChange w:id="212" w:author="Shimon" w:date="2020-11-16T09:31:00Z">
              <w:rPr>
                <w:rFonts w:cs="David"/>
                <w:rtl/>
              </w:rPr>
            </w:rPrChange>
          </w:rPr>
          <w:t xml:space="preserve">, </w:t>
        </w:r>
        <w:r w:rsidR="00D46567" w:rsidRPr="00661397">
          <w:rPr>
            <w:rFonts w:cs="David" w:hint="eastAsia"/>
            <w:highlight w:val="yellow"/>
            <w:rtl/>
            <w:rPrChange w:id="213" w:author="Shimon" w:date="2020-11-16T09:31:00Z">
              <w:rPr>
                <w:rFonts w:cs="David" w:hint="eastAsia"/>
                <w:rtl/>
              </w:rPr>
            </w:rPrChange>
          </w:rPr>
          <w:t>ביום</w:t>
        </w:r>
        <w:r w:rsidR="00D46567" w:rsidRPr="00661397">
          <w:rPr>
            <w:rFonts w:cs="David"/>
            <w:highlight w:val="yellow"/>
            <w:rtl/>
            <w:rPrChange w:id="214" w:author="Shimon" w:date="2020-11-16T09:31:00Z">
              <w:rPr>
                <w:rFonts w:cs="David"/>
                <w:rtl/>
              </w:rPr>
            </w:rPrChange>
          </w:rPr>
          <w:t xml:space="preserve"> 5.8.2012,</w:t>
        </w:r>
      </w:ins>
      <w:ins w:id="215" w:author="Shimon" w:date="2020-11-15T11:59:00Z">
        <w:r w:rsidR="00D46567" w:rsidRPr="00661397">
          <w:rPr>
            <w:rFonts w:cs="David" w:hint="eastAsia"/>
            <w:highlight w:val="yellow"/>
            <w:rtl/>
            <w:rPrChange w:id="216" w:author="Shimon" w:date="2020-11-16T09:31:00Z">
              <w:rPr>
                <w:rFonts w:cs="David" w:hint="eastAsia"/>
                <w:rtl/>
              </w:rPr>
            </w:rPrChange>
          </w:rPr>
          <w:t>ע</w:t>
        </w:r>
        <w:r w:rsidR="00D46567" w:rsidRPr="00661397">
          <w:rPr>
            <w:rFonts w:cs="David"/>
            <w:highlight w:val="yellow"/>
            <w:rtl/>
            <w:rPrChange w:id="217" w:author="Shimon" w:date="2020-11-16T09:31:00Z">
              <w:rPr>
                <w:rFonts w:cs="David"/>
                <w:rtl/>
              </w:rPr>
            </w:rPrChange>
          </w:rPr>
          <w:t xml:space="preserve">"י משיב </w:t>
        </w:r>
      </w:ins>
      <w:ins w:id="218" w:author="Shimon" w:date="2020-11-16T09:32:00Z">
        <w:r>
          <w:rPr>
            <w:rFonts w:cs="David" w:hint="cs"/>
            <w:highlight w:val="yellow"/>
            <w:rtl/>
          </w:rPr>
          <w:t>2, שאיננו הגורם המוסמך לכך ע"פ החוזה</w:t>
        </w:r>
      </w:ins>
      <w:ins w:id="219" w:author="Shimon" w:date="2020-11-15T11:59:00Z">
        <w:r w:rsidR="00911DC4">
          <w:rPr>
            <w:rFonts w:cs="David" w:hint="cs"/>
            <w:rtl/>
          </w:rPr>
          <w:t xml:space="preserve"> </w:t>
        </w:r>
      </w:ins>
      <w:del w:id="220" w:author="Shimon" w:date="2020-11-15T11:48:00Z">
        <w:r w:rsidR="007C08B1" w:rsidRPr="007C08B1" w:rsidDel="008C47EA">
          <w:rPr>
            <w:rFonts w:cs="David"/>
            <w:rtl/>
          </w:rPr>
          <w:delText>–</w:delText>
        </w:r>
      </w:del>
      <w:del w:id="221" w:author="Shimon" w:date="2020-11-15T11:43:00Z">
        <w:r w:rsidR="007C08B1" w:rsidRPr="007C08B1" w:rsidDel="008C47EA">
          <w:rPr>
            <w:rFonts w:cs="David" w:hint="cs"/>
            <w:rtl/>
          </w:rPr>
          <w:delText xml:space="preserve"> שאינו הגורם המוסמך</w:delText>
        </w:r>
      </w:del>
      <w:del w:id="222" w:author="Shimon" w:date="2020-11-15T11:48:00Z">
        <w:r w:rsidR="007C08B1" w:rsidDel="008C47EA">
          <w:rPr>
            <w:rFonts w:cs="David" w:hint="cs"/>
            <w:rtl/>
          </w:rPr>
          <w:delText xml:space="preserve">, </w:delText>
        </w:r>
      </w:del>
      <w:del w:id="223" w:author="Shimon" w:date="2020-11-15T11:49:00Z">
        <w:r w:rsidR="007C08B1" w:rsidDel="008C47EA">
          <w:rPr>
            <w:rFonts w:cs="David" w:hint="cs"/>
            <w:rtl/>
          </w:rPr>
          <w:delText xml:space="preserve">ולמעשה </w:delText>
        </w:r>
        <w:r w:rsidR="007C08B1" w:rsidDel="008C47EA">
          <w:rPr>
            <w:rFonts w:cs="David"/>
            <w:rtl/>
          </w:rPr>
          <w:delText>–</w:delText>
        </w:r>
        <w:r w:rsidR="007C08B1" w:rsidDel="008C47EA">
          <w:rPr>
            <w:rFonts w:cs="David" w:hint="cs"/>
            <w:rtl/>
          </w:rPr>
          <w:delText xml:space="preserve"> סילקה אותו ממקום עבודתו לאחר כארבעים ושתיים שנים</w:delText>
        </w:r>
      </w:del>
      <w:del w:id="224" w:author="Shimon" w:date="2020-11-15T11:50:00Z">
        <w:r w:rsidR="007C08B1" w:rsidDel="00911DC4">
          <w:rPr>
            <w:rFonts w:cs="David" w:hint="cs"/>
            <w:rtl/>
          </w:rPr>
          <w:delText xml:space="preserve">, </w:delText>
        </w:r>
      </w:del>
      <w:r w:rsidR="007C08B1">
        <w:rPr>
          <w:rFonts w:cs="David" w:hint="cs"/>
          <w:rtl/>
        </w:rPr>
        <w:t>ללא שימוע</w:t>
      </w:r>
      <w:r w:rsidR="008C7FC6">
        <w:rPr>
          <w:rFonts w:cs="David" w:hint="cs"/>
          <w:rtl/>
        </w:rPr>
        <w:t>,</w:t>
      </w:r>
      <w:r w:rsidR="007C08B1">
        <w:rPr>
          <w:rFonts w:cs="David" w:hint="cs"/>
          <w:rtl/>
        </w:rPr>
        <w:t xml:space="preserve"> בניגוד להוראות החוזה</w:t>
      </w:r>
      <w:r w:rsidR="008C7FC6">
        <w:rPr>
          <w:rFonts w:cs="David" w:hint="cs"/>
          <w:rtl/>
        </w:rPr>
        <w:t xml:space="preserve"> ובניגוד מוחלט להוראות הדין המתוות את הדרך להפרשת עובד לגימלאות, לרבות לעניין מועד ההודעה על הכוונה להפריש את המערער לגימלאות</w:t>
      </w:r>
      <w:r w:rsidR="007C08B1">
        <w:rPr>
          <w:rFonts w:cs="David" w:hint="cs"/>
          <w:rtl/>
        </w:rPr>
        <w:t xml:space="preserve">. </w:t>
      </w:r>
      <w:ins w:id="225" w:author="Shimon" w:date="2020-11-16T09:33:00Z">
        <w:r w:rsidRPr="00661397">
          <w:rPr>
            <w:rFonts w:cs="David" w:hint="eastAsia"/>
            <w:highlight w:val="yellow"/>
            <w:rtl/>
            <w:rPrChange w:id="226" w:author="Shimon" w:date="2020-11-16T09:34:00Z">
              <w:rPr>
                <w:rFonts w:cs="David" w:hint="eastAsia"/>
                <w:rtl/>
              </w:rPr>
            </w:rPrChange>
          </w:rPr>
          <w:t>רק</w:t>
        </w:r>
        <w:r w:rsidRPr="00661397">
          <w:rPr>
            <w:rFonts w:cs="David"/>
            <w:highlight w:val="yellow"/>
            <w:rtl/>
            <w:rPrChange w:id="227" w:author="Shimon" w:date="2020-11-16T09:34:00Z">
              <w:rPr>
                <w:rFonts w:cs="David"/>
                <w:rtl/>
              </w:rPr>
            </w:rPrChange>
          </w:rPr>
          <w:t xml:space="preserve"> </w:t>
        </w:r>
        <w:r w:rsidRPr="00661397">
          <w:rPr>
            <w:rFonts w:cs="David" w:hint="eastAsia"/>
            <w:highlight w:val="yellow"/>
            <w:rtl/>
            <w:rPrChange w:id="228" w:author="Shimon" w:date="2020-11-16T09:34:00Z">
              <w:rPr>
                <w:rFonts w:cs="David" w:hint="eastAsia"/>
                <w:rtl/>
              </w:rPr>
            </w:rPrChange>
          </w:rPr>
          <w:t>בתחילת</w:t>
        </w:r>
        <w:r w:rsidRPr="00661397">
          <w:rPr>
            <w:rFonts w:cs="David"/>
            <w:highlight w:val="yellow"/>
            <w:rtl/>
            <w:rPrChange w:id="229" w:author="Shimon" w:date="2020-11-16T09:34:00Z">
              <w:rPr>
                <w:rFonts w:cs="David"/>
                <w:rtl/>
              </w:rPr>
            </w:rPrChange>
          </w:rPr>
          <w:t xml:space="preserve"> </w:t>
        </w:r>
        <w:r w:rsidRPr="00661397">
          <w:rPr>
            <w:rFonts w:cs="David" w:hint="eastAsia"/>
            <w:highlight w:val="yellow"/>
            <w:rtl/>
            <w:rPrChange w:id="230" w:author="Shimon" w:date="2020-11-16T09:34:00Z">
              <w:rPr>
                <w:rFonts w:cs="David" w:hint="eastAsia"/>
                <w:rtl/>
              </w:rPr>
            </w:rPrChange>
          </w:rPr>
          <w:t>ספטמבר</w:t>
        </w:r>
      </w:ins>
      <w:ins w:id="231" w:author="Shimon" w:date="2020-11-16T09:34:00Z">
        <w:r w:rsidRPr="00661397">
          <w:rPr>
            <w:rFonts w:cs="David"/>
            <w:highlight w:val="yellow"/>
            <w:rtl/>
            <w:rPrChange w:id="232" w:author="Shimon" w:date="2020-11-16T09:34:00Z">
              <w:rPr>
                <w:rFonts w:cs="David"/>
                <w:rtl/>
              </w:rPr>
            </w:rPrChange>
          </w:rPr>
          <w:t xml:space="preserve">, מועד תשלום משכורת אוגוסט, </w:t>
        </w:r>
      </w:ins>
      <w:ins w:id="233" w:author="Shimon" w:date="2020-11-16T09:33:00Z">
        <w:r w:rsidRPr="00661397">
          <w:rPr>
            <w:rFonts w:cs="David" w:hint="eastAsia"/>
            <w:highlight w:val="yellow"/>
            <w:rtl/>
            <w:rPrChange w:id="234" w:author="Shimon" w:date="2020-11-16T09:34:00Z">
              <w:rPr>
                <w:rFonts w:cs="David" w:hint="eastAsia"/>
                <w:rtl/>
              </w:rPr>
            </w:rPrChange>
          </w:rPr>
          <w:t>התברר</w:t>
        </w:r>
        <w:r w:rsidRPr="00661397">
          <w:rPr>
            <w:rFonts w:cs="David"/>
            <w:highlight w:val="yellow"/>
            <w:rtl/>
            <w:rPrChange w:id="235" w:author="Shimon" w:date="2020-11-16T09:34:00Z">
              <w:rPr>
                <w:rFonts w:cs="David"/>
                <w:rtl/>
              </w:rPr>
            </w:rPrChange>
          </w:rPr>
          <w:t xml:space="preserve"> לו </w:t>
        </w:r>
        <w:r w:rsidRPr="00661397">
          <w:rPr>
            <w:rFonts w:cs="David" w:hint="eastAsia"/>
            <w:highlight w:val="yellow"/>
            <w:rtl/>
            <w:rPrChange w:id="236" w:author="Shimon" w:date="2020-11-16T09:34:00Z">
              <w:rPr>
                <w:rFonts w:cs="David" w:hint="eastAsia"/>
                <w:rtl/>
              </w:rPr>
            </w:rPrChange>
          </w:rPr>
          <w:t>להוותו</w:t>
        </w:r>
        <w:r w:rsidRPr="00661397">
          <w:rPr>
            <w:rFonts w:cs="David"/>
            <w:highlight w:val="yellow"/>
            <w:rtl/>
            <w:rPrChange w:id="237" w:author="Shimon" w:date="2020-11-16T09:34:00Z">
              <w:rPr>
                <w:rFonts w:cs="David"/>
                <w:rtl/>
              </w:rPr>
            </w:rPrChange>
          </w:rPr>
          <w:t xml:space="preserve"> כי </w:t>
        </w:r>
      </w:ins>
      <w:ins w:id="238" w:author="Shimon" w:date="2020-11-15T11:51:00Z">
        <w:r w:rsidR="00911DC4" w:rsidRPr="00661397">
          <w:rPr>
            <w:rFonts w:cs="David" w:hint="eastAsia"/>
            <w:highlight w:val="yellow"/>
            <w:rtl/>
            <w:rPrChange w:id="239" w:author="Shimon" w:date="2020-11-16T09:34:00Z">
              <w:rPr>
                <w:rFonts w:cs="David" w:hint="eastAsia"/>
                <w:rtl/>
              </w:rPr>
            </w:rPrChange>
          </w:rPr>
          <w:t>משכורתו</w:t>
        </w:r>
        <w:r w:rsidR="00911DC4" w:rsidRPr="00661397">
          <w:rPr>
            <w:rFonts w:cs="David"/>
            <w:highlight w:val="yellow"/>
            <w:rtl/>
            <w:rPrChange w:id="240" w:author="Shimon" w:date="2020-11-16T09:34:00Z">
              <w:rPr>
                <w:rFonts w:cs="David"/>
                <w:rtl/>
              </w:rPr>
            </w:rPrChange>
          </w:rPr>
          <w:t xml:space="preserve"> </w:t>
        </w:r>
      </w:ins>
      <w:ins w:id="241" w:author="Shimon" w:date="2020-11-15T11:53:00Z">
        <w:r w:rsidR="00911DC4" w:rsidRPr="00661397">
          <w:rPr>
            <w:rFonts w:cs="David" w:hint="eastAsia"/>
            <w:highlight w:val="yellow"/>
            <w:rtl/>
            <w:rPrChange w:id="242" w:author="Shimon" w:date="2020-11-16T09:34:00Z">
              <w:rPr>
                <w:rFonts w:cs="David" w:hint="eastAsia"/>
                <w:rtl/>
              </w:rPr>
            </w:rPrChange>
          </w:rPr>
          <w:t>הופסקה</w:t>
        </w:r>
        <w:r w:rsidR="00911DC4" w:rsidRPr="00661397">
          <w:rPr>
            <w:rFonts w:cs="David"/>
            <w:highlight w:val="yellow"/>
            <w:rtl/>
            <w:rPrChange w:id="243" w:author="Shimon" w:date="2020-11-16T09:34:00Z">
              <w:rPr>
                <w:rFonts w:cs="David"/>
                <w:rtl/>
              </w:rPr>
            </w:rPrChange>
          </w:rPr>
          <w:t xml:space="preserve"> </w:t>
        </w:r>
        <w:r w:rsidR="00911DC4" w:rsidRPr="00661397">
          <w:rPr>
            <w:rFonts w:cs="David" w:hint="eastAsia"/>
            <w:highlight w:val="yellow"/>
            <w:rtl/>
            <w:rPrChange w:id="244" w:author="Shimon" w:date="2020-11-16T09:34:00Z">
              <w:rPr>
                <w:rFonts w:cs="David" w:hint="eastAsia"/>
                <w:rtl/>
              </w:rPr>
            </w:rPrChange>
          </w:rPr>
          <w:t>באחת</w:t>
        </w:r>
        <w:r w:rsidR="00911DC4" w:rsidRPr="00661397">
          <w:rPr>
            <w:rFonts w:cs="David"/>
            <w:highlight w:val="yellow"/>
            <w:rtl/>
            <w:rPrChange w:id="245" w:author="Shimon" w:date="2020-11-16T09:34:00Z">
              <w:rPr>
                <w:rFonts w:cs="David"/>
                <w:rtl/>
              </w:rPr>
            </w:rPrChange>
          </w:rPr>
          <w:t xml:space="preserve"> </w:t>
        </w:r>
        <w:r w:rsidR="00911DC4" w:rsidRPr="00661397">
          <w:rPr>
            <w:rFonts w:cs="David" w:hint="eastAsia"/>
            <w:highlight w:val="yellow"/>
            <w:rtl/>
            <w:rPrChange w:id="246" w:author="Shimon" w:date="2020-11-16T09:34:00Z">
              <w:rPr>
                <w:rFonts w:cs="David" w:hint="eastAsia"/>
                <w:rtl/>
              </w:rPr>
            </w:rPrChange>
          </w:rPr>
          <w:t>ובמשך</w:t>
        </w:r>
        <w:r w:rsidR="00911DC4" w:rsidRPr="00661397">
          <w:rPr>
            <w:rFonts w:cs="David"/>
            <w:highlight w:val="yellow"/>
            <w:rtl/>
            <w:rPrChange w:id="247" w:author="Shimon" w:date="2020-11-16T09:34:00Z">
              <w:rPr>
                <w:rFonts w:cs="David"/>
                <w:rtl/>
              </w:rPr>
            </w:rPrChange>
          </w:rPr>
          <w:t xml:space="preserve"> </w:t>
        </w:r>
        <w:r w:rsidR="00911DC4" w:rsidRPr="00661397">
          <w:rPr>
            <w:rFonts w:cs="David" w:hint="eastAsia"/>
            <w:highlight w:val="yellow"/>
            <w:rtl/>
            <w:rPrChange w:id="248" w:author="Shimon" w:date="2020-11-16T09:34:00Z">
              <w:rPr>
                <w:rFonts w:cs="David" w:hint="eastAsia"/>
                <w:rtl/>
              </w:rPr>
            </w:rPrChange>
          </w:rPr>
          <w:t>חמישה</w:t>
        </w:r>
        <w:r w:rsidR="00911DC4" w:rsidRPr="00661397">
          <w:rPr>
            <w:rFonts w:cs="David"/>
            <w:highlight w:val="yellow"/>
            <w:rtl/>
            <w:rPrChange w:id="249" w:author="Shimon" w:date="2020-11-16T09:34:00Z">
              <w:rPr>
                <w:rFonts w:cs="David"/>
                <w:rtl/>
              </w:rPr>
            </w:rPrChange>
          </w:rPr>
          <w:t xml:space="preserve"> </w:t>
        </w:r>
        <w:r w:rsidR="00911DC4" w:rsidRPr="00661397">
          <w:rPr>
            <w:rFonts w:cs="David" w:hint="eastAsia"/>
            <w:highlight w:val="yellow"/>
            <w:rtl/>
            <w:rPrChange w:id="250" w:author="Shimon" w:date="2020-11-16T09:34:00Z">
              <w:rPr>
                <w:rFonts w:cs="David" w:hint="eastAsia"/>
                <w:rtl/>
              </w:rPr>
            </w:rPrChange>
          </w:rPr>
          <w:t>חודשים</w:t>
        </w:r>
      </w:ins>
      <w:ins w:id="251" w:author="Shimon" w:date="2020-11-15T12:01:00Z">
        <w:r w:rsidR="00537417" w:rsidRPr="00661397">
          <w:rPr>
            <w:rFonts w:cs="David"/>
            <w:highlight w:val="yellow"/>
            <w:rtl/>
            <w:rPrChange w:id="252" w:author="Shimon" w:date="2020-11-16T09:34:00Z">
              <w:rPr>
                <w:rFonts w:cs="David"/>
                <w:rtl/>
              </w:rPr>
            </w:rPrChange>
          </w:rPr>
          <w:t xml:space="preserve">, (עד </w:t>
        </w:r>
      </w:ins>
      <w:ins w:id="253" w:author="Shimon" w:date="2020-11-15T11:55:00Z">
        <w:r w:rsidR="00911DC4" w:rsidRPr="00661397">
          <w:rPr>
            <w:rFonts w:cs="David"/>
            <w:highlight w:val="yellow"/>
            <w:rtl/>
            <w:rPrChange w:id="254" w:author="Shimon" w:date="2020-11-16T09:34:00Z">
              <w:rPr>
                <w:rFonts w:cs="David"/>
                <w:rtl/>
              </w:rPr>
            </w:rPrChange>
          </w:rPr>
          <w:t>1.1.2013</w:t>
        </w:r>
      </w:ins>
      <w:ins w:id="255" w:author="Shimon" w:date="2020-11-15T12:01:00Z">
        <w:r w:rsidR="00537417" w:rsidRPr="00661397">
          <w:rPr>
            <w:rFonts w:cs="David"/>
            <w:highlight w:val="yellow"/>
            <w:rtl/>
            <w:rPrChange w:id="256" w:author="Shimon" w:date="2020-11-16T09:34:00Z">
              <w:rPr>
                <w:rFonts w:cs="David"/>
                <w:rtl/>
              </w:rPr>
            </w:rPrChange>
          </w:rPr>
          <w:t>)</w:t>
        </w:r>
      </w:ins>
      <w:ins w:id="257" w:author="Shimon" w:date="2020-11-15T11:55:00Z">
        <w:r w:rsidR="00911DC4" w:rsidRPr="00661397">
          <w:rPr>
            <w:rFonts w:cs="David"/>
            <w:highlight w:val="yellow"/>
            <w:rtl/>
            <w:rPrChange w:id="258" w:author="Shimon" w:date="2020-11-16T09:34:00Z">
              <w:rPr>
                <w:rFonts w:cs="David"/>
                <w:rtl/>
              </w:rPr>
            </w:rPrChange>
          </w:rPr>
          <w:t>,</w:t>
        </w:r>
      </w:ins>
      <w:ins w:id="259" w:author="Shimon" w:date="2020-11-15T11:53:00Z">
        <w:r w:rsidR="00911DC4" w:rsidRPr="00661397">
          <w:rPr>
            <w:rFonts w:cs="David"/>
            <w:highlight w:val="yellow"/>
            <w:rtl/>
            <w:rPrChange w:id="260" w:author="Shimon" w:date="2020-11-16T09:34:00Z">
              <w:rPr>
                <w:rFonts w:cs="David"/>
                <w:rtl/>
              </w:rPr>
            </w:rPrChange>
          </w:rPr>
          <w:t xml:space="preserve"> גם לא שולמה לו </w:t>
        </w:r>
      </w:ins>
      <w:ins w:id="261" w:author="Shimon" w:date="2020-11-15T11:55:00Z">
        <w:r w:rsidR="00911DC4" w:rsidRPr="00661397">
          <w:rPr>
            <w:rFonts w:cs="David" w:hint="eastAsia"/>
            <w:highlight w:val="yellow"/>
            <w:rtl/>
            <w:rPrChange w:id="262" w:author="Shimon" w:date="2020-11-16T09:34:00Z">
              <w:rPr>
                <w:rFonts w:cs="David" w:hint="eastAsia"/>
                <w:rtl/>
              </w:rPr>
            </w:rPrChange>
          </w:rPr>
          <w:t>גימלה</w:t>
        </w:r>
        <w:r w:rsidR="00911DC4" w:rsidRPr="00661397">
          <w:rPr>
            <w:rFonts w:cs="David"/>
            <w:highlight w:val="yellow"/>
            <w:rtl/>
            <w:rPrChange w:id="263" w:author="Shimon" w:date="2020-11-16T09:34:00Z">
              <w:rPr>
                <w:rFonts w:cs="David"/>
                <w:rtl/>
              </w:rPr>
            </w:rPrChange>
          </w:rPr>
          <w:t xml:space="preserve">, וזאת </w:t>
        </w:r>
      </w:ins>
      <w:ins w:id="264" w:author="Shimon" w:date="2020-11-15T11:56:00Z">
        <w:r w:rsidR="00911DC4" w:rsidRPr="00661397">
          <w:rPr>
            <w:rFonts w:cs="David" w:hint="eastAsia"/>
            <w:highlight w:val="yellow"/>
            <w:rtl/>
            <w:rPrChange w:id="265" w:author="Shimon" w:date="2020-11-16T09:34:00Z">
              <w:rPr>
                <w:rFonts w:cs="David" w:hint="eastAsia"/>
                <w:rtl/>
              </w:rPr>
            </w:rPrChange>
          </w:rPr>
          <w:t>לאחר</w:t>
        </w:r>
        <w:r w:rsidR="00911DC4" w:rsidRPr="00661397">
          <w:rPr>
            <w:rFonts w:cs="David"/>
            <w:highlight w:val="yellow"/>
            <w:rtl/>
            <w:rPrChange w:id="266" w:author="Shimon" w:date="2020-11-16T09:34:00Z">
              <w:rPr>
                <w:rFonts w:cs="David"/>
                <w:rtl/>
              </w:rPr>
            </w:rPrChange>
          </w:rPr>
          <w:t xml:space="preserve"> </w:t>
        </w:r>
        <w:r w:rsidR="00911DC4" w:rsidRPr="00661397">
          <w:rPr>
            <w:rFonts w:cs="David" w:hint="eastAsia"/>
            <w:highlight w:val="yellow"/>
            <w:rtl/>
            <w:rPrChange w:id="267" w:author="Shimon" w:date="2020-11-16T09:34:00Z">
              <w:rPr>
                <w:rFonts w:cs="David" w:hint="eastAsia"/>
                <w:rtl/>
              </w:rPr>
            </w:rPrChange>
          </w:rPr>
          <w:t>יותר</w:t>
        </w:r>
        <w:r w:rsidR="00911DC4" w:rsidRPr="00661397">
          <w:rPr>
            <w:rFonts w:cs="David"/>
            <w:highlight w:val="yellow"/>
            <w:rtl/>
            <w:rPrChange w:id="268" w:author="Shimon" w:date="2020-11-16T09:34:00Z">
              <w:rPr>
                <w:rFonts w:cs="David"/>
                <w:rtl/>
              </w:rPr>
            </w:rPrChange>
          </w:rPr>
          <w:t xml:space="preserve"> </w:t>
        </w:r>
        <w:r w:rsidR="00911DC4" w:rsidRPr="00661397">
          <w:rPr>
            <w:rFonts w:cs="David" w:hint="eastAsia"/>
            <w:highlight w:val="yellow"/>
            <w:rtl/>
            <w:rPrChange w:id="269" w:author="Shimon" w:date="2020-11-16T09:34:00Z">
              <w:rPr>
                <w:rFonts w:cs="David" w:hint="eastAsia"/>
                <w:rtl/>
              </w:rPr>
            </w:rPrChange>
          </w:rPr>
          <w:t>מארבעים</w:t>
        </w:r>
        <w:r w:rsidR="00911DC4" w:rsidRPr="00661397">
          <w:rPr>
            <w:rFonts w:cs="David"/>
            <w:highlight w:val="yellow"/>
            <w:rtl/>
            <w:rPrChange w:id="270" w:author="Shimon" w:date="2020-11-16T09:34:00Z">
              <w:rPr>
                <w:rFonts w:cs="David"/>
                <w:rtl/>
              </w:rPr>
            </w:rPrChange>
          </w:rPr>
          <w:t xml:space="preserve"> </w:t>
        </w:r>
        <w:r w:rsidR="00911DC4" w:rsidRPr="00661397">
          <w:rPr>
            <w:rFonts w:cs="David" w:hint="eastAsia"/>
            <w:highlight w:val="yellow"/>
            <w:rtl/>
            <w:rPrChange w:id="271" w:author="Shimon" w:date="2020-11-16T09:34:00Z">
              <w:rPr>
                <w:rFonts w:cs="David" w:hint="eastAsia"/>
                <w:rtl/>
              </w:rPr>
            </w:rPrChange>
          </w:rPr>
          <w:t>ושתיים</w:t>
        </w:r>
        <w:r w:rsidR="00911DC4" w:rsidRPr="00661397">
          <w:rPr>
            <w:rFonts w:cs="David"/>
            <w:highlight w:val="yellow"/>
            <w:rtl/>
            <w:rPrChange w:id="272" w:author="Shimon" w:date="2020-11-16T09:34:00Z">
              <w:rPr>
                <w:rFonts w:cs="David"/>
                <w:rtl/>
              </w:rPr>
            </w:rPrChange>
          </w:rPr>
          <w:t xml:space="preserve"> </w:t>
        </w:r>
        <w:r w:rsidR="00911DC4" w:rsidRPr="00661397">
          <w:rPr>
            <w:rFonts w:cs="David" w:hint="eastAsia"/>
            <w:highlight w:val="yellow"/>
            <w:rtl/>
            <w:rPrChange w:id="273" w:author="Shimon" w:date="2020-11-16T09:34:00Z">
              <w:rPr>
                <w:rFonts w:cs="David" w:hint="eastAsia"/>
                <w:rtl/>
              </w:rPr>
            </w:rPrChange>
          </w:rPr>
          <w:t>שנות</w:t>
        </w:r>
        <w:r w:rsidR="00911DC4" w:rsidRPr="00661397">
          <w:rPr>
            <w:rFonts w:cs="David"/>
            <w:highlight w:val="yellow"/>
            <w:rtl/>
            <w:rPrChange w:id="274" w:author="Shimon" w:date="2020-11-16T09:34:00Z">
              <w:rPr>
                <w:rFonts w:cs="David"/>
                <w:rtl/>
              </w:rPr>
            </w:rPrChange>
          </w:rPr>
          <w:t xml:space="preserve"> </w:t>
        </w:r>
        <w:r w:rsidR="00911DC4" w:rsidRPr="00661397">
          <w:rPr>
            <w:rFonts w:cs="David" w:hint="eastAsia"/>
            <w:highlight w:val="yellow"/>
            <w:rtl/>
            <w:rPrChange w:id="275" w:author="Shimon" w:date="2020-11-16T09:34:00Z">
              <w:rPr>
                <w:rFonts w:cs="David" w:hint="eastAsia"/>
                <w:rtl/>
              </w:rPr>
            </w:rPrChange>
          </w:rPr>
          <w:t>שרות</w:t>
        </w:r>
        <w:r w:rsidR="00911DC4" w:rsidRPr="00661397">
          <w:rPr>
            <w:rFonts w:cs="David"/>
            <w:highlight w:val="yellow"/>
            <w:rtl/>
            <w:rPrChange w:id="276" w:author="Shimon" w:date="2020-11-16T09:34:00Z">
              <w:rPr>
                <w:rFonts w:cs="David"/>
                <w:rtl/>
              </w:rPr>
            </w:rPrChange>
          </w:rPr>
          <w:t>.</w:t>
        </w:r>
      </w:ins>
    </w:p>
    <w:p w:rsidR="00836752" w:rsidRPr="00333707" w:rsidRDefault="007C08B1">
      <w:pPr>
        <w:numPr>
          <w:ilvl w:val="0"/>
          <w:numId w:val="1"/>
        </w:numPr>
        <w:tabs>
          <w:tab w:val="left" w:pos="566"/>
        </w:tabs>
        <w:spacing w:after="240" w:line="360" w:lineRule="auto"/>
        <w:ind w:left="566" w:hanging="540"/>
        <w:jc w:val="both"/>
        <w:rPr>
          <w:ins w:id="277" w:author="Shimon" w:date="2020-11-15T13:25:00Z"/>
          <w:rFonts w:cs="David"/>
          <w:highlight w:val="yellow"/>
          <w:rtl/>
          <w:rPrChange w:id="278" w:author="Shimon" w:date="2020-11-16T09:47:00Z">
            <w:rPr>
              <w:ins w:id="279" w:author="Shimon" w:date="2020-11-15T13:25:00Z"/>
              <w:rFonts w:cs="David"/>
              <w:b/>
              <w:bCs/>
              <w:rtl/>
            </w:rPr>
          </w:rPrChange>
        </w:rPr>
        <w:pPrChange w:id="280" w:author="Shimon" w:date="2020-11-15T14:34:00Z">
          <w:pPr>
            <w:numPr>
              <w:numId w:val="1"/>
            </w:numPr>
            <w:tabs>
              <w:tab w:val="left" w:pos="566"/>
              <w:tab w:val="num" w:pos="630"/>
            </w:tabs>
            <w:spacing w:after="240" w:line="360" w:lineRule="auto"/>
            <w:ind w:left="566" w:hanging="540"/>
            <w:jc w:val="both"/>
          </w:pPr>
        </w:pPrChange>
      </w:pPr>
      <w:del w:id="281" w:author="Shimon" w:date="2020-11-15T12:07:00Z">
        <w:r w:rsidDel="00537417">
          <w:rPr>
            <w:rFonts w:cs="David" w:hint="cs"/>
            <w:rtl/>
          </w:rPr>
          <w:delText>במשך מספר חודשים, לאחר שסולק מעבודתו בניגוד לדין, לא קיבל המערער גמלה, ו</w:delText>
        </w:r>
      </w:del>
      <w:r>
        <w:rPr>
          <w:rFonts w:cs="David" w:hint="cs"/>
          <w:rtl/>
        </w:rPr>
        <w:t>רק</w:t>
      </w:r>
      <w:ins w:id="282" w:author="Shimon" w:date="2020-11-15T12:17:00Z">
        <w:r w:rsidR="007F4291">
          <w:rPr>
            <w:rFonts w:cs="David" w:hint="cs"/>
            <w:rtl/>
          </w:rPr>
          <w:t xml:space="preserve"> </w:t>
        </w:r>
      </w:ins>
      <w:ins w:id="283" w:author="Shimon" w:date="2020-11-15T12:16:00Z">
        <w:r w:rsidR="007F4291" w:rsidRPr="00333707">
          <w:rPr>
            <w:rFonts w:cs="David" w:hint="eastAsia"/>
            <w:highlight w:val="yellow"/>
            <w:rtl/>
            <w:rPrChange w:id="284" w:author="Shimon" w:date="2020-11-16T09:47:00Z">
              <w:rPr>
                <w:rFonts w:cs="David" w:hint="eastAsia"/>
                <w:rtl/>
              </w:rPr>
            </w:rPrChange>
          </w:rPr>
          <w:t>ב</w:t>
        </w:r>
      </w:ins>
      <w:ins w:id="285" w:author="Shimon" w:date="2020-11-15T12:18:00Z">
        <w:r w:rsidR="007F4291" w:rsidRPr="00333707">
          <w:rPr>
            <w:rFonts w:cs="David" w:hint="eastAsia"/>
            <w:highlight w:val="yellow"/>
            <w:rtl/>
            <w:rPrChange w:id="286" w:author="Shimon" w:date="2020-11-16T09:47:00Z">
              <w:rPr>
                <w:rFonts w:cs="David" w:hint="eastAsia"/>
                <w:rtl/>
              </w:rPr>
            </w:rPrChange>
          </w:rPr>
          <w:t>אמצע</w:t>
        </w:r>
        <w:r w:rsidR="007F4291" w:rsidRPr="00333707">
          <w:rPr>
            <w:rFonts w:cs="David"/>
            <w:highlight w:val="yellow"/>
            <w:rtl/>
            <w:rPrChange w:id="287" w:author="Shimon" w:date="2020-11-16T09:47:00Z">
              <w:rPr>
                <w:rFonts w:cs="David"/>
                <w:rtl/>
              </w:rPr>
            </w:rPrChange>
          </w:rPr>
          <w:t xml:space="preserve"> חודש דצמבר 2012 </w:t>
        </w:r>
      </w:ins>
      <w:ins w:id="288" w:author="Shimon" w:date="2020-11-15T12:19:00Z">
        <w:r w:rsidR="007F4291" w:rsidRPr="00333707">
          <w:rPr>
            <w:rFonts w:cs="David" w:hint="eastAsia"/>
            <w:b/>
            <w:bCs/>
            <w:highlight w:val="yellow"/>
            <w:rtl/>
            <w:rPrChange w:id="289" w:author="Shimon" w:date="2020-11-16T09:47:00Z">
              <w:rPr>
                <w:rFonts w:cs="David" w:hint="eastAsia"/>
                <w:b/>
                <w:bCs/>
                <w:rtl/>
              </w:rPr>
            </w:rPrChange>
          </w:rPr>
          <w:t>קיבל</w:t>
        </w:r>
        <w:r w:rsidR="007F4291" w:rsidRPr="00333707">
          <w:rPr>
            <w:rFonts w:cs="David"/>
            <w:b/>
            <w:bCs/>
            <w:highlight w:val="yellow"/>
            <w:rtl/>
            <w:rPrChange w:id="290" w:author="Shimon" w:date="2020-11-16T09:47:00Z">
              <w:rPr>
                <w:rFonts w:cs="David"/>
                <w:b/>
                <w:bCs/>
                <w:rtl/>
              </w:rPr>
            </w:rPrChange>
          </w:rPr>
          <w:t xml:space="preserve"> </w:t>
        </w:r>
        <w:r w:rsidR="007F4291" w:rsidRPr="00333707">
          <w:rPr>
            <w:rFonts w:cs="David" w:hint="eastAsia"/>
            <w:b/>
            <w:bCs/>
            <w:highlight w:val="yellow"/>
            <w:rtl/>
            <w:rPrChange w:id="291" w:author="Shimon" w:date="2020-11-16T09:47:00Z">
              <w:rPr>
                <w:rFonts w:cs="David" w:hint="eastAsia"/>
                <w:b/>
                <w:bCs/>
                <w:rtl/>
              </w:rPr>
            </w:rPrChange>
          </w:rPr>
          <w:t>המערער</w:t>
        </w:r>
        <w:r w:rsidR="007F4291" w:rsidRPr="00333707">
          <w:rPr>
            <w:rFonts w:cs="David"/>
            <w:b/>
            <w:bCs/>
            <w:highlight w:val="yellow"/>
            <w:rtl/>
            <w:rPrChange w:id="292" w:author="Shimon" w:date="2020-11-16T09:47:00Z">
              <w:rPr>
                <w:rFonts w:cs="David"/>
                <w:b/>
                <w:bCs/>
                <w:rtl/>
              </w:rPr>
            </w:rPrChange>
          </w:rPr>
          <w:t xml:space="preserve"> </w:t>
        </w:r>
        <w:r w:rsidR="007F4291" w:rsidRPr="00333707">
          <w:rPr>
            <w:rFonts w:cs="David" w:hint="eastAsia"/>
            <w:b/>
            <w:bCs/>
            <w:highlight w:val="yellow"/>
            <w:rtl/>
            <w:rPrChange w:id="293" w:author="Shimon" w:date="2020-11-16T09:47:00Z">
              <w:rPr>
                <w:rFonts w:cs="David" w:hint="eastAsia"/>
                <w:b/>
                <w:bCs/>
                <w:rtl/>
              </w:rPr>
            </w:rPrChange>
          </w:rPr>
          <w:t>לראשונה</w:t>
        </w:r>
      </w:ins>
      <w:ins w:id="294" w:author="Shimon" w:date="2020-11-15T13:21:00Z">
        <w:r w:rsidR="00836752" w:rsidRPr="00333707">
          <w:rPr>
            <w:rFonts w:cs="David"/>
            <w:b/>
            <w:bCs/>
            <w:highlight w:val="yellow"/>
            <w:rtl/>
            <w:rPrChange w:id="295" w:author="Shimon" w:date="2020-11-16T09:47:00Z">
              <w:rPr>
                <w:rFonts w:cs="David"/>
                <w:b/>
                <w:bCs/>
                <w:rtl/>
              </w:rPr>
            </w:rPrChange>
          </w:rPr>
          <w:t xml:space="preserve"> מסמך </w:t>
        </w:r>
      </w:ins>
      <w:ins w:id="296" w:author="Shimon" w:date="2020-11-15T19:22:00Z">
        <w:r w:rsidR="00D46567" w:rsidRPr="00333707">
          <w:rPr>
            <w:rFonts w:cs="David"/>
            <w:b/>
            <w:bCs/>
            <w:highlight w:val="yellow"/>
            <w:rtl/>
            <w:rPrChange w:id="297" w:author="Shimon" w:date="2020-11-16T09:47:00Z">
              <w:rPr>
                <w:rFonts w:cs="David"/>
                <w:b/>
                <w:bCs/>
                <w:rtl/>
              </w:rPr>
            </w:rPrChange>
          </w:rPr>
          <w:t>-</w:t>
        </w:r>
      </w:ins>
      <w:ins w:id="298" w:author="Shimon" w:date="2020-11-15T13:21:00Z">
        <w:r w:rsidR="00836752" w:rsidRPr="00333707">
          <w:rPr>
            <w:rFonts w:cs="David" w:hint="eastAsia"/>
            <w:b/>
            <w:bCs/>
            <w:highlight w:val="yellow"/>
            <w:rtl/>
            <w:rPrChange w:id="299" w:author="Shimon" w:date="2020-11-16T09:47:00Z">
              <w:rPr>
                <w:rFonts w:cs="David" w:hint="eastAsia"/>
                <w:b/>
                <w:bCs/>
                <w:rtl/>
              </w:rPr>
            </w:rPrChange>
          </w:rPr>
          <w:t>שנחתם</w:t>
        </w:r>
      </w:ins>
      <w:ins w:id="300" w:author="Shimon" w:date="2020-11-15T13:24:00Z">
        <w:r w:rsidR="00836752" w:rsidRPr="00333707">
          <w:rPr>
            <w:rFonts w:cs="David"/>
            <w:b/>
            <w:bCs/>
            <w:highlight w:val="yellow"/>
            <w:rtl/>
            <w:rPrChange w:id="301" w:author="Shimon" w:date="2020-11-16T09:47:00Z">
              <w:rPr>
                <w:rFonts w:cs="David"/>
                <w:b/>
                <w:bCs/>
                <w:rtl/>
              </w:rPr>
            </w:rPrChange>
          </w:rPr>
          <w:t xml:space="preserve"> בשם נציב שרות המדינה רק</w:t>
        </w:r>
      </w:ins>
      <w:ins w:id="302" w:author="Shimon" w:date="2020-11-15T13:21:00Z">
        <w:r w:rsidR="00836752" w:rsidRPr="00333707">
          <w:rPr>
            <w:rFonts w:cs="David"/>
            <w:b/>
            <w:bCs/>
            <w:highlight w:val="yellow"/>
            <w:rtl/>
            <w:rPrChange w:id="303" w:author="Shimon" w:date="2020-11-16T09:47:00Z">
              <w:rPr>
                <w:rFonts w:cs="David"/>
                <w:b/>
                <w:bCs/>
                <w:rtl/>
              </w:rPr>
            </w:rPrChange>
          </w:rPr>
          <w:t xml:space="preserve"> ב-21.11.2012</w:t>
        </w:r>
      </w:ins>
      <w:ins w:id="304" w:author="Shimon" w:date="2020-11-15T13:22:00Z">
        <w:r w:rsidR="00836752" w:rsidRPr="00333707">
          <w:rPr>
            <w:rFonts w:cs="David"/>
            <w:b/>
            <w:bCs/>
            <w:highlight w:val="yellow"/>
            <w:rtl/>
            <w:rPrChange w:id="305" w:author="Shimon" w:date="2020-11-16T09:47:00Z">
              <w:rPr>
                <w:rFonts w:cs="David"/>
                <w:b/>
                <w:bCs/>
                <w:rtl/>
              </w:rPr>
            </w:rPrChange>
          </w:rPr>
          <w:t>,</w:t>
        </w:r>
      </w:ins>
      <w:ins w:id="306" w:author="Shimon" w:date="2020-11-15T13:21:00Z">
        <w:r w:rsidR="00836752" w:rsidRPr="00333707">
          <w:rPr>
            <w:rFonts w:cs="David"/>
            <w:b/>
            <w:bCs/>
            <w:highlight w:val="yellow"/>
            <w:rtl/>
            <w:rPrChange w:id="307" w:author="Shimon" w:date="2020-11-16T09:47:00Z">
              <w:rPr>
                <w:rFonts w:cs="David"/>
                <w:b/>
                <w:bCs/>
                <w:rtl/>
              </w:rPr>
            </w:rPrChange>
          </w:rPr>
          <w:t xml:space="preserve">  </w:t>
        </w:r>
      </w:ins>
      <w:ins w:id="308" w:author="Shimon" w:date="2020-11-15T13:22:00Z">
        <w:r w:rsidR="00836752" w:rsidRPr="00333707">
          <w:rPr>
            <w:rFonts w:cs="David" w:hint="eastAsia"/>
            <w:b/>
            <w:bCs/>
            <w:highlight w:val="yellow"/>
            <w:rtl/>
            <w:rPrChange w:id="309" w:author="Shimon" w:date="2020-11-16T09:47:00Z">
              <w:rPr>
                <w:rFonts w:cs="David" w:hint="eastAsia"/>
                <w:b/>
                <w:bCs/>
                <w:rtl/>
              </w:rPr>
            </w:rPrChange>
          </w:rPr>
          <w:t>כ</w:t>
        </w:r>
      </w:ins>
      <w:ins w:id="310" w:author="Shimon" w:date="2020-11-15T13:21:00Z">
        <w:r w:rsidR="00836752" w:rsidRPr="00333707">
          <w:rPr>
            <w:rFonts w:cs="David" w:hint="eastAsia"/>
            <w:b/>
            <w:bCs/>
            <w:highlight w:val="yellow"/>
            <w:rtl/>
            <w:rPrChange w:id="311" w:author="Shimon" w:date="2020-11-16T09:47:00Z">
              <w:rPr>
                <w:rFonts w:cs="David" w:hint="eastAsia"/>
                <w:b/>
                <w:bCs/>
                <w:rtl/>
              </w:rPr>
            </w:rPrChange>
          </w:rPr>
          <w:t>ארבעה</w:t>
        </w:r>
        <w:r w:rsidR="00836752" w:rsidRPr="00333707">
          <w:rPr>
            <w:rFonts w:cs="David"/>
            <w:b/>
            <w:bCs/>
            <w:highlight w:val="yellow"/>
            <w:rtl/>
            <w:rPrChange w:id="312" w:author="Shimon" w:date="2020-11-16T09:47:00Z">
              <w:rPr>
                <w:rFonts w:cs="David"/>
                <w:b/>
                <w:bCs/>
                <w:rtl/>
              </w:rPr>
            </w:rPrChange>
          </w:rPr>
          <w:t xml:space="preserve"> חודשים </w:t>
        </w:r>
        <w:r w:rsidR="00836752" w:rsidRPr="00333707">
          <w:rPr>
            <w:rFonts w:cs="David" w:hint="eastAsia"/>
            <w:b/>
            <w:bCs/>
            <w:highlight w:val="yellow"/>
            <w:u w:val="single"/>
            <w:rtl/>
            <w:rPrChange w:id="313" w:author="Shimon" w:date="2020-11-16T09:47:00Z">
              <w:rPr>
                <w:rFonts w:cs="David" w:hint="eastAsia"/>
                <w:b/>
                <w:bCs/>
                <w:rtl/>
              </w:rPr>
            </w:rPrChange>
          </w:rPr>
          <w:t>אחרי</w:t>
        </w:r>
        <w:r w:rsidR="00836752" w:rsidRPr="00333707">
          <w:rPr>
            <w:rFonts w:cs="David"/>
            <w:b/>
            <w:bCs/>
            <w:highlight w:val="yellow"/>
            <w:rtl/>
            <w:rPrChange w:id="314" w:author="Shimon" w:date="2020-11-16T09:47:00Z">
              <w:rPr>
                <w:rFonts w:cs="David"/>
                <w:b/>
                <w:bCs/>
                <w:rtl/>
              </w:rPr>
            </w:rPrChange>
          </w:rPr>
          <w:t xml:space="preserve"> סילוקו מהעבודה</w:t>
        </w:r>
      </w:ins>
      <w:ins w:id="315" w:author="Shimon" w:date="2020-11-15T19:22:00Z">
        <w:r w:rsidR="00D46567" w:rsidRPr="00333707">
          <w:rPr>
            <w:rFonts w:cs="David"/>
            <w:b/>
            <w:bCs/>
            <w:highlight w:val="yellow"/>
            <w:rtl/>
            <w:rPrChange w:id="316" w:author="Shimon" w:date="2020-11-16T09:47:00Z">
              <w:rPr>
                <w:rFonts w:cs="David"/>
                <w:b/>
                <w:bCs/>
                <w:rtl/>
              </w:rPr>
            </w:rPrChange>
          </w:rPr>
          <w:t>-</w:t>
        </w:r>
      </w:ins>
      <w:ins w:id="317" w:author="Shimon" w:date="2020-11-15T13:22:00Z">
        <w:r w:rsidR="00836752" w:rsidRPr="00333707">
          <w:rPr>
            <w:rFonts w:cs="David"/>
            <w:b/>
            <w:bCs/>
            <w:highlight w:val="yellow"/>
            <w:rtl/>
            <w:rPrChange w:id="318" w:author="Shimon" w:date="2020-11-16T09:47:00Z">
              <w:rPr>
                <w:rFonts w:cs="David"/>
                <w:b/>
                <w:bCs/>
                <w:rtl/>
              </w:rPr>
            </w:rPrChange>
          </w:rPr>
          <w:t>,</w:t>
        </w:r>
      </w:ins>
      <w:ins w:id="319" w:author="Shimon" w:date="2020-11-15T13:21:00Z">
        <w:r w:rsidR="00836752" w:rsidRPr="00333707">
          <w:rPr>
            <w:rFonts w:cs="David"/>
            <w:b/>
            <w:bCs/>
            <w:highlight w:val="yellow"/>
            <w:rtl/>
            <w:rPrChange w:id="320" w:author="Shimon" w:date="2020-11-16T09:47:00Z">
              <w:rPr>
                <w:rFonts w:cs="David"/>
                <w:b/>
                <w:bCs/>
                <w:rtl/>
              </w:rPr>
            </w:rPrChange>
          </w:rPr>
          <w:t xml:space="preserve"> </w:t>
        </w:r>
      </w:ins>
      <w:ins w:id="321" w:author="Shimon" w:date="2020-11-15T13:22:00Z">
        <w:r w:rsidR="00836752" w:rsidRPr="00333707">
          <w:rPr>
            <w:rFonts w:cs="David" w:hint="eastAsia"/>
            <w:b/>
            <w:bCs/>
            <w:highlight w:val="yellow"/>
            <w:rtl/>
            <w:rPrChange w:id="322" w:author="Shimon" w:date="2020-11-16T09:47:00Z">
              <w:rPr>
                <w:rFonts w:cs="David" w:hint="eastAsia"/>
                <w:b/>
                <w:bCs/>
                <w:rtl/>
              </w:rPr>
            </w:rPrChange>
          </w:rPr>
          <w:t>לפיו</w:t>
        </w:r>
        <w:r w:rsidR="00836752" w:rsidRPr="00333707">
          <w:rPr>
            <w:rFonts w:cs="David"/>
            <w:b/>
            <w:bCs/>
            <w:highlight w:val="yellow"/>
            <w:rtl/>
            <w:rPrChange w:id="323" w:author="Shimon" w:date="2020-11-16T09:47:00Z">
              <w:rPr>
                <w:rFonts w:cs="David"/>
                <w:b/>
                <w:bCs/>
                <w:rtl/>
              </w:rPr>
            </w:rPrChange>
          </w:rPr>
          <w:t xml:space="preserve"> </w:t>
        </w:r>
      </w:ins>
      <w:ins w:id="324" w:author="Shimon" w:date="2020-11-15T13:19:00Z">
        <w:r w:rsidR="00836752" w:rsidRPr="00333707">
          <w:rPr>
            <w:rFonts w:cs="David" w:hint="eastAsia"/>
            <w:b/>
            <w:bCs/>
            <w:highlight w:val="yellow"/>
            <w:rtl/>
            <w:rPrChange w:id="325" w:author="Shimon" w:date="2020-11-16T09:47:00Z">
              <w:rPr>
                <w:rFonts w:cs="David" w:hint="eastAsia"/>
                <w:b/>
                <w:bCs/>
                <w:rtl/>
              </w:rPr>
            </w:rPrChange>
          </w:rPr>
          <w:t>נציב</w:t>
        </w:r>
        <w:r w:rsidR="00836752" w:rsidRPr="00333707">
          <w:rPr>
            <w:rFonts w:cs="David"/>
            <w:b/>
            <w:bCs/>
            <w:highlight w:val="yellow"/>
            <w:rtl/>
            <w:rPrChange w:id="326" w:author="Shimon" w:date="2020-11-16T09:47:00Z">
              <w:rPr>
                <w:rFonts w:cs="David"/>
                <w:b/>
                <w:bCs/>
                <w:rtl/>
              </w:rPr>
            </w:rPrChange>
          </w:rPr>
          <w:t xml:space="preserve"> </w:t>
        </w:r>
        <w:r w:rsidR="00836752" w:rsidRPr="00333707">
          <w:rPr>
            <w:rFonts w:cs="David" w:hint="eastAsia"/>
            <w:b/>
            <w:bCs/>
            <w:highlight w:val="yellow"/>
            <w:rtl/>
            <w:rPrChange w:id="327" w:author="Shimon" w:date="2020-11-16T09:47:00Z">
              <w:rPr>
                <w:rFonts w:cs="David" w:hint="eastAsia"/>
                <w:b/>
                <w:bCs/>
                <w:rtl/>
              </w:rPr>
            </w:rPrChange>
          </w:rPr>
          <w:t>שרות</w:t>
        </w:r>
        <w:r w:rsidR="00836752" w:rsidRPr="00333707">
          <w:rPr>
            <w:rFonts w:cs="David"/>
            <w:b/>
            <w:bCs/>
            <w:highlight w:val="yellow"/>
            <w:rtl/>
            <w:rPrChange w:id="328" w:author="Shimon" w:date="2020-11-16T09:47:00Z">
              <w:rPr>
                <w:rFonts w:cs="David"/>
                <w:b/>
                <w:bCs/>
                <w:rtl/>
              </w:rPr>
            </w:rPrChange>
          </w:rPr>
          <w:t xml:space="preserve"> </w:t>
        </w:r>
        <w:r w:rsidR="00836752" w:rsidRPr="00333707">
          <w:rPr>
            <w:rFonts w:cs="David" w:hint="eastAsia"/>
            <w:b/>
            <w:bCs/>
            <w:highlight w:val="yellow"/>
            <w:rtl/>
            <w:rPrChange w:id="329" w:author="Shimon" w:date="2020-11-16T09:47:00Z">
              <w:rPr>
                <w:rFonts w:cs="David" w:hint="eastAsia"/>
                <w:b/>
                <w:bCs/>
                <w:rtl/>
              </w:rPr>
            </w:rPrChange>
          </w:rPr>
          <w:t>המדינה</w:t>
        </w:r>
      </w:ins>
      <w:ins w:id="330" w:author="Shimon" w:date="2020-11-15T13:20:00Z">
        <w:r w:rsidR="00836752" w:rsidRPr="00333707">
          <w:rPr>
            <w:rFonts w:cs="David"/>
            <w:b/>
            <w:bCs/>
            <w:highlight w:val="yellow"/>
            <w:rtl/>
            <w:rPrChange w:id="331" w:author="Shimon" w:date="2020-11-16T09:47:00Z">
              <w:rPr>
                <w:rFonts w:cs="David"/>
                <w:b/>
                <w:bCs/>
                <w:rtl/>
              </w:rPr>
            </w:rPrChange>
          </w:rPr>
          <w:t xml:space="preserve">, </w:t>
        </w:r>
      </w:ins>
      <w:ins w:id="332" w:author="Shimon" w:date="2020-11-15T13:23:00Z">
        <w:r w:rsidR="00836752" w:rsidRPr="00333707">
          <w:rPr>
            <w:rFonts w:cs="David" w:hint="eastAsia"/>
            <w:b/>
            <w:bCs/>
            <w:highlight w:val="yellow"/>
            <w:rtl/>
            <w:rPrChange w:id="333" w:author="Shimon" w:date="2020-11-16T09:47:00Z">
              <w:rPr>
                <w:rFonts w:cs="David" w:hint="eastAsia"/>
                <w:b/>
                <w:bCs/>
                <w:rtl/>
              </w:rPr>
            </w:rPrChange>
          </w:rPr>
          <w:t>הגורם</w:t>
        </w:r>
        <w:r w:rsidR="00836752" w:rsidRPr="00333707">
          <w:rPr>
            <w:rFonts w:cs="David"/>
            <w:b/>
            <w:bCs/>
            <w:highlight w:val="yellow"/>
            <w:rtl/>
            <w:rPrChange w:id="334" w:author="Shimon" w:date="2020-11-16T09:47:00Z">
              <w:rPr>
                <w:rFonts w:cs="David"/>
                <w:b/>
                <w:bCs/>
                <w:rtl/>
              </w:rPr>
            </w:rPrChange>
          </w:rPr>
          <w:t xml:space="preserve"> המוסמך </w:t>
        </w:r>
      </w:ins>
      <w:ins w:id="335" w:author="Shimon" w:date="2020-11-15T13:19:00Z">
        <w:r w:rsidR="00836752" w:rsidRPr="00333707">
          <w:rPr>
            <w:rFonts w:cs="David" w:hint="eastAsia"/>
            <w:b/>
            <w:bCs/>
            <w:highlight w:val="yellow"/>
            <w:rtl/>
            <w:rPrChange w:id="336" w:author="Shimon" w:date="2020-11-16T09:47:00Z">
              <w:rPr>
                <w:rFonts w:cs="David" w:hint="eastAsia"/>
                <w:b/>
                <w:bCs/>
                <w:rtl/>
              </w:rPr>
            </w:rPrChange>
          </w:rPr>
          <w:t>ה</w:t>
        </w:r>
      </w:ins>
      <w:ins w:id="337" w:author="Shimon" w:date="2020-11-15T12:20:00Z">
        <w:r w:rsidR="00AF3982" w:rsidRPr="00333707">
          <w:rPr>
            <w:rFonts w:cs="David" w:hint="eastAsia"/>
            <w:b/>
            <w:bCs/>
            <w:highlight w:val="yellow"/>
            <w:rtl/>
            <w:rPrChange w:id="338" w:author="Shimon" w:date="2020-11-16T09:47:00Z">
              <w:rPr>
                <w:rFonts w:cs="David" w:hint="eastAsia"/>
                <w:b/>
                <w:bCs/>
                <w:rtl/>
              </w:rPr>
            </w:rPrChange>
          </w:rPr>
          <w:t>מ</w:t>
        </w:r>
      </w:ins>
      <w:ins w:id="339" w:author="Shimon" w:date="2020-11-15T13:19:00Z">
        <w:r w:rsidR="00836752" w:rsidRPr="00333707">
          <w:rPr>
            <w:rFonts w:cs="David" w:hint="eastAsia"/>
            <w:b/>
            <w:bCs/>
            <w:highlight w:val="yellow"/>
            <w:rtl/>
            <w:rPrChange w:id="340" w:author="Shimon" w:date="2020-11-16T09:47:00Z">
              <w:rPr>
                <w:rFonts w:cs="David" w:hint="eastAsia"/>
                <w:b/>
                <w:bCs/>
                <w:rtl/>
              </w:rPr>
            </w:rPrChange>
          </w:rPr>
          <w:t>ו</w:t>
        </w:r>
      </w:ins>
      <w:ins w:id="341" w:author="Shimon" w:date="2020-11-15T12:20:00Z">
        <w:r w:rsidR="00AF3982" w:rsidRPr="00333707">
          <w:rPr>
            <w:rFonts w:cs="David" w:hint="eastAsia"/>
            <w:b/>
            <w:bCs/>
            <w:highlight w:val="yellow"/>
            <w:rtl/>
            <w:rPrChange w:id="342" w:author="Shimon" w:date="2020-11-16T09:47:00Z">
              <w:rPr>
                <w:rFonts w:cs="David" w:hint="eastAsia"/>
                <w:b/>
                <w:bCs/>
                <w:rtl/>
              </w:rPr>
            </w:rPrChange>
          </w:rPr>
          <w:t>סמך</w:t>
        </w:r>
      </w:ins>
      <w:ins w:id="343" w:author="Shimon" w:date="2020-11-15T12:19:00Z">
        <w:r w:rsidR="007F4291" w:rsidRPr="00333707">
          <w:rPr>
            <w:rFonts w:cs="David"/>
            <w:b/>
            <w:bCs/>
            <w:highlight w:val="yellow"/>
            <w:rtl/>
            <w:rPrChange w:id="344" w:author="Shimon" w:date="2020-11-16T09:47:00Z">
              <w:rPr>
                <w:rFonts w:cs="David"/>
                <w:b/>
                <w:bCs/>
                <w:rtl/>
              </w:rPr>
            </w:rPrChange>
          </w:rPr>
          <w:t xml:space="preserve"> </w:t>
        </w:r>
      </w:ins>
      <w:ins w:id="345" w:author="Shimon" w:date="2020-11-15T13:23:00Z">
        <w:r w:rsidR="00836752" w:rsidRPr="00333707">
          <w:rPr>
            <w:rFonts w:cs="David" w:hint="eastAsia"/>
            <w:b/>
            <w:bCs/>
            <w:highlight w:val="yellow"/>
            <w:rtl/>
            <w:rPrChange w:id="346" w:author="Shimon" w:date="2020-11-16T09:47:00Z">
              <w:rPr>
                <w:rFonts w:cs="David" w:hint="eastAsia"/>
                <w:b/>
                <w:bCs/>
                <w:rtl/>
              </w:rPr>
            </w:rPrChange>
          </w:rPr>
          <w:t>ע</w:t>
        </w:r>
        <w:r w:rsidR="00836752" w:rsidRPr="00333707">
          <w:rPr>
            <w:rFonts w:cs="David"/>
            <w:b/>
            <w:bCs/>
            <w:highlight w:val="yellow"/>
            <w:rtl/>
            <w:rPrChange w:id="347" w:author="Shimon" w:date="2020-11-16T09:47:00Z">
              <w:rPr>
                <w:rFonts w:cs="David"/>
                <w:b/>
                <w:bCs/>
                <w:rtl/>
              </w:rPr>
            </w:rPrChange>
          </w:rPr>
          <w:t xml:space="preserve">"פ החוזה, </w:t>
        </w:r>
      </w:ins>
      <w:del w:id="348" w:author="Shimon" w:date="2020-11-15T12:16:00Z">
        <w:r w:rsidRPr="00333707" w:rsidDel="007F4291">
          <w:rPr>
            <w:rFonts w:cs="David"/>
            <w:highlight w:val="yellow"/>
            <w:rtl/>
            <w:rPrChange w:id="349" w:author="Shimon" w:date="2020-11-16T09:47:00Z">
              <w:rPr>
                <w:rFonts w:cs="David"/>
                <w:rtl/>
              </w:rPr>
            </w:rPrChange>
          </w:rPr>
          <w:delText xml:space="preserve"> </w:delText>
        </w:r>
      </w:del>
      <w:del w:id="350" w:author="Shimon" w:date="2020-11-15T13:08:00Z">
        <w:r w:rsidRPr="00333707" w:rsidDel="00F4208B">
          <w:rPr>
            <w:rFonts w:cs="David" w:hint="eastAsia"/>
            <w:highlight w:val="yellow"/>
            <w:rtl/>
            <w:rPrChange w:id="351" w:author="Shimon" w:date="2020-11-16T09:47:00Z">
              <w:rPr>
                <w:rFonts w:cs="David" w:hint="eastAsia"/>
                <w:rtl/>
              </w:rPr>
            </w:rPrChange>
          </w:rPr>
          <w:delText>ב</w:delText>
        </w:r>
      </w:del>
      <w:ins w:id="352" w:author="Shimon" w:date="2020-11-15T13:24:00Z">
        <w:r w:rsidR="00836752" w:rsidRPr="00333707">
          <w:rPr>
            <w:rFonts w:cs="David" w:hint="eastAsia"/>
            <w:b/>
            <w:bCs/>
            <w:highlight w:val="yellow"/>
            <w:rtl/>
            <w:rPrChange w:id="353" w:author="Shimon" w:date="2020-11-16T09:47:00Z">
              <w:rPr>
                <w:rFonts w:cs="David" w:hint="eastAsia"/>
                <w:b/>
                <w:bCs/>
                <w:rtl/>
              </w:rPr>
            </w:rPrChange>
          </w:rPr>
          <w:t>החליט</w:t>
        </w:r>
      </w:ins>
      <w:ins w:id="354" w:author="Shimon" w:date="2020-11-15T12:10:00Z">
        <w:r w:rsidR="007F4291" w:rsidRPr="00333707">
          <w:rPr>
            <w:rFonts w:cs="David"/>
            <w:b/>
            <w:bCs/>
            <w:highlight w:val="yellow"/>
            <w:rtl/>
            <w:rPrChange w:id="355" w:author="Shimon" w:date="2020-11-16T09:47:00Z">
              <w:rPr>
                <w:rFonts w:cs="David"/>
                <w:b/>
                <w:bCs/>
                <w:rtl/>
              </w:rPr>
            </w:rPrChange>
          </w:rPr>
          <w:t xml:space="preserve"> להפסיק את </w:t>
        </w:r>
      </w:ins>
      <w:ins w:id="356" w:author="Shimon" w:date="2020-11-15T12:16:00Z">
        <w:r w:rsidR="007F4291" w:rsidRPr="00333707">
          <w:rPr>
            <w:rFonts w:cs="David" w:hint="eastAsia"/>
            <w:b/>
            <w:bCs/>
            <w:highlight w:val="yellow"/>
            <w:rtl/>
            <w:rPrChange w:id="357" w:author="Shimon" w:date="2020-11-16T09:47:00Z">
              <w:rPr>
                <w:rFonts w:cs="David" w:hint="eastAsia"/>
                <w:b/>
                <w:bCs/>
                <w:rtl/>
              </w:rPr>
            </w:rPrChange>
          </w:rPr>
          <w:t>ה</w:t>
        </w:r>
      </w:ins>
      <w:ins w:id="358" w:author="Shimon" w:date="2020-11-15T12:10:00Z">
        <w:r w:rsidR="007F4291" w:rsidRPr="00333707">
          <w:rPr>
            <w:rFonts w:cs="David" w:hint="eastAsia"/>
            <w:b/>
            <w:bCs/>
            <w:highlight w:val="yellow"/>
            <w:rtl/>
            <w:rPrChange w:id="359" w:author="Shimon" w:date="2020-11-16T09:47:00Z">
              <w:rPr>
                <w:rFonts w:cs="David" w:hint="eastAsia"/>
                <w:b/>
                <w:bCs/>
                <w:rtl/>
              </w:rPr>
            </w:rPrChange>
          </w:rPr>
          <w:t>עסקתו</w:t>
        </w:r>
        <w:r w:rsidR="007F4291" w:rsidRPr="00333707">
          <w:rPr>
            <w:rFonts w:cs="David"/>
            <w:b/>
            <w:bCs/>
            <w:highlight w:val="yellow"/>
            <w:rtl/>
            <w:rPrChange w:id="360" w:author="Shimon" w:date="2020-11-16T09:47:00Z">
              <w:rPr>
                <w:rFonts w:cs="David"/>
                <w:b/>
                <w:bCs/>
                <w:rtl/>
              </w:rPr>
            </w:rPrChange>
          </w:rPr>
          <w:t xml:space="preserve"> של המערער </w:t>
        </w:r>
      </w:ins>
      <w:ins w:id="361" w:author="Shimon" w:date="2020-11-15T12:14:00Z">
        <w:r w:rsidR="007F4291" w:rsidRPr="00333707">
          <w:rPr>
            <w:rFonts w:cs="David"/>
            <w:b/>
            <w:bCs/>
            <w:highlight w:val="yellow"/>
            <w:rtl/>
            <w:rPrChange w:id="362" w:author="Shimon" w:date="2020-11-16T09:47:00Z">
              <w:rPr>
                <w:rFonts w:cs="David"/>
                <w:b/>
                <w:bCs/>
                <w:rtl/>
              </w:rPr>
            </w:rPrChange>
          </w:rPr>
          <w:t xml:space="preserve">"מטעמי </w:t>
        </w:r>
        <w:r w:rsidR="007F4291" w:rsidRPr="00333707">
          <w:rPr>
            <w:rFonts w:cs="David" w:hint="eastAsia"/>
            <w:b/>
            <w:bCs/>
            <w:highlight w:val="yellow"/>
            <w:rtl/>
            <w:rPrChange w:id="363" w:author="Shimon" w:date="2020-11-16T09:47:00Z">
              <w:rPr>
                <w:rFonts w:cs="David" w:hint="eastAsia"/>
                <w:b/>
                <w:bCs/>
                <w:rtl/>
              </w:rPr>
            </w:rPrChange>
          </w:rPr>
          <w:t>גיל</w:t>
        </w:r>
        <w:r w:rsidR="007F4291" w:rsidRPr="00333707">
          <w:rPr>
            <w:rFonts w:cs="David"/>
            <w:b/>
            <w:bCs/>
            <w:highlight w:val="yellow"/>
            <w:rtl/>
            <w:rPrChange w:id="364" w:author="Shimon" w:date="2020-11-16T09:47:00Z">
              <w:rPr>
                <w:rFonts w:cs="David"/>
                <w:b/>
                <w:bCs/>
                <w:rtl/>
              </w:rPr>
            </w:rPrChange>
          </w:rPr>
          <w:t>",</w:t>
        </w:r>
      </w:ins>
      <w:ins w:id="365" w:author="Shimon" w:date="2020-11-15T12:13:00Z">
        <w:r w:rsidR="007F4291" w:rsidRPr="00333707">
          <w:rPr>
            <w:rFonts w:cs="David"/>
            <w:b/>
            <w:bCs/>
            <w:highlight w:val="yellow"/>
            <w:rtl/>
            <w:rPrChange w:id="366" w:author="Shimon" w:date="2020-11-16T09:47:00Z">
              <w:rPr>
                <w:rFonts w:cs="David"/>
                <w:b/>
                <w:bCs/>
                <w:rtl/>
              </w:rPr>
            </w:rPrChange>
          </w:rPr>
          <w:t xml:space="preserve"> </w:t>
        </w:r>
      </w:ins>
      <w:ins w:id="367" w:author="Shimon" w:date="2020-11-15T14:32:00Z">
        <w:r w:rsidR="00FD4C0D" w:rsidRPr="00333707">
          <w:rPr>
            <w:rFonts w:cs="David"/>
            <w:b/>
            <w:bCs/>
            <w:highlight w:val="yellow"/>
            <w:rtl/>
            <w:rPrChange w:id="368" w:author="Shimon" w:date="2020-11-16T09:47:00Z">
              <w:rPr>
                <w:rFonts w:cs="David"/>
                <w:b/>
                <w:bCs/>
                <w:rtl/>
              </w:rPr>
            </w:rPrChange>
          </w:rPr>
          <w:t xml:space="preserve">"ע"פ חוק </w:t>
        </w:r>
        <w:r w:rsidR="00FD4C0D" w:rsidRPr="00333707">
          <w:rPr>
            <w:rFonts w:cs="David" w:hint="eastAsia"/>
            <w:b/>
            <w:bCs/>
            <w:highlight w:val="yellow"/>
            <w:rtl/>
            <w:rPrChange w:id="369" w:author="Shimon" w:date="2020-11-16T09:47:00Z">
              <w:rPr>
                <w:rFonts w:cs="David" w:hint="eastAsia"/>
                <w:b/>
                <w:bCs/>
                <w:rtl/>
              </w:rPr>
            </w:rPrChange>
          </w:rPr>
          <w:t>הגימלאות</w:t>
        </w:r>
      </w:ins>
      <w:ins w:id="370" w:author="Shimon" w:date="2020-11-15T14:33:00Z">
        <w:r w:rsidR="00FD4C0D" w:rsidRPr="00333707">
          <w:rPr>
            <w:rFonts w:cs="David"/>
            <w:b/>
            <w:bCs/>
            <w:highlight w:val="yellow"/>
            <w:rtl/>
            <w:rPrChange w:id="371" w:author="Shimon" w:date="2020-11-16T09:47:00Z">
              <w:rPr>
                <w:rFonts w:cs="David"/>
                <w:b/>
                <w:bCs/>
                <w:rtl/>
              </w:rPr>
            </w:rPrChange>
          </w:rPr>
          <w:t xml:space="preserve">" </w:t>
        </w:r>
        <w:r w:rsidR="00FD4C0D" w:rsidRPr="00333707">
          <w:rPr>
            <w:rFonts w:cs="David"/>
            <w:highlight w:val="yellow"/>
            <w:rtl/>
            <w:rPrChange w:id="372" w:author="Shimon" w:date="2020-11-16T09:47:00Z">
              <w:rPr>
                <w:rFonts w:cs="David"/>
                <w:b/>
                <w:bCs/>
                <w:rtl/>
              </w:rPr>
            </w:rPrChange>
          </w:rPr>
          <w:t xml:space="preserve">(למרות שכזכור חוק </w:t>
        </w:r>
        <w:r w:rsidR="00FD4C0D" w:rsidRPr="00333707">
          <w:rPr>
            <w:rFonts w:cs="David" w:hint="eastAsia"/>
            <w:highlight w:val="yellow"/>
            <w:rtl/>
            <w:rPrChange w:id="373" w:author="Shimon" w:date="2020-11-16T09:47:00Z">
              <w:rPr>
                <w:rFonts w:cs="David" w:hint="eastAsia"/>
                <w:b/>
                <w:bCs/>
                <w:rtl/>
              </w:rPr>
            </w:rPrChange>
          </w:rPr>
          <w:t>הגימלאות</w:t>
        </w:r>
        <w:r w:rsidR="00FD4C0D" w:rsidRPr="00333707">
          <w:rPr>
            <w:rFonts w:cs="David"/>
            <w:highlight w:val="yellow"/>
            <w:rtl/>
            <w:rPrChange w:id="374" w:author="Shimon" w:date="2020-11-16T09:47:00Z">
              <w:rPr>
                <w:rFonts w:cs="David"/>
                <w:b/>
                <w:bCs/>
                <w:rtl/>
              </w:rPr>
            </w:rPrChange>
          </w:rPr>
          <w:t xml:space="preserve"> לא חל על החוזה),</w:t>
        </w:r>
        <w:r w:rsidR="00FD4C0D" w:rsidRPr="00333707">
          <w:rPr>
            <w:rFonts w:cs="David"/>
            <w:b/>
            <w:bCs/>
            <w:highlight w:val="yellow"/>
            <w:rtl/>
            <w:rPrChange w:id="375" w:author="Shimon" w:date="2020-11-16T09:47:00Z">
              <w:rPr>
                <w:rFonts w:cs="David"/>
                <w:b/>
                <w:bCs/>
                <w:rtl/>
              </w:rPr>
            </w:rPrChange>
          </w:rPr>
          <w:t xml:space="preserve"> </w:t>
        </w:r>
      </w:ins>
      <w:ins w:id="376" w:author="Shimon" w:date="2020-11-15T12:10:00Z">
        <w:r w:rsidR="007F4291" w:rsidRPr="00333707">
          <w:rPr>
            <w:rFonts w:cs="David" w:hint="eastAsia"/>
            <w:b/>
            <w:bCs/>
            <w:highlight w:val="yellow"/>
            <w:rtl/>
            <w:rPrChange w:id="377" w:author="Shimon" w:date="2020-11-16T09:47:00Z">
              <w:rPr>
                <w:rFonts w:cs="David" w:hint="eastAsia"/>
                <w:b/>
                <w:bCs/>
                <w:rtl/>
              </w:rPr>
            </w:rPrChange>
          </w:rPr>
          <w:t>רטרואקטיבית</w:t>
        </w:r>
      </w:ins>
      <w:ins w:id="378" w:author="Shimon" w:date="2020-11-15T12:11:00Z">
        <w:r w:rsidR="007F4291" w:rsidRPr="00333707">
          <w:rPr>
            <w:rFonts w:cs="David"/>
            <w:b/>
            <w:bCs/>
            <w:highlight w:val="yellow"/>
            <w:rtl/>
            <w:rPrChange w:id="379" w:author="Shimon" w:date="2020-11-16T09:47:00Z">
              <w:rPr>
                <w:rFonts w:cs="David"/>
                <w:b/>
                <w:bCs/>
                <w:rtl/>
              </w:rPr>
            </w:rPrChange>
          </w:rPr>
          <w:t xml:space="preserve">(!) </w:t>
        </w:r>
      </w:ins>
      <w:ins w:id="380" w:author="Shimon" w:date="2020-11-15T12:16:00Z">
        <w:r w:rsidR="007F4291" w:rsidRPr="00333707">
          <w:rPr>
            <w:rFonts w:cs="David"/>
            <w:b/>
            <w:bCs/>
            <w:highlight w:val="yellow"/>
            <w:rtl/>
            <w:rPrChange w:id="381" w:author="Shimon" w:date="2020-11-16T09:47:00Z">
              <w:rPr>
                <w:rFonts w:cs="David"/>
                <w:b/>
                <w:bCs/>
                <w:rtl/>
              </w:rPr>
            </w:rPrChange>
          </w:rPr>
          <w:t xml:space="preserve"> </w:t>
        </w:r>
      </w:ins>
      <w:ins w:id="382" w:author="Shimon" w:date="2020-11-15T12:11:00Z">
        <w:r w:rsidR="007F4291" w:rsidRPr="00333707">
          <w:rPr>
            <w:rFonts w:cs="David" w:hint="eastAsia"/>
            <w:b/>
            <w:bCs/>
            <w:highlight w:val="yellow"/>
            <w:rtl/>
            <w:rPrChange w:id="383" w:author="Shimon" w:date="2020-11-16T09:47:00Z">
              <w:rPr>
                <w:rFonts w:cs="David" w:hint="eastAsia"/>
                <w:b/>
                <w:bCs/>
                <w:rtl/>
              </w:rPr>
            </w:rPrChange>
          </w:rPr>
          <w:t>מ</w:t>
        </w:r>
      </w:ins>
      <w:ins w:id="384" w:author="Shimon" w:date="2020-11-15T12:12:00Z">
        <w:r w:rsidR="00836752" w:rsidRPr="00333707">
          <w:rPr>
            <w:rFonts w:cs="David"/>
            <w:b/>
            <w:bCs/>
            <w:highlight w:val="yellow"/>
            <w:rtl/>
            <w:rPrChange w:id="385" w:author="Shimon" w:date="2020-11-16T09:47:00Z">
              <w:rPr>
                <w:rFonts w:cs="David"/>
                <w:b/>
                <w:bCs/>
                <w:rtl/>
              </w:rPr>
            </w:rPrChange>
          </w:rPr>
          <w:t>-31.7.2012</w:t>
        </w:r>
      </w:ins>
      <w:ins w:id="386" w:author="Shimon" w:date="2020-11-15T13:24:00Z">
        <w:r w:rsidR="00836752" w:rsidRPr="00333707">
          <w:rPr>
            <w:rFonts w:cs="David"/>
            <w:b/>
            <w:bCs/>
            <w:highlight w:val="yellow"/>
            <w:rtl/>
            <w:rPrChange w:id="387" w:author="Shimon" w:date="2020-11-16T09:47:00Z">
              <w:rPr>
                <w:rFonts w:cs="David"/>
                <w:b/>
                <w:bCs/>
                <w:rtl/>
              </w:rPr>
            </w:rPrChange>
          </w:rPr>
          <w:t xml:space="preserve">. ההודעה </w:t>
        </w:r>
      </w:ins>
      <w:ins w:id="388" w:author="Shimon" w:date="2020-11-15T12:14:00Z">
        <w:r w:rsidR="007F4291" w:rsidRPr="00333707">
          <w:rPr>
            <w:rFonts w:cs="David" w:hint="eastAsia"/>
            <w:b/>
            <w:bCs/>
            <w:highlight w:val="yellow"/>
            <w:rtl/>
            <w:rPrChange w:id="389" w:author="Shimon" w:date="2020-11-16T09:47:00Z">
              <w:rPr>
                <w:rFonts w:cs="David" w:hint="eastAsia"/>
                <w:b/>
                <w:bCs/>
                <w:rtl/>
              </w:rPr>
            </w:rPrChange>
          </w:rPr>
          <w:t>נשלחה</w:t>
        </w:r>
        <w:r w:rsidR="007F4291" w:rsidRPr="00333707">
          <w:rPr>
            <w:rFonts w:cs="David"/>
            <w:b/>
            <w:bCs/>
            <w:highlight w:val="yellow"/>
            <w:rtl/>
            <w:rPrChange w:id="390" w:author="Shimon" w:date="2020-11-16T09:47:00Z">
              <w:rPr>
                <w:rFonts w:cs="David"/>
                <w:b/>
                <w:bCs/>
                <w:rtl/>
              </w:rPr>
            </w:rPrChange>
          </w:rPr>
          <w:t xml:space="preserve"> למערער בדאר רגיל </w:t>
        </w:r>
      </w:ins>
      <w:ins w:id="391" w:author="Shimon" w:date="2020-11-15T13:25:00Z">
        <w:r w:rsidR="00836752" w:rsidRPr="00333707">
          <w:rPr>
            <w:rFonts w:cs="David" w:hint="eastAsia"/>
            <w:b/>
            <w:bCs/>
            <w:highlight w:val="yellow"/>
            <w:rtl/>
            <w:rPrChange w:id="392" w:author="Shimon" w:date="2020-11-16T09:47:00Z">
              <w:rPr>
                <w:rFonts w:cs="David" w:hint="eastAsia"/>
                <w:b/>
                <w:bCs/>
                <w:rtl/>
              </w:rPr>
            </w:rPrChange>
          </w:rPr>
          <w:t>רק</w:t>
        </w:r>
        <w:r w:rsidR="00836752" w:rsidRPr="00333707">
          <w:rPr>
            <w:rFonts w:cs="David"/>
            <w:b/>
            <w:bCs/>
            <w:highlight w:val="yellow"/>
            <w:rtl/>
            <w:rPrChange w:id="393" w:author="Shimon" w:date="2020-11-16T09:47:00Z">
              <w:rPr>
                <w:rFonts w:cs="David"/>
                <w:b/>
                <w:bCs/>
                <w:rtl/>
              </w:rPr>
            </w:rPrChange>
          </w:rPr>
          <w:t xml:space="preserve"> </w:t>
        </w:r>
      </w:ins>
      <w:ins w:id="394" w:author="Shimon" w:date="2020-11-15T12:15:00Z">
        <w:r w:rsidR="007F4291" w:rsidRPr="00333707">
          <w:rPr>
            <w:rFonts w:cs="David" w:hint="eastAsia"/>
            <w:b/>
            <w:bCs/>
            <w:highlight w:val="yellow"/>
            <w:rtl/>
            <w:rPrChange w:id="395" w:author="Shimon" w:date="2020-11-16T09:47:00Z">
              <w:rPr>
                <w:rFonts w:cs="David" w:hint="eastAsia"/>
                <w:b/>
                <w:bCs/>
                <w:rtl/>
              </w:rPr>
            </w:rPrChange>
          </w:rPr>
          <w:t>בחודש</w:t>
        </w:r>
        <w:r w:rsidR="007F4291" w:rsidRPr="00333707">
          <w:rPr>
            <w:rFonts w:cs="David"/>
            <w:b/>
            <w:bCs/>
            <w:highlight w:val="yellow"/>
            <w:rtl/>
            <w:rPrChange w:id="396" w:author="Shimon" w:date="2020-11-16T09:47:00Z">
              <w:rPr>
                <w:rFonts w:cs="David"/>
                <w:b/>
                <w:bCs/>
                <w:rtl/>
              </w:rPr>
            </w:rPrChange>
          </w:rPr>
          <w:t xml:space="preserve"> דצמבר 2012. </w:t>
        </w:r>
      </w:ins>
    </w:p>
    <w:p w:rsidR="007C08B1" w:rsidRPr="004E3AEB" w:rsidRDefault="00836752">
      <w:pPr>
        <w:numPr>
          <w:ilvl w:val="0"/>
          <w:numId w:val="1"/>
        </w:numPr>
        <w:tabs>
          <w:tab w:val="left" w:pos="566"/>
        </w:tabs>
        <w:spacing w:after="240" w:line="360" w:lineRule="auto"/>
        <w:ind w:left="566" w:hanging="540"/>
        <w:jc w:val="both"/>
        <w:rPr>
          <w:rFonts w:cs="David"/>
        </w:rPr>
        <w:pPrChange w:id="397" w:author="Shimon" w:date="2020-11-15T13:29:00Z">
          <w:pPr>
            <w:numPr>
              <w:numId w:val="1"/>
            </w:numPr>
            <w:tabs>
              <w:tab w:val="left" w:pos="566"/>
              <w:tab w:val="num" w:pos="630"/>
            </w:tabs>
            <w:spacing w:after="240" w:line="360" w:lineRule="auto"/>
            <w:ind w:left="566" w:hanging="540"/>
            <w:jc w:val="both"/>
          </w:pPr>
        </w:pPrChange>
      </w:pPr>
      <w:ins w:id="398" w:author="Shimon" w:date="2020-11-15T13:25:00Z">
        <w:r w:rsidRPr="00333707">
          <w:rPr>
            <w:rFonts w:cs="David" w:hint="eastAsia"/>
            <w:b/>
            <w:bCs/>
            <w:highlight w:val="yellow"/>
            <w:rtl/>
            <w:rPrChange w:id="399" w:author="Shimon" w:date="2020-11-16T09:47:00Z">
              <w:rPr>
                <w:rFonts w:cs="David" w:hint="eastAsia"/>
                <w:b/>
                <w:bCs/>
                <w:rtl/>
              </w:rPr>
            </w:rPrChange>
          </w:rPr>
          <w:t>בהמשך</w:t>
        </w:r>
        <w:r w:rsidRPr="00333707">
          <w:rPr>
            <w:rFonts w:cs="David"/>
            <w:b/>
            <w:bCs/>
            <w:highlight w:val="yellow"/>
            <w:rtl/>
            <w:rPrChange w:id="400" w:author="Shimon" w:date="2020-11-16T09:47:00Z">
              <w:rPr>
                <w:rFonts w:cs="David"/>
                <w:b/>
                <w:bCs/>
                <w:rtl/>
              </w:rPr>
            </w:rPrChange>
          </w:rPr>
          <w:t xml:space="preserve"> </w:t>
        </w:r>
      </w:ins>
      <w:ins w:id="401" w:author="Shimon" w:date="2020-11-15T13:26:00Z">
        <w:r w:rsidRPr="00333707">
          <w:rPr>
            <w:rFonts w:cs="David" w:hint="eastAsia"/>
            <w:b/>
            <w:bCs/>
            <w:highlight w:val="yellow"/>
            <w:rtl/>
            <w:rPrChange w:id="402" w:author="Shimon" w:date="2020-11-16T09:47:00Z">
              <w:rPr>
                <w:rFonts w:cs="David" w:hint="eastAsia"/>
                <w:b/>
                <w:bCs/>
                <w:rtl/>
              </w:rPr>
            </w:rPrChange>
          </w:rPr>
          <w:t>ובעקבות</w:t>
        </w:r>
        <w:r w:rsidRPr="00333707">
          <w:rPr>
            <w:rFonts w:cs="David"/>
            <w:b/>
            <w:bCs/>
            <w:highlight w:val="yellow"/>
            <w:rtl/>
            <w:rPrChange w:id="403" w:author="Shimon" w:date="2020-11-16T09:47:00Z">
              <w:rPr>
                <w:rFonts w:cs="David"/>
                <w:b/>
                <w:bCs/>
                <w:rtl/>
              </w:rPr>
            </w:rPrChange>
          </w:rPr>
          <w:t xml:space="preserve"> </w:t>
        </w:r>
      </w:ins>
      <w:ins w:id="404" w:author="Shimon" w:date="2020-11-15T13:25:00Z">
        <w:r w:rsidRPr="00333707">
          <w:rPr>
            <w:rFonts w:cs="David" w:hint="eastAsia"/>
            <w:b/>
            <w:bCs/>
            <w:highlight w:val="yellow"/>
            <w:rtl/>
            <w:rPrChange w:id="405" w:author="Shimon" w:date="2020-11-16T09:47:00Z">
              <w:rPr>
                <w:rFonts w:cs="David" w:hint="eastAsia"/>
                <w:b/>
                <w:bCs/>
                <w:rtl/>
              </w:rPr>
            </w:rPrChange>
          </w:rPr>
          <w:t>החלט</w:t>
        </w:r>
      </w:ins>
      <w:ins w:id="406" w:author="Shimon" w:date="2020-11-15T13:26:00Z">
        <w:r w:rsidRPr="00333707">
          <w:rPr>
            <w:rFonts w:cs="David" w:hint="eastAsia"/>
            <w:b/>
            <w:bCs/>
            <w:highlight w:val="yellow"/>
            <w:rtl/>
            <w:rPrChange w:id="407" w:author="Shimon" w:date="2020-11-16T09:47:00Z">
              <w:rPr>
                <w:rFonts w:cs="David" w:hint="eastAsia"/>
                <w:b/>
                <w:bCs/>
                <w:rtl/>
              </w:rPr>
            </w:rPrChange>
          </w:rPr>
          <w:t>ת</w:t>
        </w:r>
      </w:ins>
      <w:ins w:id="408" w:author="Shimon" w:date="2020-11-15T13:25:00Z">
        <w:r w:rsidRPr="00333707">
          <w:rPr>
            <w:rFonts w:cs="David"/>
            <w:b/>
            <w:bCs/>
            <w:highlight w:val="yellow"/>
            <w:rtl/>
            <w:rPrChange w:id="409" w:author="Shimon" w:date="2020-11-16T09:47:00Z">
              <w:rPr>
                <w:rFonts w:cs="David"/>
                <w:b/>
                <w:bCs/>
                <w:rtl/>
              </w:rPr>
            </w:rPrChange>
          </w:rPr>
          <w:t xml:space="preserve"> נציב </w:t>
        </w:r>
      </w:ins>
      <w:ins w:id="410" w:author="Shimon" w:date="2020-11-15T13:26:00Z">
        <w:r w:rsidR="004A45EE" w:rsidRPr="00333707">
          <w:rPr>
            <w:rFonts w:cs="David" w:hint="eastAsia"/>
            <w:b/>
            <w:bCs/>
            <w:highlight w:val="yellow"/>
            <w:rtl/>
            <w:rPrChange w:id="411" w:author="Shimon" w:date="2020-11-16T09:47:00Z">
              <w:rPr>
                <w:rFonts w:cs="David" w:hint="eastAsia"/>
                <w:b/>
                <w:bCs/>
                <w:rtl/>
              </w:rPr>
            </w:rPrChange>
          </w:rPr>
          <w:t>השרות</w:t>
        </w:r>
      </w:ins>
      <w:ins w:id="412" w:author="Shimon" w:date="2020-11-15T12:13:00Z">
        <w:r w:rsidR="007F4291" w:rsidRPr="00333707">
          <w:rPr>
            <w:rFonts w:cs="David"/>
            <w:b/>
            <w:bCs/>
            <w:highlight w:val="yellow"/>
            <w:rtl/>
            <w:rPrChange w:id="413" w:author="Shimon" w:date="2020-11-16T09:47:00Z">
              <w:rPr>
                <w:rFonts w:cs="David"/>
                <w:b/>
                <w:bCs/>
                <w:rtl/>
              </w:rPr>
            </w:rPrChange>
          </w:rPr>
          <w:t xml:space="preserve">, </w:t>
        </w:r>
        <w:r w:rsidR="007F4291" w:rsidRPr="00333707">
          <w:rPr>
            <w:rFonts w:cs="David" w:hint="eastAsia"/>
            <w:b/>
            <w:bCs/>
            <w:highlight w:val="yellow"/>
            <w:rtl/>
            <w:rPrChange w:id="414" w:author="Shimon" w:date="2020-11-16T09:47:00Z">
              <w:rPr>
                <w:rFonts w:cs="David" w:hint="eastAsia"/>
                <w:b/>
                <w:bCs/>
                <w:rtl/>
              </w:rPr>
            </w:rPrChange>
          </w:rPr>
          <w:t>הגיעה</w:t>
        </w:r>
        <w:r w:rsidR="007F4291" w:rsidRPr="00333707">
          <w:rPr>
            <w:rFonts w:cs="David"/>
            <w:b/>
            <w:bCs/>
            <w:highlight w:val="yellow"/>
            <w:rtl/>
            <w:rPrChange w:id="415" w:author="Shimon" w:date="2020-11-16T09:47:00Z">
              <w:rPr>
                <w:rFonts w:cs="David"/>
                <w:b/>
                <w:bCs/>
                <w:rtl/>
              </w:rPr>
            </w:rPrChange>
          </w:rPr>
          <w:t xml:space="preserve"> </w:t>
        </w:r>
        <w:r w:rsidR="007F4291" w:rsidRPr="00333707">
          <w:rPr>
            <w:rFonts w:cs="David" w:hint="eastAsia"/>
            <w:b/>
            <w:bCs/>
            <w:highlight w:val="yellow"/>
            <w:rtl/>
            <w:rPrChange w:id="416" w:author="Shimon" w:date="2020-11-16T09:47:00Z">
              <w:rPr>
                <w:rFonts w:cs="David" w:hint="eastAsia"/>
                <w:b/>
                <w:bCs/>
                <w:rtl/>
              </w:rPr>
            </w:rPrChange>
          </w:rPr>
          <w:t>לידי</w:t>
        </w:r>
        <w:r w:rsidR="007F4291" w:rsidRPr="00333707">
          <w:rPr>
            <w:rFonts w:cs="David"/>
            <w:b/>
            <w:bCs/>
            <w:highlight w:val="yellow"/>
            <w:rtl/>
            <w:rPrChange w:id="417" w:author="Shimon" w:date="2020-11-16T09:47:00Z">
              <w:rPr>
                <w:rFonts w:cs="David"/>
                <w:b/>
                <w:bCs/>
                <w:rtl/>
              </w:rPr>
            </w:rPrChange>
          </w:rPr>
          <w:t xml:space="preserve"> </w:t>
        </w:r>
        <w:r w:rsidR="007F4291" w:rsidRPr="00333707">
          <w:rPr>
            <w:rFonts w:cs="David" w:hint="eastAsia"/>
            <w:b/>
            <w:bCs/>
            <w:highlight w:val="yellow"/>
            <w:rtl/>
            <w:rPrChange w:id="418" w:author="Shimon" w:date="2020-11-16T09:47:00Z">
              <w:rPr>
                <w:rFonts w:cs="David" w:hint="eastAsia"/>
                <w:b/>
                <w:bCs/>
                <w:rtl/>
              </w:rPr>
            </w:rPrChange>
          </w:rPr>
          <w:t>המערער</w:t>
        </w:r>
      </w:ins>
      <w:ins w:id="419" w:author="Shimon" w:date="2020-11-15T12:12:00Z">
        <w:r w:rsidR="007F4291" w:rsidRPr="00333707">
          <w:rPr>
            <w:rFonts w:cs="David"/>
            <w:b/>
            <w:bCs/>
            <w:highlight w:val="yellow"/>
            <w:rtl/>
            <w:rPrChange w:id="420" w:author="Shimon" w:date="2020-11-16T09:47:00Z">
              <w:rPr>
                <w:rFonts w:cs="David"/>
                <w:b/>
                <w:bCs/>
                <w:rtl/>
              </w:rPr>
            </w:rPrChange>
          </w:rPr>
          <w:t xml:space="preserve"> </w:t>
        </w:r>
      </w:ins>
      <w:ins w:id="421" w:author="Shimon" w:date="2020-11-15T13:26:00Z">
        <w:r w:rsidRPr="00333707">
          <w:rPr>
            <w:rFonts w:cs="David" w:hint="eastAsia"/>
            <w:b/>
            <w:bCs/>
            <w:highlight w:val="yellow"/>
            <w:rtl/>
            <w:rPrChange w:id="422" w:author="Shimon" w:date="2020-11-16T09:47:00Z">
              <w:rPr>
                <w:rFonts w:cs="David" w:hint="eastAsia"/>
                <w:b/>
                <w:bCs/>
                <w:rtl/>
              </w:rPr>
            </w:rPrChange>
          </w:rPr>
          <w:t>בחודש</w:t>
        </w:r>
        <w:r>
          <w:rPr>
            <w:rFonts w:cs="David" w:hint="cs"/>
            <w:b/>
            <w:bCs/>
            <w:rtl/>
          </w:rPr>
          <w:t xml:space="preserve"> </w:t>
        </w:r>
      </w:ins>
      <w:del w:id="423" w:author="Shimon" w:date="2020-11-15T12:08:00Z">
        <w:r w:rsidR="007C08B1" w:rsidDel="00537417">
          <w:rPr>
            <w:rFonts w:cs="David" w:hint="cs"/>
            <w:rtl/>
          </w:rPr>
          <w:delText xml:space="preserve">חודש </w:delText>
        </w:r>
      </w:del>
      <w:r w:rsidR="007C08B1">
        <w:rPr>
          <w:rFonts w:cs="David" w:hint="cs"/>
          <w:b/>
          <w:bCs/>
          <w:rtl/>
        </w:rPr>
        <w:t xml:space="preserve">דצמבר 2012 </w:t>
      </w:r>
      <w:ins w:id="424" w:author="Shimon" w:date="2020-11-15T13:26:00Z">
        <w:r>
          <w:rPr>
            <w:rFonts w:cs="David" w:hint="cs"/>
            <w:b/>
            <w:bCs/>
            <w:rtl/>
          </w:rPr>
          <w:t xml:space="preserve">גם </w:t>
        </w:r>
      </w:ins>
      <w:del w:id="425" w:author="Shimon" w:date="2020-11-15T12:19:00Z">
        <w:r w:rsidR="007C08B1" w:rsidDel="007F4291">
          <w:rPr>
            <w:rFonts w:cs="David" w:hint="cs"/>
            <w:b/>
            <w:bCs/>
            <w:rtl/>
          </w:rPr>
          <w:delText xml:space="preserve">קיבל המערער לראשונה </w:delText>
        </w:r>
      </w:del>
      <w:del w:id="426" w:author="Shimon" w:date="2020-11-15T13:27:00Z">
        <w:r w:rsidR="007C08B1" w:rsidDel="00836752">
          <w:rPr>
            <w:rFonts w:cs="David" w:hint="cs"/>
            <w:b/>
            <w:bCs/>
            <w:rtl/>
          </w:rPr>
          <w:delText xml:space="preserve">מהגורם המוסמך </w:delText>
        </w:r>
      </w:del>
      <w:r w:rsidR="007C08B1" w:rsidRPr="00333707">
        <w:rPr>
          <w:rFonts w:cs="David" w:hint="eastAsia"/>
          <w:b/>
          <w:bCs/>
          <w:highlight w:val="yellow"/>
          <w:rtl/>
          <w:rPrChange w:id="427" w:author="Shimon" w:date="2020-11-16T09:47:00Z">
            <w:rPr>
              <w:rFonts w:cs="David" w:hint="eastAsia"/>
              <w:b/>
              <w:bCs/>
              <w:rtl/>
            </w:rPr>
          </w:rPrChange>
        </w:rPr>
        <w:t>הודע</w:t>
      </w:r>
      <w:del w:id="428" w:author="Shimon" w:date="2020-11-15T13:27:00Z">
        <w:r w:rsidR="007C08B1" w:rsidRPr="00333707" w:rsidDel="00836752">
          <w:rPr>
            <w:rFonts w:cs="David" w:hint="eastAsia"/>
            <w:b/>
            <w:bCs/>
            <w:highlight w:val="yellow"/>
            <w:rtl/>
            <w:rPrChange w:id="429" w:author="Shimon" w:date="2020-11-16T09:47:00Z">
              <w:rPr>
                <w:rFonts w:cs="David" w:hint="eastAsia"/>
                <w:b/>
                <w:bCs/>
                <w:rtl/>
              </w:rPr>
            </w:rPrChange>
          </w:rPr>
          <w:delText>ה</w:delText>
        </w:r>
      </w:del>
      <w:ins w:id="430" w:author="Shimon" w:date="2020-11-15T13:29:00Z">
        <w:r w:rsidR="00300B44" w:rsidRPr="00333707">
          <w:rPr>
            <w:rFonts w:cs="David" w:hint="eastAsia"/>
            <w:b/>
            <w:bCs/>
            <w:highlight w:val="yellow"/>
            <w:rtl/>
            <w:rPrChange w:id="431" w:author="Shimon" w:date="2020-11-16T09:47:00Z">
              <w:rPr>
                <w:rFonts w:cs="David" w:hint="eastAsia"/>
                <w:b/>
                <w:bCs/>
                <w:rtl/>
              </w:rPr>
            </w:rPrChange>
          </w:rPr>
          <w:t>ה</w:t>
        </w:r>
      </w:ins>
      <w:r w:rsidR="007C08B1" w:rsidRPr="00333707">
        <w:rPr>
          <w:rFonts w:cs="David"/>
          <w:b/>
          <w:bCs/>
          <w:highlight w:val="yellow"/>
          <w:rtl/>
          <w:rPrChange w:id="432" w:author="Shimon" w:date="2020-11-16T09:47:00Z">
            <w:rPr>
              <w:rFonts w:cs="David"/>
              <w:b/>
              <w:bCs/>
              <w:rtl/>
            </w:rPr>
          </w:rPrChange>
        </w:rPr>
        <w:t xml:space="preserve"> </w:t>
      </w:r>
      <w:ins w:id="433" w:author="Shimon" w:date="2020-11-15T13:29:00Z">
        <w:r w:rsidR="00300B44" w:rsidRPr="00333707">
          <w:rPr>
            <w:rFonts w:cs="David" w:hint="eastAsia"/>
            <w:b/>
            <w:bCs/>
            <w:highlight w:val="yellow"/>
            <w:rtl/>
            <w:rPrChange w:id="434" w:author="Shimon" w:date="2020-11-16T09:47:00Z">
              <w:rPr>
                <w:rFonts w:cs="David" w:hint="eastAsia"/>
                <w:b/>
                <w:bCs/>
                <w:rtl/>
              </w:rPr>
            </w:rPrChange>
          </w:rPr>
          <w:t>מ</w:t>
        </w:r>
      </w:ins>
      <w:ins w:id="435" w:author="Shimon" w:date="2020-11-15T13:27:00Z">
        <w:r w:rsidRPr="00333707">
          <w:rPr>
            <w:rFonts w:cs="David" w:hint="eastAsia"/>
            <w:b/>
            <w:bCs/>
            <w:highlight w:val="yellow"/>
            <w:rtl/>
            <w:rPrChange w:id="436" w:author="Shimon" w:date="2020-11-16T09:47:00Z">
              <w:rPr>
                <w:rFonts w:cs="David" w:hint="eastAsia"/>
                <w:b/>
                <w:bCs/>
                <w:rtl/>
              </w:rPr>
            </w:rPrChange>
          </w:rPr>
          <w:t>משיב</w:t>
        </w:r>
        <w:r w:rsidRPr="00333707">
          <w:rPr>
            <w:rFonts w:cs="David"/>
            <w:b/>
            <w:bCs/>
            <w:highlight w:val="yellow"/>
            <w:rtl/>
            <w:rPrChange w:id="437" w:author="Shimon" w:date="2020-11-16T09:47:00Z">
              <w:rPr>
                <w:rFonts w:cs="David"/>
                <w:b/>
                <w:bCs/>
                <w:rtl/>
              </w:rPr>
            </w:rPrChange>
          </w:rPr>
          <w:t xml:space="preserve"> 3 </w:t>
        </w:r>
        <w:r w:rsidRPr="00333707">
          <w:rPr>
            <w:rFonts w:cs="David" w:hint="eastAsia"/>
            <w:b/>
            <w:bCs/>
            <w:highlight w:val="yellow"/>
            <w:rtl/>
            <w:rPrChange w:id="438" w:author="Shimon" w:date="2020-11-16T09:47:00Z">
              <w:rPr>
                <w:rFonts w:cs="David" w:hint="eastAsia"/>
                <w:b/>
                <w:bCs/>
                <w:rtl/>
              </w:rPr>
            </w:rPrChange>
          </w:rPr>
          <w:t>הגורם</w:t>
        </w:r>
        <w:r w:rsidRPr="00333707">
          <w:rPr>
            <w:rFonts w:cs="David"/>
            <w:b/>
            <w:bCs/>
            <w:highlight w:val="yellow"/>
            <w:rtl/>
            <w:rPrChange w:id="439" w:author="Shimon" w:date="2020-11-16T09:47:00Z">
              <w:rPr>
                <w:rFonts w:cs="David"/>
                <w:b/>
                <w:bCs/>
                <w:rtl/>
              </w:rPr>
            </w:rPrChange>
          </w:rPr>
          <w:t xml:space="preserve"> </w:t>
        </w:r>
        <w:r w:rsidRPr="00333707">
          <w:rPr>
            <w:rFonts w:cs="David" w:hint="eastAsia"/>
            <w:b/>
            <w:bCs/>
            <w:highlight w:val="yellow"/>
            <w:rtl/>
            <w:rPrChange w:id="440" w:author="Shimon" w:date="2020-11-16T09:47:00Z">
              <w:rPr>
                <w:rFonts w:cs="David" w:hint="eastAsia"/>
                <w:b/>
                <w:bCs/>
                <w:rtl/>
              </w:rPr>
            </w:rPrChange>
          </w:rPr>
          <w:t>המוסמך</w:t>
        </w:r>
        <w:r w:rsidRPr="00333707">
          <w:rPr>
            <w:rFonts w:cs="David"/>
            <w:b/>
            <w:bCs/>
            <w:highlight w:val="yellow"/>
            <w:rtl/>
            <w:rPrChange w:id="441" w:author="Shimon" w:date="2020-11-16T09:47:00Z">
              <w:rPr>
                <w:rFonts w:cs="David"/>
                <w:b/>
                <w:bCs/>
                <w:rtl/>
              </w:rPr>
            </w:rPrChange>
          </w:rPr>
          <w:t xml:space="preserve"> </w:t>
        </w:r>
        <w:r w:rsidRPr="00333707">
          <w:rPr>
            <w:rFonts w:cs="David" w:hint="eastAsia"/>
            <w:b/>
            <w:bCs/>
            <w:highlight w:val="yellow"/>
            <w:rtl/>
            <w:rPrChange w:id="442" w:author="Shimon" w:date="2020-11-16T09:47:00Z">
              <w:rPr>
                <w:rFonts w:cs="David" w:hint="eastAsia"/>
                <w:b/>
                <w:bCs/>
                <w:rtl/>
              </w:rPr>
            </w:rPrChange>
          </w:rPr>
          <w:t>לאישור</w:t>
        </w:r>
        <w:r>
          <w:rPr>
            <w:rFonts w:cs="David" w:hint="cs"/>
            <w:b/>
            <w:bCs/>
            <w:rtl/>
          </w:rPr>
          <w:t xml:space="preserve"> </w:t>
        </w:r>
      </w:ins>
      <w:del w:id="443" w:author="Shimon" w:date="2020-11-15T13:28:00Z">
        <w:r w:rsidR="007C08B1" w:rsidDel="00836752">
          <w:rPr>
            <w:rFonts w:cs="David" w:hint="cs"/>
            <w:b/>
            <w:bCs/>
            <w:rtl/>
          </w:rPr>
          <w:delText>על ה</w:delText>
        </w:r>
      </w:del>
      <w:r w:rsidR="007C08B1">
        <w:rPr>
          <w:rFonts w:cs="David" w:hint="cs"/>
          <w:b/>
          <w:bCs/>
          <w:rtl/>
        </w:rPr>
        <w:t>גמלה</w:t>
      </w:r>
      <w:ins w:id="444" w:author="Shimon" w:date="2020-11-15T13:29:00Z">
        <w:r w:rsidR="00300B44">
          <w:rPr>
            <w:rFonts w:cs="David" w:hint="cs"/>
            <w:b/>
            <w:bCs/>
            <w:rtl/>
          </w:rPr>
          <w:t xml:space="preserve">, </w:t>
        </w:r>
      </w:ins>
      <w:del w:id="445" w:author="Shimon" w:date="2020-11-15T13:29:00Z">
        <w:r w:rsidR="007C08B1" w:rsidDel="00300B44">
          <w:rPr>
            <w:rFonts w:cs="David" w:hint="cs"/>
            <w:b/>
            <w:bCs/>
            <w:rtl/>
          </w:rPr>
          <w:delText xml:space="preserve"> המגיעה </w:delText>
        </w:r>
        <w:r w:rsidR="007C08B1" w:rsidDel="00300B44">
          <w:rPr>
            <w:rFonts w:cs="David" w:hint="cs"/>
            <w:b/>
            <w:bCs/>
            <w:rtl/>
          </w:rPr>
          <w:lastRenderedPageBreak/>
          <w:delText>לו</w:delText>
        </w:r>
        <w:r w:rsidR="00BD1F60" w:rsidDel="00300B44">
          <w:rPr>
            <w:rFonts w:cs="David" w:hint="cs"/>
            <w:b/>
            <w:bCs/>
            <w:rtl/>
          </w:rPr>
          <w:delText>, ו</w:delText>
        </w:r>
      </w:del>
      <w:ins w:id="446" w:author="Shimon" w:date="2020-11-15T13:29:00Z">
        <w:r w:rsidR="00300B44">
          <w:rPr>
            <w:rFonts w:cs="David" w:hint="cs"/>
            <w:b/>
            <w:bCs/>
            <w:rtl/>
          </w:rPr>
          <w:t>ו</w:t>
        </w:r>
        <w:r w:rsidR="00300B44" w:rsidRPr="00333707">
          <w:rPr>
            <w:rFonts w:cs="David" w:hint="eastAsia"/>
            <w:b/>
            <w:bCs/>
            <w:highlight w:val="yellow"/>
            <w:rtl/>
            <w:rPrChange w:id="447" w:author="Shimon" w:date="2020-11-16T09:48:00Z">
              <w:rPr>
                <w:rFonts w:cs="David" w:hint="eastAsia"/>
                <w:b/>
                <w:bCs/>
                <w:rtl/>
              </w:rPr>
            </w:rPrChange>
          </w:rPr>
          <w:t>המערער</w:t>
        </w:r>
        <w:r w:rsidR="00300B44">
          <w:rPr>
            <w:rFonts w:cs="David" w:hint="cs"/>
            <w:b/>
            <w:bCs/>
            <w:rtl/>
          </w:rPr>
          <w:t xml:space="preserve"> </w:t>
        </w:r>
      </w:ins>
      <w:r w:rsidR="00BD1F60">
        <w:rPr>
          <w:rFonts w:cs="David" w:hint="cs"/>
          <w:b/>
          <w:bCs/>
          <w:rtl/>
        </w:rPr>
        <w:t>נדהם לגלות כי המדינה פגעה פגיעה קשה בזכויותיו ובגימלה המגיעה לו, בנוסף על הפגיעה הקשה כתוצאה מהפסקת החוזה הקצוב במהלך תקופת החוזה</w:t>
      </w:r>
      <w:r w:rsidR="007C08B1">
        <w:rPr>
          <w:rFonts w:cs="David" w:hint="cs"/>
          <w:b/>
          <w:bCs/>
          <w:rtl/>
        </w:rPr>
        <w:t xml:space="preserve">. </w:t>
      </w:r>
    </w:p>
    <w:p w:rsidR="004E3AEB" w:rsidRPr="00B80E15" w:rsidRDefault="004E3AEB">
      <w:pPr>
        <w:tabs>
          <w:tab w:val="left" w:pos="566"/>
        </w:tabs>
        <w:spacing w:after="240" w:line="360" w:lineRule="auto"/>
        <w:ind w:left="566"/>
        <w:jc w:val="both"/>
        <w:rPr>
          <w:rFonts w:cs="David"/>
        </w:rPr>
        <w:pPrChange w:id="448" w:author="Shimon" w:date="2020-11-15T19:25:00Z">
          <w:pPr>
            <w:tabs>
              <w:tab w:val="left" w:pos="566"/>
            </w:tabs>
            <w:spacing w:after="240" w:line="360" w:lineRule="auto"/>
            <w:ind w:left="566"/>
            <w:jc w:val="both"/>
          </w:pPr>
        </w:pPrChange>
      </w:pPr>
      <w:r w:rsidRPr="00B80E15">
        <w:rPr>
          <w:rFonts w:cs="David" w:hint="cs"/>
          <w:rtl/>
        </w:rPr>
        <w:t>יודגש כי בהודעה זאת נכתב למערער</w:t>
      </w:r>
      <w:r>
        <w:rPr>
          <w:rFonts w:cs="David" w:hint="cs"/>
          <w:b/>
          <w:bCs/>
          <w:rtl/>
        </w:rPr>
        <w:t xml:space="preserve"> </w:t>
      </w:r>
      <w:del w:id="449" w:author="Shimon" w:date="2020-11-15T19:23:00Z">
        <w:r w:rsidDel="00D46567">
          <w:rPr>
            <w:rFonts w:cs="David" w:hint="cs"/>
            <w:b/>
            <w:bCs/>
            <w:u w:val="single"/>
            <w:rtl/>
          </w:rPr>
          <w:delText>לראשונה</w:delText>
        </w:r>
        <w:r w:rsidDel="00D46567">
          <w:rPr>
            <w:rFonts w:cs="David" w:hint="cs"/>
            <w:b/>
            <w:bCs/>
            <w:rtl/>
          </w:rPr>
          <w:delText xml:space="preserve"> </w:delText>
        </w:r>
      </w:del>
      <w:r>
        <w:rPr>
          <w:rFonts w:cs="David" w:hint="cs"/>
          <w:b/>
          <w:bCs/>
          <w:rtl/>
        </w:rPr>
        <w:t xml:space="preserve">כי על ההחלטה </w:t>
      </w:r>
      <w:ins w:id="450" w:author="Shimon" w:date="2020-11-15T13:30:00Z">
        <w:r w:rsidR="00300B44" w:rsidRPr="00333707">
          <w:rPr>
            <w:rFonts w:cs="David" w:hint="eastAsia"/>
            <w:b/>
            <w:bCs/>
            <w:highlight w:val="yellow"/>
            <w:rtl/>
            <w:rPrChange w:id="451" w:author="Shimon" w:date="2020-11-16T09:48:00Z">
              <w:rPr>
                <w:rFonts w:cs="David" w:hint="eastAsia"/>
                <w:b/>
                <w:bCs/>
                <w:rtl/>
              </w:rPr>
            </w:rPrChange>
          </w:rPr>
          <w:t>על</w:t>
        </w:r>
        <w:r w:rsidR="00300B44" w:rsidRPr="00333707">
          <w:rPr>
            <w:rFonts w:cs="David"/>
            <w:b/>
            <w:bCs/>
            <w:highlight w:val="yellow"/>
            <w:rtl/>
            <w:rPrChange w:id="452" w:author="Shimon" w:date="2020-11-16T09:48:00Z">
              <w:rPr>
                <w:rFonts w:cs="David"/>
                <w:b/>
                <w:bCs/>
                <w:rtl/>
              </w:rPr>
            </w:rPrChange>
          </w:rPr>
          <w:t xml:space="preserve"> </w:t>
        </w:r>
      </w:ins>
      <w:ins w:id="453" w:author="Shimon" w:date="2020-11-15T19:23:00Z">
        <w:r w:rsidR="00D46567" w:rsidRPr="00333707">
          <w:rPr>
            <w:rFonts w:cs="David" w:hint="eastAsia"/>
            <w:b/>
            <w:bCs/>
            <w:highlight w:val="yellow"/>
            <w:rtl/>
            <w:rPrChange w:id="454" w:author="Shimon" w:date="2020-11-16T09:48:00Z">
              <w:rPr>
                <w:rFonts w:cs="David" w:hint="eastAsia"/>
                <w:b/>
                <w:bCs/>
                <w:rtl/>
              </w:rPr>
            </w:rPrChange>
          </w:rPr>
          <w:t>גובה</w:t>
        </w:r>
        <w:r w:rsidR="00D46567" w:rsidRPr="00333707">
          <w:rPr>
            <w:rFonts w:cs="David"/>
            <w:b/>
            <w:bCs/>
            <w:highlight w:val="yellow"/>
            <w:rtl/>
            <w:rPrChange w:id="455" w:author="Shimon" w:date="2020-11-16T09:48:00Z">
              <w:rPr>
                <w:rFonts w:cs="David"/>
                <w:b/>
                <w:bCs/>
                <w:rtl/>
              </w:rPr>
            </w:rPrChange>
          </w:rPr>
          <w:t xml:space="preserve"> </w:t>
        </w:r>
      </w:ins>
      <w:ins w:id="456" w:author="Shimon" w:date="2020-11-15T13:30:00Z">
        <w:r w:rsidR="00300B44" w:rsidRPr="00333707">
          <w:rPr>
            <w:rFonts w:cs="David" w:hint="eastAsia"/>
            <w:b/>
            <w:bCs/>
            <w:highlight w:val="yellow"/>
            <w:rtl/>
            <w:rPrChange w:id="457" w:author="Shimon" w:date="2020-11-16T09:48:00Z">
              <w:rPr>
                <w:rFonts w:cs="David" w:hint="eastAsia"/>
                <w:b/>
                <w:bCs/>
                <w:rtl/>
              </w:rPr>
            </w:rPrChange>
          </w:rPr>
          <w:t>הגימלה</w:t>
        </w:r>
        <w:r w:rsidR="00300B44" w:rsidRPr="00333707">
          <w:rPr>
            <w:rFonts w:cs="David"/>
            <w:b/>
            <w:bCs/>
            <w:highlight w:val="yellow"/>
            <w:rtl/>
            <w:rPrChange w:id="458" w:author="Shimon" w:date="2020-11-16T09:48:00Z">
              <w:rPr>
                <w:rFonts w:cs="David"/>
                <w:b/>
                <w:bCs/>
                <w:rtl/>
              </w:rPr>
            </w:rPrChange>
          </w:rPr>
          <w:t xml:space="preserve"> </w:t>
        </w:r>
      </w:ins>
      <w:ins w:id="459" w:author="Shimon" w:date="2020-11-16T09:48:00Z">
        <w:r w:rsidR="00333707">
          <w:rPr>
            <w:rFonts w:cs="David" w:hint="cs"/>
            <w:b/>
            <w:bCs/>
            <w:highlight w:val="yellow"/>
            <w:rtl/>
          </w:rPr>
          <w:t>ש</w:t>
        </w:r>
      </w:ins>
      <w:ins w:id="460" w:author="Shimon" w:date="2020-11-15T19:25:00Z">
        <w:r w:rsidR="00D46567" w:rsidRPr="00333707">
          <w:rPr>
            <w:rFonts w:cs="David" w:hint="eastAsia"/>
            <w:b/>
            <w:bCs/>
            <w:highlight w:val="yellow"/>
            <w:rtl/>
            <w:rPrChange w:id="461" w:author="Shimon" w:date="2020-11-16T09:48:00Z">
              <w:rPr>
                <w:rFonts w:cs="David" w:hint="eastAsia"/>
                <w:b/>
                <w:bCs/>
                <w:rtl/>
              </w:rPr>
            </w:rPrChange>
          </w:rPr>
          <w:t>באישור</w:t>
        </w:r>
        <w:r w:rsidR="00D46567">
          <w:rPr>
            <w:rFonts w:cs="David" w:hint="cs"/>
            <w:b/>
            <w:bCs/>
            <w:rtl/>
          </w:rPr>
          <w:t xml:space="preserve"> </w:t>
        </w:r>
      </w:ins>
      <w:r>
        <w:rPr>
          <w:rFonts w:cs="David" w:hint="cs"/>
          <w:b/>
          <w:bCs/>
          <w:rtl/>
        </w:rPr>
        <w:t>נית</w:t>
      </w:r>
      <w:r w:rsidR="00B80E15">
        <w:rPr>
          <w:rFonts w:cs="David" w:hint="cs"/>
          <w:b/>
          <w:bCs/>
          <w:rtl/>
        </w:rPr>
        <w:t>ן לערער</w:t>
      </w:r>
      <w:ins w:id="462" w:author="Shimon" w:date="2020-11-15T14:30:00Z">
        <w:r w:rsidR="00FD4C0D">
          <w:rPr>
            <w:rFonts w:cs="David" w:hint="cs"/>
            <w:b/>
            <w:bCs/>
            <w:rtl/>
          </w:rPr>
          <w:t xml:space="preserve">, </w:t>
        </w:r>
        <w:r w:rsidR="00FD4C0D" w:rsidRPr="00333707">
          <w:rPr>
            <w:rFonts w:cs="David" w:hint="eastAsia"/>
            <w:b/>
            <w:bCs/>
            <w:highlight w:val="yellow"/>
            <w:rtl/>
            <w:rPrChange w:id="463" w:author="Shimon" w:date="2020-11-16T09:48:00Z">
              <w:rPr>
                <w:rFonts w:cs="David" w:hint="eastAsia"/>
                <w:b/>
                <w:bCs/>
                <w:rtl/>
              </w:rPr>
            </w:rPrChange>
          </w:rPr>
          <w:t>ע</w:t>
        </w:r>
        <w:r w:rsidR="00FD4C0D" w:rsidRPr="00333707">
          <w:rPr>
            <w:rFonts w:cs="David"/>
            <w:b/>
            <w:bCs/>
            <w:highlight w:val="yellow"/>
            <w:rtl/>
            <w:rPrChange w:id="464" w:author="Shimon" w:date="2020-11-16T09:48:00Z">
              <w:rPr>
                <w:rFonts w:cs="David"/>
                <w:b/>
                <w:bCs/>
                <w:rtl/>
              </w:rPr>
            </w:rPrChange>
          </w:rPr>
          <w:t xml:space="preserve">"פ חוק </w:t>
        </w:r>
        <w:r w:rsidR="00FD4C0D" w:rsidRPr="00333707">
          <w:rPr>
            <w:rFonts w:cs="David" w:hint="eastAsia"/>
            <w:b/>
            <w:bCs/>
            <w:highlight w:val="yellow"/>
            <w:rtl/>
            <w:rPrChange w:id="465" w:author="Shimon" w:date="2020-11-16T09:48:00Z">
              <w:rPr>
                <w:rFonts w:cs="David" w:hint="eastAsia"/>
                <w:b/>
                <w:bCs/>
                <w:rtl/>
              </w:rPr>
            </w:rPrChange>
          </w:rPr>
          <w:t>הגימלאות</w:t>
        </w:r>
      </w:ins>
      <w:r w:rsidR="00B80E15" w:rsidRPr="00333707">
        <w:rPr>
          <w:rFonts w:cs="David"/>
          <w:b/>
          <w:bCs/>
          <w:highlight w:val="yellow"/>
          <w:rtl/>
          <w:rPrChange w:id="466" w:author="Shimon" w:date="2020-11-16T09:48:00Z">
            <w:rPr>
              <w:rFonts w:cs="David"/>
              <w:b/>
              <w:bCs/>
              <w:rtl/>
            </w:rPr>
          </w:rPrChange>
        </w:rPr>
        <w:t xml:space="preserve"> </w:t>
      </w:r>
      <w:ins w:id="467" w:author="Shimon" w:date="2020-11-15T14:34:00Z">
        <w:r w:rsidR="00FD4C0D" w:rsidRPr="00333707">
          <w:rPr>
            <w:rFonts w:cs="David"/>
            <w:b/>
            <w:bCs/>
            <w:highlight w:val="yellow"/>
            <w:rtl/>
            <w:rPrChange w:id="468" w:author="Shimon" w:date="2020-11-16T09:48:00Z">
              <w:rPr>
                <w:rFonts w:cs="David"/>
                <w:b/>
                <w:bCs/>
                <w:rtl/>
              </w:rPr>
            </w:rPrChange>
          </w:rPr>
          <w:t xml:space="preserve">(למרות שכזכור חוק </w:t>
        </w:r>
        <w:r w:rsidR="00FD4C0D" w:rsidRPr="00333707">
          <w:rPr>
            <w:rFonts w:cs="David" w:hint="eastAsia"/>
            <w:b/>
            <w:bCs/>
            <w:highlight w:val="yellow"/>
            <w:rtl/>
            <w:rPrChange w:id="469" w:author="Shimon" w:date="2020-11-16T09:48:00Z">
              <w:rPr>
                <w:rFonts w:cs="David" w:hint="eastAsia"/>
                <w:b/>
                <w:bCs/>
                <w:rtl/>
              </w:rPr>
            </w:rPrChange>
          </w:rPr>
          <w:t>הגימלאות</w:t>
        </w:r>
        <w:r w:rsidR="00FD4C0D" w:rsidRPr="00333707">
          <w:rPr>
            <w:rFonts w:cs="David"/>
            <w:b/>
            <w:bCs/>
            <w:highlight w:val="yellow"/>
            <w:rtl/>
            <w:rPrChange w:id="470" w:author="Shimon" w:date="2020-11-16T09:48:00Z">
              <w:rPr>
                <w:rFonts w:cs="David"/>
                <w:b/>
                <w:bCs/>
                <w:rtl/>
              </w:rPr>
            </w:rPrChange>
          </w:rPr>
          <w:t xml:space="preserve"> לא חל עליו)</w:t>
        </w:r>
        <w:r w:rsidR="00FD4C0D">
          <w:rPr>
            <w:rFonts w:cs="David" w:hint="cs"/>
            <w:b/>
            <w:bCs/>
            <w:rtl/>
          </w:rPr>
          <w:t xml:space="preserve"> </w:t>
        </w:r>
      </w:ins>
      <w:r w:rsidR="00B80E15">
        <w:rPr>
          <w:rFonts w:cs="David" w:hint="cs"/>
          <w:b/>
          <w:bCs/>
          <w:rtl/>
        </w:rPr>
        <w:t xml:space="preserve">תוך 60 יום ממועד </w:t>
      </w:r>
      <w:del w:id="471" w:author="Shimon" w:date="2020-11-15T19:25:00Z">
        <w:r w:rsidR="00B80E15" w:rsidDel="00D46567">
          <w:rPr>
            <w:rFonts w:cs="David" w:hint="cs"/>
            <w:b/>
            <w:bCs/>
            <w:rtl/>
          </w:rPr>
          <w:delText>קבלתה</w:delText>
        </w:r>
      </w:del>
      <w:ins w:id="472" w:author="Shimon" w:date="2020-11-15T19:25:00Z">
        <w:r w:rsidR="00D46567">
          <w:rPr>
            <w:rFonts w:cs="David" w:hint="cs"/>
            <w:b/>
            <w:bCs/>
            <w:rtl/>
          </w:rPr>
          <w:t xml:space="preserve">קבלתו </w:t>
        </w:r>
      </w:ins>
      <w:ins w:id="473" w:author="Shimon" w:date="2020-11-15T14:28:00Z">
        <w:r w:rsidR="004A45EE" w:rsidRPr="00333707">
          <w:rPr>
            <w:rFonts w:cs="David" w:hint="eastAsia"/>
            <w:b/>
            <w:bCs/>
            <w:highlight w:val="yellow"/>
            <w:rtl/>
            <w:rPrChange w:id="474" w:author="Shimon" w:date="2020-11-16T09:49:00Z">
              <w:rPr>
                <w:rFonts w:cs="David" w:hint="eastAsia"/>
                <w:b/>
                <w:bCs/>
                <w:rtl/>
              </w:rPr>
            </w:rPrChange>
          </w:rPr>
          <w:t>דהיינו</w:t>
        </w:r>
        <w:r w:rsidR="004A45EE" w:rsidRPr="00333707">
          <w:rPr>
            <w:rFonts w:cs="David"/>
            <w:b/>
            <w:bCs/>
            <w:highlight w:val="yellow"/>
            <w:rtl/>
            <w:rPrChange w:id="475" w:author="Shimon" w:date="2020-11-16T09:49:00Z">
              <w:rPr>
                <w:rFonts w:cs="David"/>
                <w:b/>
                <w:bCs/>
                <w:rtl/>
              </w:rPr>
            </w:rPrChange>
          </w:rPr>
          <w:t xml:space="preserve"> </w:t>
        </w:r>
        <w:r w:rsidR="004A45EE" w:rsidRPr="00333707">
          <w:rPr>
            <w:rFonts w:cs="David" w:hint="eastAsia"/>
            <w:b/>
            <w:bCs/>
            <w:highlight w:val="yellow"/>
            <w:rtl/>
            <w:rPrChange w:id="476" w:author="Shimon" w:date="2020-11-16T09:49:00Z">
              <w:rPr>
                <w:rFonts w:cs="David" w:hint="eastAsia"/>
                <w:b/>
                <w:bCs/>
                <w:rtl/>
              </w:rPr>
            </w:rPrChange>
          </w:rPr>
          <w:t>אמצע</w:t>
        </w:r>
        <w:r w:rsidR="004A45EE" w:rsidRPr="00333707">
          <w:rPr>
            <w:rFonts w:cs="David"/>
            <w:b/>
            <w:bCs/>
            <w:highlight w:val="yellow"/>
            <w:rtl/>
            <w:rPrChange w:id="477" w:author="Shimon" w:date="2020-11-16T09:49:00Z">
              <w:rPr>
                <w:rFonts w:cs="David"/>
                <w:b/>
                <w:bCs/>
                <w:rtl/>
              </w:rPr>
            </w:rPrChange>
          </w:rPr>
          <w:t xml:space="preserve"> </w:t>
        </w:r>
        <w:r w:rsidR="004A45EE" w:rsidRPr="00333707">
          <w:rPr>
            <w:rFonts w:cs="David" w:hint="eastAsia"/>
            <w:b/>
            <w:bCs/>
            <w:highlight w:val="yellow"/>
            <w:rtl/>
            <w:rPrChange w:id="478" w:author="Shimon" w:date="2020-11-16T09:49:00Z">
              <w:rPr>
                <w:rFonts w:cs="David" w:hint="eastAsia"/>
                <w:b/>
                <w:bCs/>
                <w:rtl/>
              </w:rPr>
            </w:rPrChange>
          </w:rPr>
          <w:t>דצמבר</w:t>
        </w:r>
        <w:r w:rsidR="004A45EE" w:rsidRPr="00333707">
          <w:rPr>
            <w:rFonts w:cs="David"/>
            <w:b/>
            <w:bCs/>
            <w:highlight w:val="yellow"/>
            <w:rtl/>
            <w:rPrChange w:id="479" w:author="Shimon" w:date="2020-11-16T09:49:00Z">
              <w:rPr>
                <w:rFonts w:cs="David"/>
                <w:b/>
                <w:bCs/>
                <w:rtl/>
              </w:rPr>
            </w:rPrChange>
          </w:rPr>
          <w:t xml:space="preserve"> 2012</w:t>
        </w:r>
      </w:ins>
      <w:del w:id="480" w:author="Shimon" w:date="2020-11-15T14:28:00Z">
        <w:r w:rsidR="00B80E15" w:rsidRPr="00333707" w:rsidDel="004A45EE">
          <w:rPr>
            <w:rFonts w:cs="David"/>
            <w:b/>
            <w:bCs/>
            <w:highlight w:val="yellow"/>
            <w:rtl/>
            <w:rPrChange w:id="481" w:author="Shimon" w:date="2020-11-16T09:49:00Z">
              <w:rPr>
                <w:rFonts w:cs="David"/>
                <w:b/>
                <w:bCs/>
                <w:rtl/>
              </w:rPr>
            </w:rPrChange>
          </w:rPr>
          <w:delText>.</w:delText>
        </w:r>
      </w:del>
      <w:ins w:id="482" w:author="Shimon" w:date="2020-11-15T14:30:00Z">
        <w:r w:rsidR="00FD4C0D">
          <w:rPr>
            <w:rFonts w:cs="David" w:hint="cs"/>
            <w:b/>
            <w:bCs/>
            <w:rtl/>
          </w:rPr>
          <w:t xml:space="preserve">, </w:t>
        </w:r>
      </w:ins>
      <w:ins w:id="483" w:author="Shimon" w:date="2020-11-15T14:29:00Z">
        <w:r w:rsidR="004A45EE">
          <w:rPr>
            <w:rFonts w:cs="David" w:hint="cs"/>
            <w:b/>
            <w:bCs/>
            <w:rtl/>
          </w:rPr>
          <w:t xml:space="preserve"> </w:t>
        </w:r>
      </w:ins>
      <w:del w:id="484" w:author="Shimon" w:date="2020-11-15T14:29:00Z">
        <w:r w:rsidR="00B80E15" w:rsidDel="004A45EE">
          <w:rPr>
            <w:rFonts w:cs="David" w:hint="cs"/>
            <w:b/>
            <w:bCs/>
            <w:rtl/>
          </w:rPr>
          <w:delText xml:space="preserve"> </w:delText>
        </w:r>
        <w:r w:rsidR="00B80E15" w:rsidRPr="00B80E15" w:rsidDel="004A45EE">
          <w:rPr>
            <w:rFonts w:cs="David" w:hint="cs"/>
            <w:rtl/>
          </w:rPr>
          <w:delText xml:space="preserve">וחשוב אף יותר </w:delText>
        </w:r>
        <w:r w:rsidR="00B80E15" w:rsidRPr="00B80E15" w:rsidDel="004A45EE">
          <w:rPr>
            <w:rFonts w:cs="David"/>
            <w:rtl/>
          </w:rPr>
          <w:delText>–</w:delText>
        </w:r>
        <w:r w:rsidR="00B80E15" w:rsidRPr="00B80E15" w:rsidDel="004A45EE">
          <w:rPr>
            <w:rFonts w:cs="David" w:hint="cs"/>
            <w:rtl/>
          </w:rPr>
          <w:delText xml:space="preserve"> </w:delText>
        </w:r>
        <w:r w:rsidR="00B80E15" w:rsidDel="004A45EE">
          <w:rPr>
            <w:rFonts w:cs="David" w:hint="cs"/>
            <w:b/>
            <w:bCs/>
            <w:rtl/>
          </w:rPr>
          <w:delText xml:space="preserve">ההודעה קובעת את המועד המוקדם לתחילת מירוץ ההתיישנות </w:delText>
        </w:r>
        <w:r w:rsidR="00B80E15" w:rsidDel="004A45EE">
          <w:rPr>
            <w:rFonts w:cs="David"/>
            <w:b/>
            <w:bCs/>
            <w:rtl/>
          </w:rPr>
          <w:delText>–</w:delText>
        </w:r>
        <w:r w:rsidR="00B80E15" w:rsidDel="004A45EE">
          <w:rPr>
            <w:rFonts w:cs="David" w:hint="cs"/>
            <w:b/>
            <w:bCs/>
            <w:rtl/>
          </w:rPr>
          <w:delText xml:space="preserve"> דצמבר 2012 </w:delText>
        </w:r>
      </w:del>
      <w:r w:rsidR="00B80E15">
        <w:rPr>
          <w:rFonts w:cs="David" w:hint="cs"/>
          <w:rtl/>
        </w:rPr>
        <w:t>(כזכור, התביעה בבית הדין קמא הוגשה בחודש אוקטובר 2019, פחות משבע שנים ממועד זה).</w:t>
      </w:r>
    </w:p>
    <w:p w:rsidR="0070245F" w:rsidRPr="00333707" w:rsidRDefault="00BD1F60">
      <w:pPr>
        <w:numPr>
          <w:ilvl w:val="0"/>
          <w:numId w:val="1"/>
        </w:numPr>
        <w:tabs>
          <w:tab w:val="left" w:pos="566"/>
        </w:tabs>
        <w:spacing w:after="240" w:line="360" w:lineRule="auto"/>
        <w:ind w:left="566" w:hanging="540"/>
        <w:jc w:val="both"/>
        <w:rPr>
          <w:ins w:id="485" w:author="Shimon" w:date="2020-11-15T13:40:00Z"/>
          <w:rFonts w:cs="David"/>
          <w:color w:val="2E74B5" w:themeColor="accent1" w:themeShade="BF"/>
          <w:highlight w:val="green"/>
          <w:rPrChange w:id="486" w:author="Shimon" w:date="2020-11-16T09:56:00Z">
            <w:rPr>
              <w:ins w:id="487" w:author="Shimon" w:date="2020-11-15T13:40:00Z"/>
              <w:rFonts w:cs="David"/>
            </w:rPr>
          </w:rPrChange>
        </w:rPr>
        <w:pPrChange w:id="488" w:author="Shimon" w:date="2020-11-16T09:56:00Z">
          <w:pPr>
            <w:numPr>
              <w:numId w:val="1"/>
            </w:numPr>
            <w:tabs>
              <w:tab w:val="left" w:pos="566"/>
              <w:tab w:val="num" w:pos="630"/>
            </w:tabs>
            <w:spacing w:after="240" w:line="360" w:lineRule="auto"/>
            <w:ind w:left="566" w:hanging="540"/>
            <w:jc w:val="both"/>
          </w:pPr>
        </w:pPrChange>
      </w:pPr>
      <w:del w:id="489" w:author="Shimon" w:date="2020-11-15T13:32:00Z">
        <w:r w:rsidDel="00300B44">
          <w:rPr>
            <w:rFonts w:cs="David" w:hint="cs"/>
            <w:rtl/>
          </w:rPr>
          <w:delText>בעקבות פניות</w:delText>
        </w:r>
      </w:del>
      <w:del w:id="490" w:author="Shimon" w:date="2020-11-15T13:31:00Z">
        <w:r w:rsidDel="00300B44">
          <w:rPr>
            <w:rFonts w:cs="David" w:hint="cs"/>
            <w:rtl/>
          </w:rPr>
          <w:delText>יו</w:delText>
        </w:r>
      </w:del>
      <w:del w:id="491" w:author="Shimon" w:date="2020-11-15T13:32:00Z">
        <w:r w:rsidDel="00300B44">
          <w:rPr>
            <w:rFonts w:cs="David" w:hint="cs"/>
            <w:rtl/>
          </w:rPr>
          <w:delText xml:space="preserve"> </w:delText>
        </w:r>
      </w:del>
      <w:del w:id="492" w:author="Shimon" w:date="2020-11-15T13:31:00Z">
        <w:r w:rsidDel="00300B44">
          <w:rPr>
            <w:rFonts w:cs="David" w:hint="cs"/>
            <w:rtl/>
          </w:rPr>
          <w:delText xml:space="preserve">של </w:delText>
        </w:r>
      </w:del>
      <w:r>
        <w:rPr>
          <w:rFonts w:cs="David" w:hint="cs"/>
          <w:rtl/>
        </w:rPr>
        <w:t>המערער</w:t>
      </w:r>
      <w:ins w:id="493" w:author="Shimon" w:date="2020-11-15T13:31:00Z">
        <w:r w:rsidR="00300B44">
          <w:rPr>
            <w:rFonts w:cs="David" w:hint="cs"/>
            <w:rtl/>
          </w:rPr>
          <w:t xml:space="preserve"> </w:t>
        </w:r>
      </w:ins>
      <w:ins w:id="494" w:author="Shimon" w:date="2020-11-15T13:32:00Z">
        <w:r w:rsidR="00300B44" w:rsidRPr="00333707">
          <w:rPr>
            <w:rFonts w:cs="David" w:hint="eastAsia"/>
            <w:highlight w:val="yellow"/>
            <w:rtl/>
            <w:rPrChange w:id="495" w:author="Shimon" w:date="2020-11-16T09:51:00Z">
              <w:rPr>
                <w:rFonts w:cs="David" w:hint="eastAsia"/>
                <w:rtl/>
              </w:rPr>
            </w:rPrChange>
          </w:rPr>
          <w:t>פנה</w:t>
        </w:r>
        <w:r w:rsidR="00300B44" w:rsidRPr="00333707">
          <w:rPr>
            <w:rFonts w:cs="David"/>
            <w:highlight w:val="yellow"/>
            <w:rtl/>
            <w:rPrChange w:id="496" w:author="Shimon" w:date="2020-11-16T09:51:00Z">
              <w:rPr>
                <w:rFonts w:cs="David"/>
                <w:rtl/>
              </w:rPr>
            </w:rPrChange>
          </w:rPr>
          <w:t xml:space="preserve"> </w:t>
        </w:r>
      </w:ins>
      <w:ins w:id="497" w:author="Shimon" w:date="2020-11-15T13:44:00Z">
        <w:r w:rsidR="0070245F" w:rsidRPr="00333707">
          <w:rPr>
            <w:rFonts w:cs="David" w:hint="eastAsia"/>
            <w:highlight w:val="yellow"/>
            <w:rtl/>
            <w:rPrChange w:id="498" w:author="Shimon" w:date="2020-11-16T09:51:00Z">
              <w:rPr>
                <w:rFonts w:cs="David" w:hint="eastAsia"/>
                <w:rtl/>
              </w:rPr>
            </w:rPrChange>
          </w:rPr>
          <w:t>מיידית</w:t>
        </w:r>
        <w:r w:rsidR="0070245F" w:rsidRPr="00333707">
          <w:rPr>
            <w:rFonts w:cs="David"/>
            <w:highlight w:val="yellow"/>
            <w:rtl/>
            <w:rPrChange w:id="499" w:author="Shimon" w:date="2020-11-16T09:51:00Z">
              <w:rPr>
                <w:rFonts w:cs="David"/>
                <w:rtl/>
              </w:rPr>
            </w:rPrChange>
          </w:rPr>
          <w:t xml:space="preserve"> </w:t>
        </w:r>
      </w:ins>
      <w:ins w:id="500" w:author="Shimon" w:date="2020-11-15T13:31:00Z">
        <w:r w:rsidR="00300B44" w:rsidRPr="00333707">
          <w:rPr>
            <w:rFonts w:cs="David" w:hint="eastAsia"/>
            <w:highlight w:val="yellow"/>
            <w:rtl/>
            <w:rPrChange w:id="501" w:author="Shimon" w:date="2020-11-16T09:51:00Z">
              <w:rPr>
                <w:rFonts w:cs="David" w:hint="eastAsia"/>
                <w:rtl/>
              </w:rPr>
            </w:rPrChange>
          </w:rPr>
          <w:t>ל</w:t>
        </w:r>
      </w:ins>
      <w:ins w:id="502" w:author="Shimon" w:date="2020-11-15T13:36:00Z">
        <w:r w:rsidR="00300B44" w:rsidRPr="00333707">
          <w:rPr>
            <w:rFonts w:cs="David" w:hint="eastAsia"/>
            <w:highlight w:val="yellow"/>
            <w:rtl/>
            <w:rPrChange w:id="503" w:author="Shimon" w:date="2020-11-16T09:51:00Z">
              <w:rPr>
                <w:rFonts w:cs="David" w:hint="eastAsia"/>
                <w:rtl/>
              </w:rPr>
            </w:rPrChange>
          </w:rPr>
          <w:t>ממונה</w:t>
        </w:r>
        <w:r w:rsidR="00300B44" w:rsidRPr="00333707">
          <w:rPr>
            <w:rFonts w:cs="David"/>
            <w:highlight w:val="yellow"/>
            <w:rtl/>
            <w:rPrChange w:id="504" w:author="Shimon" w:date="2020-11-16T09:51:00Z">
              <w:rPr>
                <w:rFonts w:cs="David"/>
                <w:rtl/>
              </w:rPr>
            </w:rPrChange>
          </w:rPr>
          <w:t xml:space="preserve"> על </w:t>
        </w:r>
        <w:r w:rsidR="00300B44" w:rsidRPr="00333707">
          <w:rPr>
            <w:rFonts w:cs="David" w:hint="eastAsia"/>
            <w:highlight w:val="yellow"/>
            <w:rtl/>
            <w:rPrChange w:id="505" w:author="Shimon" w:date="2020-11-16T09:51:00Z">
              <w:rPr>
                <w:rFonts w:cs="David" w:hint="eastAsia"/>
                <w:rtl/>
              </w:rPr>
            </w:rPrChange>
          </w:rPr>
          <w:t>הגימלאות</w:t>
        </w:r>
        <w:r w:rsidR="00300B44" w:rsidRPr="00333707">
          <w:rPr>
            <w:rFonts w:cs="David"/>
            <w:highlight w:val="yellow"/>
            <w:rtl/>
            <w:rPrChange w:id="506" w:author="Shimon" w:date="2020-11-16T09:51:00Z">
              <w:rPr>
                <w:rFonts w:cs="David"/>
                <w:rtl/>
              </w:rPr>
            </w:rPrChange>
          </w:rPr>
          <w:t xml:space="preserve"> </w:t>
        </w:r>
      </w:ins>
      <w:ins w:id="507" w:author="Shimon" w:date="2020-11-15T14:39:00Z">
        <w:r w:rsidR="00FD4C0D" w:rsidRPr="00333707">
          <w:rPr>
            <w:rFonts w:cs="David" w:hint="eastAsia"/>
            <w:highlight w:val="yellow"/>
            <w:rtl/>
            <w:rPrChange w:id="508" w:author="Shimon" w:date="2020-11-16T09:51:00Z">
              <w:rPr>
                <w:rFonts w:cs="David" w:hint="eastAsia"/>
                <w:rtl/>
              </w:rPr>
            </w:rPrChange>
          </w:rPr>
          <w:t>החתו</w:t>
        </w:r>
      </w:ins>
      <w:ins w:id="509" w:author="Shimon" w:date="2020-11-15T14:41:00Z">
        <w:r w:rsidR="004824C7" w:rsidRPr="00333707">
          <w:rPr>
            <w:rFonts w:cs="David" w:hint="eastAsia"/>
            <w:highlight w:val="yellow"/>
            <w:rtl/>
            <w:rPrChange w:id="510" w:author="Shimon" w:date="2020-11-16T09:51:00Z">
              <w:rPr>
                <w:rFonts w:cs="David" w:hint="eastAsia"/>
                <w:rtl/>
              </w:rPr>
            </w:rPrChange>
          </w:rPr>
          <w:t>מה</w:t>
        </w:r>
        <w:r w:rsidR="004824C7" w:rsidRPr="00333707">
          <w:rPr>
            <w:rFonts w:cs="David"/>
            <w:highlight w:val="yellow"/>
            <w:rtl/>
            <w:rPrChange w:id="511" w:author="Shimon" w:date="2020-11-16T09:51:00Z">
              <w:rPr>
                <w:rFonts w:cs="David"/>
                <w:rtl/>
              </w:rPr>
            </w:rPrChange>
          </w:rPr>
          <w:t xml:space="preserve"> </w:t>
        </w:r>
      </w:ins>
      <w:ins w:id="512" w:author="Shimon" w:date="2020-11-15T14:39:00Z">
        <w:r w:rsidR="00FD4C0D" w:rsidRPr="00333707">
          <w:rPr>
            <w:rFonts w:cs="David" w:hint="eastAsia"/>
            <w:highlight w:val="yellow"/>
            <w:rtl/>
            <w:rPrChange w:id="513" w:author="Shimon" w:date="2020-11-16T09:51:00Z">
              <w:rPr>
                <w:rFonts w:cs="David" w:hint="eastAsia"/>
                <w:rtl/>
              </w:rPr>
            </w:rPrChange>
          </w:rPr>
          <w:t>על</w:t>
        </w:r>
        <w:r w:rsidR="00FD4C0D" w:rsidRPr="00333707">
          <w:rPr>
            <w:rFonts w:cs="David"/>
            <w:highlight w:val="yellow"/>
            <w:rtl/>
            <w:rPrChange w:id="514" w:author="Shimon" w:date="2020-11-16T09:51:00Z">
              <w:rPr>
                <w:rFonts w:cs="David"/>
                <w:rtl/>
              </w:rPr>
            </w:rPrChange>
          </w:rPr>
          <w:t xml:space="preserve"> מכתב אישור </w:t>
        </w:r>
        <w:r w:rsidR="00FD4C0D" w:rsidRPr="00333707">
          <w:rPr>
            <w:rFonts w:cs="David" w:hint="eastAsia"/>
            <w:highlight w:val="yellow"/>
            <w:rtl/>
            <w:rPrChange w:id="515" w:author="Shimon" w:date="2020-11-16T09:51:00Z">
              <w:rPr>
                <w:rFonts w:cs="David" w:hint="eastAsia"/>
                <w:rtl/>
              </w:rPr>
            </w:rPrChange>
          </w:rPr>
          <w:t>הגימלה</w:t>
        </w:r>
      </w:ins>
      <w:ins w:id="516" w:author="Shimon" w:date="2020-11-15T13:37:00Z">
        <w:r w:rsidR="00300B44" w:rsidRPr="00333707">
          <w:rPr>
            <w:rFonts w:cs="David"/>
            <w:highlight w:val="yellow"/>
            <w:rtl/>
            <w:rPrChange w:id="517" w:author="Shimon" w:date="2020-11-16T09:51:00Z">
              <w:rPr>
                <w:rFonts w:cs="David"/>
                <w:rtl/>
              </w:rPr>
            </w:rPrChange>
          </w:rPr>
          <w:t xml:space="preserve"> </w:t>
        </w:r>
      </w:ins>
      <w:ins w:id="518" w:author="Shimon" w:date="2020-11-15T13:33:00Z">
        <w:r w:rsidR="00300B44" w:rsidRPr="00333707">
          <w:rPr>
            <w:rFonts w:cs="David" w:hint="eastAsia"/>
            <w:highlight w:val="yellow"/>
            <w:rtl/>
            <w:rPrChange w:id="519" w:author="Shimon" w:date="2020-11-16T09:51:00Z">
              <w:rPr>
                <w:rFonts w:cs="David" w:hint="eastAsia"/>
                <w:rtl/>
              </w:rPr>
            </w:rPrChange>
          </w:rPr>
          <w:t>והציג</w:t>
        </w:r>
        <w:r w:rsidR="00300B44" w:rsidRPr="00333707">
          <w:rPr>
            <w:rFonts w:cs="David"/>
            <w:highlight w:val="yellow"/>
            <w:rtl/>
            <w:rPrChange w:id="520" w:author="Shimon" w:date="2020-11-16T09:51:00Z">
              <w:rPr>
                <w:rFonts w:cs="David"/>
                <w:rtl/>
              </w:rPr>
            </w:rPrChange>
          </w:rPr>
          <w:t xml:space="preserve"> את השגותיו לשיעור </w:t>
        </w:r>
        <w:r w:rsidR="00300B44" w:rsidRPr="00333707">
          <w:rPr>
            <w:rFonts w:cs="David" w:hint="eastAsia"/>
            <w:highlight w:val="yellow"/>
            <w:rtl/>
            <w:rPrChange w:id="521" w:author="Shimon" w:date="2020-11-16T09:51:00Z">
              <w:rPr>
                <w:rFonts w:cs="David" w:hint="eastAsia"/>
                <w:rtl/>
              </w:rPr>
            </w:rPrChange>
          </w:rPr>
          <w:t>הגימלה</w:t>
        </w:r>
        <w:r w:rsidR="00300B44" w:rsidRPr="00333707">
          <w:rPr>
            <w:rFonts w:cs="David"/>
            <w:highlight w:val="yellow"/>
            <w:rtl/>
            <w:rPrChange w:id="522" w:author="Shimon" w:date="2020-11-16T09:51:00Z">
              <w:rPr>
                <w:rFonts w:cs="David"/>
                <w:rtl/>
              </w:rPr>
            </w:rPrChange>
          </w:rPr>
          <w:t xml:space="preserve"> שאושרה לו</w:t>
        </w:r>
      </w:ins>
      <w:ins w:id="523" w:author="Shimon" w:date="2020-11-15T13:37:00Z">
        <w:r w:rsidR="00300B44" w:rsidRPr="00333707">
          <w:rPr>
            <w:rFonts w:cs="David"/>
            <w:highlight w:val="yellow"/>
            <w:rtl/>
            <w:rPrChange w:id="524" w:author="Shimon" w:date="2020-11-16T09:51:00Z">
              <w:rPr>
                <w:rFonts w:cs="David"/>
                <w:rtl/>
              </w:rPr>
            </w:rPrChange>
          </w:rPr>
          <w:t>,</w:t>
        </w:r>
      </w:ins>
      <w:ins w:id="525" w:author="Shimon" w:date="2020-11-15T13:33:00Z">
        <w:r w:rsidR="00300B44" w:rsidRPr="00333707">
          <w:rPr>
            <w:rFonts w:cs="David"/>
            <w:highlight w:val="yellow"/>
            <w:rtl/>
            <w:rPrChange w:id="526" w:author="Shimon" w:date="2020-11-16T09:51:00Z">
              <w:rPr>
                <w:rFonts w:cs="David"/>
                <w:rtl/>
              </w:rPr>
            </w:rPrChange>
          </w:rPr>
          <w:t xml:space="preserve"> </w:t>
        </w:r>
      </w:ins>
      <w:ins w:id="527" w:author="Shimon" w:date="2020-11-15T19:26:00Z">
        <w:r w:rsidR="00D46567" w:rsidRPr="00333707">
          <w:rPr>
            <w:rFonts w:cs="David" w:hint="eastAsia"/>
            <w:highlight w:val="yellow"/>
            <w:rtl/>
            <w:rPrChange w:id="528" w:author="Shimon" w:date="2020-11-16T09:51:00Z">
              <w:rPr>
                <w:rFonts w:cs="David" w:hint="eastAsia"/>
                <w:rtl/>
              </w:rPr>
            </w:rPrChange>
          </w:rPr>
          <w:t>וזו</w:t>
        </w:r>
        <w:r w:rsidR="00D46567" w:rsidRPr="00333707">
          <w:rPr>
            <w:rFonts w:cs="David"/>
            <w:highlight w:val="yellow"/>
            <w:rtl/>
            <w:rPrChange w:id="529" w:author="Shimon" w:date="2020-11-16T09:51:00Z">
              <w:rPr>
                <w:rFonts w:cs="David"/>
                <w:rtl/>
              </w:rPr>
            </w:rPrChange>
          </w:rPr>
          <w:t xml:space="preserve"> אמרה לו כי </w:t>
        </w:r>
      </w:ins>
      <w:ins w:id="530" w:author="Shimon" w:date="2020-11-16T09:50:00Z">
        <w:r w:rsidR="00333707" w:rsidRPr="00333707">
          <w:rPr>
            <w:rFonts w:cs="David" w:hint="eastAsia"/>
            <w:highlight w:val="yellow"/>
            <w:rtl/>
            <w:rPrChange w:id="531" w:author="Shimon" w:date="2020-11-16T09:51:00Z">
              <w:rPr>
                <w:rFonts w:cs="David" w:hint="eastAsia"/>
                <w:rtl/>
              </w:rPr>
            </w:rPrChange>
          </w:rPr>
          <w:t>טיעוניו</w:t>
        </w:r>
        <w:r w:rsidR="00333707" w:rsidRPr="00333707">
          <w:rPr>
            <w:rFonts w:cs="David"/>
            <w:highlight w:val="yellow"/>
            <w:rtl/>
            <w:rPrChange w:id="532" w:author="Shimon" w:date="2020-11-16T09:51:00Z">
              <w:rPr>
                <w:rFonts w:cs="David"/>
                <w:rtl/>
              </w:rPr>
            </w:rPrChange>
          </w:rPr>
          <w:t xml:space="preserve"> נראו לה צודקים ומבוססים אך </w:t>
        </w:r>
      </w:ins>
      <w:ins w:id="533" w:author="Shimon" w:date="2020-11-15T19:26:00Z">
        <w:r w:rsidR="00D46567" w:rsidRPr="00333707">
          <w:rPr>
            <w:rFonts w:cs="David" w:hint="eastAsia"/>
            <w:highlight w:val="yellow"/>
            <w:rtl/>
            <w:rPrChange w:id="534" w:author="Shimon" w:date="2020-11-16T09:51:00Z">
              <w:rPr>
                <w:rFonts w:cs="David" w:hint="eastAsia"/>
                <w:rtl/>
              </w:rPr>
            </w:rPrChange>
          </w:rPr>
          <w:t>עליו</w:t>
        </w:r>
        <w:r w:rsidR="00D46567" w:rsidRPr="00333707">
          <w:rPr>
            <w:rFonts w:cs="David"/>
            <w:highlight w:val="yellow"/>
            <w:rtl/>
            <w:rPrChange w:id="535" w:author="Shimon" w:date="2020-11-16T09:51:00Z">
              <w:rPr>
                <w:rFonts w:cs="David"/>
                <w:rtl/>
              </w:rPr>
            </w:rPrChange>
          </w:rPr>
          <w:t xml:space="preserve"> להציג את </w:t>
        </w:r>
      </w:ins>
      <w:ins w:id="536" w:author="Shimon" w:date="2020-11-15T13:45:00Z">
        <w:r w:rsidR="0070245F" w:rsidRPr="00333707">
          <w:rPr>
            <w:rFonts w:cs="David" w:hint="eastAsia"/>
            <w:highlight w:val="yellow"/>
            <w:rtl/>
            <w:rPrChange w:id="537" w:author="Shimon" w:date="2020-11-16T09:51:00Z">
              <w:rPr>
                <w:rFonts w:cs="David" w:hint="eastAsia"/>
                <w:rtl/>
              </w:rPr>
            </w:rPrChange>
          </w:rPr>
          <w:t>טיעוניו</w:t>
        </w:r>
      </w:ins>
      <w:ins w:id="538" w:author="Shimon" w:date="2020-11-16T09:49:00Z">
        <w:r w:rsidR="00333707" w:rsidRPr="00333707">
          <w:rPr>
            <w:rFonts w:cs="David"/>
            <w:highlight w:val="yellow"/>
            <w:rtl/>
            <w:rPrChange w:id="539" w:author="Shimon" w:date="2020-11-16T09:51:00Z">
              <w:rPr>
                <w:rFonts w:cs="David"/>
                <w:rtl/>
              </w:rPr>
            </w:rPrChange>
          </w:rPr>
          <w:t>,</w:t>
        </w:r>
      </w:ins>
      <w:del w:id="540" w:author="Shimon" w:date="2020-11-15T13:33:00Z">
        <w:r w:rsidDel="00300B44">
          <w:rPr>
            <w:rFonts w:cs="David" w:hint="cs"/>
            <w:rtl/>
          </w:rPr>
          <w:delText xml:space="preserve">, הוא </w:delText>
        </w:r>
      </w:del>
      <w:del w:id="541" w:author="Shimon" w:date="2020-11-15T13:46:00Z">
        <w:r w:rsidRPr="00333707" w:rsidDel="0070245F">
          <w:rPr>
            <w:rFonts w:cs="David" w:hint="eastAsia"/>
            <w:highlight w:val="yellow"/>
            <w:rtl/>
            <w:rPrChange w:id="542" w:author="Shimon" w:date="2020-11-16T09:52:00Z">
              <w:rPr>
                <w:rFonts w:cs="David" w:hint="eastAsia"/>
                <w:rtl/>
              </w:rPr>
            </w:rPrChange>
          </w:rPr>
          <w:delText>ה</w:delText>
        </w:r>
      </w:del>
      <w:ins w:id="543" w:author="Shimon" w:date="2020-11-16T09:51:00Z">
        <w:r w:rsidR="00333707" w:rsidRPr="00333707">
          <w:rPr>
            <w:rFonts w:cs="David" w:hint="eastAsia"/>
            <w:highlight w:val="yellow"/>
            <w:rtl/>
            <w:rPrChange w:id="544" w:author="Shimon" w:date="2020-11-16T09:52:00Z">
              <w:rPr>
                <w:rFonts w:cs="David" w:hint="eastAsia"/>
                <w:rtl/>
              </w:rPr>
            </w:rPrChange>
          </w:rPr>
          <w:t>ו</w:t>
        </w:r>
      </w:ins>
      <w:ins w:id="545" w:author="Shimon" w:date="2020-11-15T13:46:00Z">
        <w:r w:rsidR="0070245F" w:rsidRPr="00333707">
          <w:rPr>
            <w:rFonts w:cs="David" w:hint="eastAsia"/>
            <w:highlight w:val="yellow"/>
            <w:rtl/>
            <w:rPrChange w:id="546" w:author="Shimon" w:date="2020-11-16T09:52:00Z">
              <w:rPr>
                <w:rFonts w:cs="David" w:hint="eastAsia"/>
                <w:rtl/>
              </w:rPr>
            </w:rPrChange>
          </w:rPr>
          <w:t>ל</w:t>
        </w:r>
      </w:ins>
      <w:ins w:id="547" w:author="Shimon" w:date="2020-11-15T13:34:00Z">
        <w:r w:rsidR="00D46567" w:rsidRPr="00333707">
          <w:rPr>
            <w:rFonts w:cs="David" w:hint="eastAsia"/>
            <w:highlight w:val="yellow"/>
            <w:rtl/>
            <w:rPrChange w:id="548" w:author="Shimon" w:date="2020-11-16T09:52:00Z">
              <w:rPr>
                <w:rFonts w:cs="David" w:hint="eastAsia"/>
                <w:rtl/>
              </w:rPr>
            </w:rPrChange>
          </w:rPr>
          <w:t>ב</w:t>
        </w:r>
        <w:r w:rsidR="00300B44" w:rsidRPr="00333707">
          <w:rPr>
            <w:rFonts w:cs="David" w:hint="eastAsia"/>
            <w:highlight w:val="yellow"/>
            <w:rtl/>
            <w:rPrChange w:id="549" w:author="Shimon" w:date="2020-11-16T09:52:00Z">
              <w:rPr>
                <w:rFonts w:cs="David" w:hint="eastAsia"/>
                <w:rtl/>
              </w:rPr>
            </w:rPrChange>
          </w:rPr>
          <w:t>רר</w:t>
        </w:r>
      </w:ins>
      <w:ins w:id="550" w:author="Shimon" w:date="2020-11-15T19:27:00Z">
        <w:r w:rsidR="00D46567" w:rsidRPr="00333707">
          <w:rPr>
            <w:rFonts w:cs="David" w:hint="eastAsia"/>
            <w:highlight w:val="yellow"/>
            <w:rtl/>
            <w:rPrChange w:id="551" w:author="Shimon" w:date="2020-11-16T09:52:00Z">
              <w:rPr>
                <w:rFonts w:cs="David" w:hint="eastAsia"/>
                <w:rtl/>
              </w:rPr>
            </w:rPrChange>
          </w:rPr>
          <w:t>ם</w:t>
        </w:r>
      </w:ins>
      <w:ins w:id="552" w:author="Shimon" w:date="2020-11-15T13:46:00Z">
        <w:r w:rsidR="0070245F" w:rsidRPr="00333707">
          <w:rPr>
            <w:rFonts w:cs="David"/>
            <w:highlight w:val="yellow"/>
            <w:rtl/>
            <w:rPrChange w:id="553" w:author="Shimon" w:date="2020-11-16T09:52:00Z">
              <w:rPr>
                <w:rFonts w:cs="David"/>
                <w:rtl/>
              </w:rPr>
            </w:rPrChange>
          </w:rPr>
          <w:t xml:space="preserve"> </w:t>
        </w:r>
      </w:ins>
      <w:ins w:id="554" w:author="Shimon" w:date="2020-11-15T19:27:00Z">
        <w:r w:rsidR="00D46567" w:rsidRPr="00333707">
          <w:rPr>
            <w:rFonts w:cs="David" w:hint="eastAsia"/>
            <w:highlight w:val="yellow"/>
            <w:rtl/>
            <w:rPrChange w:id="555" w:author="Shimon" w:date="2020-11-16T09:52:00Z">
              <w:rPr>
                <w:rFonts w:cs="David" w:hint="eastAsia"/>
                <w:rtl/>
              </w:rPr>
            </w:rPrChange>
          </w:rPr>
          <w:t>מול</w:t>
        </w:r>
        <w:r w:rsidR="00D46567" w:rsidRPr="00333707">
          <w:rPr>
            <w:rFonts w:cs="David"/>
            <w:highlight w:val="yellow"/>
            <w:rtl/>
            <w:rPrChange w:id="556" w:author="Shimon" w:date="2020-11-16T09:52:00Z">
              <w:rPr>
                <w:rFonts w:cs="David"/>
                <w:rtl/>
              </w:rPr>
            </w:rPrChange>
          </w:rPr>
          <w:t xml:space="preserve"> </w:t>
        </w:r>
      </w:ins>
      <w:ins w:id="557" w:author="Shimon" w:date="2020-11-15T13:36:00Z">
        <w:r w:rsidR="00300B44" w:rsidRPr="00333707">
          <w:rPr>
            <w:rFonts w:cs="David" w:hint="eastAsia"/>
            <w:highlight w:val="yellow"/>
            <w:rtl/>
            <w:rPrChange w:id="558" w:author="Shimon" w:date="2020-11-16T09:52:00Z">
              <w:rPr>
                <w:rFonts w:cs="David" w:hint="eastAsia"/>
                <w:rtl/>
              </w:rPr>
            </w:rPrChange>
          </w:rPr>
          <w:t>נציבות</w:t>
        </w:r>
        <w:r w:rsidR="00300B44" w:rsidRPr="00333707">
          <w:rPr>
            <w:rFonts w:cs="David"/>
            <w:highlight w:val="yellow"/>
            <w:rtl/>
            <w:rPrChange w:id="559" w:author="Shimon" w:date="2020-11-16T09:52:00Z">
              <w:rPr>
                <w:rFonts w:cs="David"/>
                <w:rtl/>
              </w:rPr>
            </w:rPrChange>
          </w:rPr>
          <w:t xml:space="preserve"> שרות המדינה </w:t>
        </w:r>
      </w:ins>
      <w:ins w:id="560" w:author="Shimon" w:date="2020-11-15T13:37:00Z">
        <w:r w:rsidR="00300B44" w:rsidRPr="00333707">
          <w:rPr>
            <w:rFonts w:cs="David"/>
            <w:highlight w:val="yellow"/>
            <w:rtl/>
            <w:rPrChange w:id="561" w:author="Shimon" w:date="2020-11-16T09:52:00Z">
              <w:rPr>
                <w:rFonts w:cs="David"/>
                <w:rtl/>
              </w:rPr>
            </w:rPrChange>
          </w:rPr>
          <w:t>(</w:t>
        </w:r>
      </w:ins>
      <w:ins w:id="562" w:author="Shimon" w:date="2020-11-15T13:36:00Z">
        <w:r w:rsidR="00300B44" w:rsidRPr="00333707">
          <w:rPr>
            <w:rFonts w:cs="David" w:hint="eastAsia"/>
            <w:highlight w:val="yellow"/>
            <w:rtl/>
            <w:rPrChange w:id="563" w:author="Shimon" w:date="2020-11-16T09:52:00Z">
              <w:rPr>
                <w:rFonts w:cs="David" w:hint="eastAsia"/>
                <w:rtl/>
              </w:rPr>
            </w:rPrChange>
          </w:rPr>
          <w:t>משיב</w:t>
        </w:r>
        <w:r w:rsidR="00300B44" w:rsidRPr="00333707">
          <w:rPr>
            <w:rFonts w:cs="David"/>
            <w:highlight w:val="yellow"/>
            <w:rtl/>
            <w:rPrChange w:id="564" w:author="Shimon" w:date="2020-11-16T09:52:00Z">
              <w:rPr>
                <w:rFonts w:cs="David"/>
                <w:rtl/>
              </w:rPr>
            </w:rPrChange>
          </w:rPr>
          <w:t xml:space="preserve"> 1</w:t>
        </w:r>
      </w:ins>
      <w:ins w:id="565" w:author="Shimon" w:date="2020-11-15T13:37:00Z">
        <w:r w:rsidR="00300B44" w:rsidRPr="00333707">
          <w:rPr>
            <w:rFonts w:cs="David"/>
            <w:highlight w:val="yellow"/>
            <w:rtl/>
            <w:rPrChange w:id="566" w:author="Shimon" w:date="2020-11-16T09:52:00Z">
              <w:rPr>
                <w:rFonts w:cs="David"/>
                <w:rtl/>
              </w:rPr>
            </w:rPrChange>
          </w:rPr>
          <w:t>)</w:t>
        </w:r>
      </w:ins>
      <w:ins w:id="567" w:author="Shimon" w:date="2020-11-15T13:46:00Z">
        <w:r w:rsidR="0070245F" w:rsidRPr="00333707">
          <w:rPr>
            <w:rFonts w:cs="David"/>
            <w:highlight w:val="yellow"/>
            <w:rtl/>
            <w:rPrChange w:id="568" w:author="Shimon" w:date="2020-11-16T09:52:00Z">
              <w:rPr>
                <w:rFonts w:cs="David"/>
                <w:rtl/>
              </w:rPr>
            </w:rPrChange>
          </w:rPr>
          <w:t xml:space="preserve">, </w:t>
        </w:r>
        <w:r w:rsidR="0070245F" w:rsidRPr="00333707">
          <w:rPr>
            <w:rFonts w:cs="David" w:hint="eastAsia"/>
            <w:highlight w:val="yellow"/>
            <w:rtl/>
            <w:rPrChange w:id="569" w:author="Shimon" w:date="2020-11-16T09:52:00Z">
              <w:rPr>
                <w:rFonts w:cs="David" w:hint="eastAsia"/>
                <w:rtl/>
              </w:rPr>
            </w:rPrChange>
          </w:rPr>
          <w:t>ש</w:t>
        </w:r>
      </w:ins>
      <w:ins w:id="570" w:author="Shimon" w:date="2020-11-15T19:28:00Z">
        <w:r w:rsidR="00D46567" w:rsidRPr="00333707">
          <w:rPr>
            <w:rFonts w:cs="David" w:hint="eastAsia"/>
            <w:highlight w:val="yellow"/>
            <w:rtl/>
            <w:rPrChange w:id="571" w:author="Shimon" w:date="2020-11-16T09:52:00Z">
              <w:rPr>
                <w:rFonts w:cs="David" w:hint="eastAsia"/>
                <w:rtl/>
              </w:rPr>
            </w:rPrChange>
          </w:rPr>
          <w:t>לפי</w:t>
        </w:r>
        <w:r w:rsidR="00D46567" w:rsidRPr="00333707">
          <w:rPr>
            <w:rFonts w:cs="David"/>
            <w:highlight w:val="yellow"/>
            <w:rtl/>
            <w:rPrChange w:id="572" w:author="Shimon" w:date="2020-11-16T09:52:00Z">
              <w:rPr>
                <w:rFonts w:cs="David"/>
                <w:rtl/>
              </w:rPr>
            </w:rPrChange>
          </w:rPr>
          <w:t xml:space="preserve"> </w:t>
        </w:r>
      </w:ins>
      <w:ins w:id="573" w:author="Shimon" w:date="2020-11-15T13:47:00Z">
        <w:r w:rsidR="0070245F" w:rsidRPr="00333707">
          <w:rPr>
            <w:rFonts w:cs="David" w:hint="eastAsia"/>
            <w:highlight w:val="yellow"/>
            <w:rtl/>
            <w:rPrChange w:id="574" w:author="Shimon" w:date="2020-11-16T09:52:00Z">
              <w:rPr>
                <w:rFonts w:cs="David" w:hint="eastAsia"/>
                <w:rtl/>
              </w:rPr>
            </w:rPrChange>
          </w:rPr>
          <w:t>הנחיותיהם</w:t>
        </w:r>
        <w:r w:rsidR="0070245F" w:rsidRPr="00333707">
          <w:rPr>
            <w:rFonts w:cs="David"/>
            <w:highlight w:val="yellow"/>
            <w:rtl/>
            <w:rPrChange w:id="575" w:author="Shimon" w:date="2020-11-16T09:52:00Z">
              <w:rPr>
                <w:rFonts w:cs="David"/>
                <w:rtl/>
              </w:rPr>
            </w:rPrChange>
          </w:rPr>
          <w:t xml:space="preserve"> </w:t>
        </w:r>
        <w:r w:rsidR="0070245F" w:rsidRPr="00333707">
          <w:rPr>
            <w:rFonts w:cs="David" w:hint="eastAsia"/>
            <w:highlight w:val="yellow"/>
            <w:rtl/>
            <w:rPrChange w:id="576" w:author="Shimon" w:date="2020-11-16T09:52:00Z">
              <w:rPr>
                <w:rFonts w:cs="David" w:hint="eastAsia"/>
                <w:rtl/>
              </w:rPr>
            </w:rPrChange>
          </w:rPr>
          <w:t>הספציפיות</w:t>
        </w:r>
      </w:ins>
      <w:ins w:id="577" w:author="Shimon" w:date="2020-11-16T09:51:00Z">
        <w:r w:rsidR="00333707" w:rsidRPr="00333707">
          <w:rPr>
            <w:rFonts w:cs="David"/>
            <w:highlight w:val="yellow"/>
            <w:rtl/>
            <w:rPrChange w:id="578" w:author="Shimon" w:date="2020-11-16T09:52:00Z">
              <w:rPr>
                <w:rFonts w:cs="David"/>
                <w:rtl/>
              </w:rPr>
            </w:rPrChange>
          </w:rPr>
          <w:t xml:space="preserve"> </w:t>
        </w:r>
      </w:ins>
      <w:ins w:id="579" w:author="Shimon" w:date="2020-11-15T13:47:00Z">
        <w:r w:rsidR="0070245F" w:rsidRPr="00333707">
          <w:rPr>
            <w:rFonts w:cs="David"/>
            <w:highlight w:val="yellow"/>
            <w:rtl/>
            <w:rPrChange w:id="580" w:author="Shimon" w:date="2020-11-16T09:52:00Z">
              <w:rPr>
                <w:rFonts w:cs="David"/>
                <w:rtl/>
              </w:rPr>
            </w:rPrChange>
          </w:rPr>
          <w:t xml:space="preserve"> נקבעה </w:t>
        </w:r>
        <w:r w:rsidR="0070245F" w:rsidRPr="00333707">
          <w:rPr>
            <w:rFonts w:cs="David" w:hint="eastAsia"/>
            <w:highlight w:val="yellow"/>
            <w:rtl/>
            <w:rPrChange w:id="581" w:author="Shimon" w:date="2020-11-16T09:52:00Z">
              <w:rPr>
                <w:rFonts w:cs="David" w:hint="eastAsia"/>
                <w:rtl/>
              </w:rPr>
            </w:rPrChange>
          </w:rPr>
          <w:t>גימל</w:t>
        </w:r>
      </w:ins>
      <w:ins w:id="582" w:author="Shimon" w:date="2020-11-16T09:52:00Z">
        <w:r w:rsidR="00333707" w:rsidRPr="00333707">
          <w:rPr>
            <w:rFonts w:cs="David" w:hint="eastAsia"/>
            <w:highlight w:val="yellow"/>
            <w:rtl/>
            <w:rPrChange w:id="583" w:author="Shimon" w:date="2020-11-16T09:52:00Z">
              <w:rPr>
                <w:rFonts w:cs="David" w:hint="eastAsia"/>
                <w:rtl/>
              </w:rPr>
            </w:rPrChange>
          </w:rPr>
          <w:t>ת</w:t>
        </w:r>
        <w:r w:rsidR="00333707" w:rsidRPr="00333707">
          <w:rPr>
            <w:rFonts w:cs="David"/>
            <w:highlight w:val="yellow"/>
            <w:rtl/>
            <w:rPrChange w:id="584" w:author="Shimon" w:date="2020-11-16T09:52:00Z">
              <w:rPr>
                <w:rFonts w:cs="David"/>
                <w:rtl/>
              </w:rPr>
            </w:rPrChange>
          </w:rPr>
          <w:t xml:space="preserve"> המערער</w:t>
        </w:r>
      </w:ins>
      <w:ins w:id="585" w:author="Shimon" w:date="2020-11-15T13:47:00Z">
        <w:r w:rsidR="0070245F" w:rsidRPr="00333707">
          <w:rPr>
            <w:rFonts w:cs="David"/>
            <w:highlight w:val="yellow"/>
            <w:rtl/>
            <w:rPrChange w:id="586" w:author="Shimon" w:date="2020-11-16T09:52:00Z">
              <w:rPr>
                <w:rFonts w:cs="David"/>
                <w:rtl/>
              </w:rPr>
            </w:rPrChange>
          </w:rPr>
          <w:t xml:space="preserve"> ע"י משיב </w:t>
        </w:r>
      </w:ins>
      <w:ins w:id="587" w:author="Shimon" w:date="2020-11-15T14:40:00Z">
        <w:r w:rsidR="004824C7" w:rsidRPr="00333707">
          <w:rPr>
            <w:rFonts w:cs="David"/>
            <w:highlight w:val="yellow"/>
            <w:rtl/>
            <w:rPrChange w:id="588" w:author="Shimon" w:date="2020-11-16T09:52:00Z">
              <w:rPr>
                <w:rFonts w:cs="David"/>
                <w:rtl/>
              </w:rPr>
            </w:rPrChange>
          </w:rPr>
          <w:t>3.</w:t>
        </w:r>
      </w:ins>
      <w:ins w:id="589" w:author="Shimon" w:date="2020-11-15T13:47:00Z">
        <w:r w:rsidR="0070245F" w:rsidRPr="00333707">
          <w:rPr>
            <w:rFonts w:cs="David"/>
            <w:highlight w:val="yellow"/>
            <w:rtl/>
            <w:rPrChange w:id="590" w:author="Shimon" w:date="2020-11-16T09:52:00Z">
              <w:rPr>
                <w:rFonts w:cs="David"/>
                <w:rtl/>
              </w:rPr>
            </w:rPrChange>
          </w:rPr>
          <w:t xml:space="preserve"> </w:t>
        </w:r>
      </w:ins>
      <w:ins w:id="591" w:author="Shimon" w:date="2020-11-15T14:40:00Z">
        <w:r w:rsidR="004824C7" w:rsidRPr="00333707">
          <w:rPr>
            <w:rFonts w:cs="David" w:hint="eastAsia"/>
            <w:highlight w:val="yellow"/>
            <w:rtl/>
            <w:rPrChange w:id="592" w:author="Shimon" w:date="2020-11-16T09:52:00Z">
              <w:rPr>
                <w:rFonts w:cs="David" w:hint="eastAsia"/>
                <w:rtl/>
              </w:rPr>
            </w:rPrChange>
          </w:rPr>
          <w:t>הממונה</w:t>
        </w:r>
        <w:r w:rsidR="004824C7" w:rsidRPr="00333707">
          <w:rPr>
            <w:rFonts w:cs="David"/>
            <w:highlight w:val="yellow"/>
            <w:rtl/>
            <w:rPrChange w:id="593" w:author="Shimon" w:date="2020-11-16T09:52:00Z">
              <w:rPr>
                <w:rFonts w:cs="David"/>
                <w:rtl/>
              </w:rPr>
            </w:rPrChange>
          </w:rPr>
          <w:t xml:space="preserve"> על </w:t>
        </w:r>
        <w:r w:rsidR="004824C7" w:rsidRPr="00333707">
          <w:rPr>
            <w:rFonts w:cs="David" w:hint="eastAsia"/>
            <w:highlight w:val="yellow"/>
            <w:rtl/>
            <w:rPrChange w:id="594" w:author="Shimon" w:date="2020-11-16T09:52:00Z">
              <w:rPr>
                <w:rFonts w:cs="David" w:hint="eastAsia"/>
                <w:rtl/>
              </w:rPr>
            </w:rPrChange>
          </w:rPr>
          <w:t>הגימלאות</w:t>
        </w:r>
      </w:ins>
      <w:ins w:id="595" w:author="Shimon" w:date="2020-11-15T13:48:00Z">
        <w:r w:rsidR="0070245F" w:rsidRPr="00333707">
          <w:rPr>
            <w:rFonts w:cs="David"/>
            <w:highlight w:val="yellow"/>
            <w:rtl/>
            <w:rPrChange w:id="596" w:author="Shimon" w:date="2020-11-16T09:52:00Z">
              <w:rPr>
                <w:rFonts w:cs="David"/>
                <w:rtl/>
              </w:rPr>
            </w:rPrChange>
          </w:rPr>
          <w:t xml:space="preserve"> הדגיש</w:t>
        </w:r>
      </w:ins>
      <w:ins w:id="597" w:author="Shimon" w:date="2020-11-15T14:41:00Z">
        <w:r w:rsidR="004824C7" w:rsidRPr="00333707">
          <w:rPr>
            <w:rFonts w:cs="David" w:hint="eastAsia"/>
            <w:highlight w:val="yellow"/>
            <w:rtl/>
            <w:rPrChange w:id="598" w:author="Shimon" w:date="2020-11-16T09:52:00Z">
              <w:rPr>
                <w:rFonts w:cs="David" w:hint="eastAsia"/>
                <w:rtl/>
              </w:rPr>
            </w:rPrChange>
          </w:rPr>
          <w:t>ה</w:t>
        </w:r>
      </w:ins>
      <w:ins w:id="599" w:author="Shimon" w:date="2020-11-15T13:48:00Z">
        <w:r w:rsidR="0070245F" w:rsidRPr="00333707">
          <w:rPr>
            <w:rFonts w:cs="David"/>
            <w:highlight w:val="yellow"/>
            <w:rtl/>
            <w:rPrChange w:id="600" w:author="Shimon" w:date="2020-11-16T09:52:00Z">
              <w:rPr>
                <w:rFonts w:cs="David"/>
                <w:rtl/>
              </w:rPr>
            </w:rPrChange>
          </w:rPr>
          <w:t xml:space="preserve"> בפני </w:t>
        </w:r>
      </w:ins>
      <w:ins w:id="601" w:author="Shimon" w:date="2020-11-15T13:38:00Z">
        <w:r w:rsidR="00300B44" w:rsidRPr="00333707">
          <w:rPr>
            <w:rFonts w:cs="David" w:hint="eastAsia"/>
            <w:highlight w:val="yellow"/>
            <w:rtl/>
            <w:rPrChange w:id="602" w:author="Shimon" w:date="2020-11-16T09:52:00Z">
              <w:rPr>
                <w:rFonts w:cs="David" w:hint="eastAsia"/>
                <w:rtl/>
              </w:rPr>
            </w:rPrChange>
          </w:rPr>
          <w:t>המערער</w:t>
        </w:r>
        <w:r w:rsidR="00300B44">
          <w:rPr>
            <w:rFonts w:cs="David" w:hint="cs"/>
            <w:rtl/>
          </w:rPr>
          <w:t xml:space="preserve"> </w:t>
        </w:r>
      </w:ins>
      <w:del w:id="603" w:author="Shimon" w:date="2020-11-15T13:38:00Z">
        <w:r w:rsidRPr="00FD4C0D" w:rsidDel="00300B44">
          <w:rPr>
            <w:rFonts w:cs="David" w:hint="eastAsia"/>
            <w:b/>
            <w:bCs/>
            <w:rtl/>
            <w:rPrChange w:id="604" w:author="Shimon" w:date="2020-11-15T14:37:00Z">
              <w:rPr>
                <w:rFonts w:cs="David" w:hint="eastAsia"/>
                <w:rtl/>
              </w:rPr>
            </w:rPrChange>
          </w:rPr>
          <w:delText>תבקש</w:delText>
        </w:r>
        <w:r w:rsidRPr="00FD4C0D" w:rsidDel="00300B44">
          <w:rPr>
            <w:rFonts w:cs="David"/>
            <w:b/>
            <w:bCs/>
            <w:rtl/>
            <w:rPrChange w:id="605" w:author="Shimon" w:date="2020-11-15T14:37:00Z">
              <w:rPr>
                <w:rFonts w:cs="David"/>
                <w:rtl/>
              </w:rPr>
            </w:rPrChange>
          </w:rPr>
          <w:delText xml:space="preserve"> </w:delText>
        </w:r>
        <w:r w:rsidRPr="00FD4C0D" w:rsidDel="00300B44">
          <w:rPr>
            <w:rFonts w:cs="David" w:hint="eastAsia"/>
            <w:b/>
            <w:bCs/>
            <w:rtl/>
            <w:rPrChange w:id="606" w:author="Shimon" w:date="2020-11-15T14:37:00Z">
              <w:rPr>
                <w:rFonts w:cs="David" w:hint="eastAsia"/>
                <w:rtl/>
              </w:rPr>
            </w:rPrChange>
          </w:rPr>
          <w:delText>להשלים</w:delText>
        </w:r>
        <w:r w:rsidRPr="00FD4C0D" w:rsidDel="00300B44">
          <w:rPr>
            <w:rFonts w:cs="David"/>
            <w:b/>
            <w:bCs/>
            <w:rtl/>
            <w:rPrChange w:id="607" w:author="Shimon" w:date="2020-11-15T14:37:00Z">
              <w:rPr>
                <w:rFonts w:cs="David"/>
                <w:rtl/>
              </w:rPr>
            </w:rPrChange>
          </w:rPr>
          <w:delText xml:space="preserve"> </w:delText>
        </w:r>
        <w:r w:rsidRPr="00FD4C0D" w:rsidDel="00300B44">
          <w:rPr>
            <w:rFonts w:cs="David" w:hint="eastAsia"/>
            <w:b/>
            <w:bCs/>
            <w:rtl/>
            <w:rPrChange w:id="608" w:author="Shimon" w:date="2020-11-15T14:37:00Z">
              <w:rPr>
                <w:rFonts w:cs="David" w:hint="eastAsia"/>
                <w:rtl/>
              </w:rPr>
            </w:rPrChange>
          </w:rPr>
          <w:delText>את</w:delText>
        </w:r>
        <w:r w:rsidRPr="00FD4C0D" w:rsidDel="00300B44">
          <w:rPr>
            <w:rFonts w:cs="David"/>
            <w:b/>
            <w:bCs/>
            <w:rtl/>
            <w:rPrChange w:id="609" w:author="Shimon" w:date="2020-11-15T14:37:00Z">
              <w:rPr>
                <w:rFonts w:cs="David"/>
                <w:rtl/>
              </w:rPr>
            </w:rPrChange>
          </w:rPr>
          <w:delText xml:space="preserve"> </w:delText>
        </w:r>
        <w:r w:rsidRPr="00FD4C0D" w:rsidDel="00300B44">
          <w:rPr>
            <w:rFonts w:cs="David" w:hint="eastAsia"/>
            <w:b/>
            <w:bCs/>
            <w:rtl/>
            <w:rPrChange w:id="610" w:author="Shimon" w:date="2020-11-15T14:37:00Z">
              <w:rPr>
                <w:rFonts w:cs="David" w:hint="eastAsia"/>
                <w:rtl/>
              </w:rPr>
            </w:rPrChange>
          </w:rPr>
          <w:delText>בירור</w:delText>
        </w:r>
        <w:r w:rsidRPr="00FD4C0D" w:rsidDel="00300B44">
          <w:rPr>
            <w:rFonts w:cs="David"/>
            <w:b/>
            <w:bCs/>
            <w:rtl/>
            <w:rPrChange w:id="611" w:author="Shimon" w:date="2020-11-15T14:37:00Z">
              <w:rPr>
                <w:rFonts w:cs="David"/>
                <w:rtl/>
              </w:rPr>
            </w:rPrChange>
          </w:rPr>
          <w:delText xml:space="preserve"> </w:delText>
        </w:r>
        <w:r w:rsidRPr="00FD4C0D" w:rsidDel="00300B44">
          <w:rPr>
            <w:rFonts w:cs="David" w:hint="eastAsia"/>
            <w:b/>
            <w:bCs/>
            <w:rtl/>
            <w:rPrChange w:id="612" w:author="Shimon" w:date="2020-11-15T14:37:00Z">
              <w:rPr>
                <w:rFonts w:cs="David" w:hint="eastAsia"/>
                <w:rtl/>
              </w:rPr>
            </w:rPrChange>
          </w:rPr>
          <w:delText>טענותיו</w:delText>
        </w:r>
        <w:r w:rsidRPr="00FD4C0D" w:rsidDel="00300B44">
          <w:rPr>
            <w:rFonts w:cs="David"/>
            <w:b/>
            <w:bCs/>
            <w:rtl/>
            <w:rPrChange w:id="613" w:author="Shimon" w:date="2020-11-15T14:37:00Z">
              <w:rPr>
                <w:rFonts w:cs="David"/>
                <w:rtl/>
              </w:rPr>
            </w:rPrChange>
          </w:rPr>
          <w:delText xml:space="preserve"> </w:delText>
        </w:r>
        <w:r w:rsidRPr="00FD4C0D" w:rsidDel="00300B44">
          <w:rPr>
            <w:rFonts w:cs="David" w:hint="eastAsia"/>
            <w:b/>
            <w:bCs/>
            <w:rtl/>
            <w:rPrChange w:id="614" w:author="Shimon" w:date="2020-11-15T14:37:00Z">
              <w:rPr>
                <w:rFonts w:cs="David" w:hint="eastAsia"/>
                <w:rtl/>
              </w:rPr>
            </w:rPrChange>
          </w:rPr>
          <w:delText>מול</w:delText>
        </w:r>
        <w:r w:rsidRPr="00FD4C0D" w:rsidDel="00300B44">
          <w:rPr>
            <w:rFonts w:cs="David"/>
            <w:b/>
            <w:bCs/>
            <w:rtl/>
            <w:rPrChange w:id="615" w:author="Shimon" w:date="2020-11-15T14:37:00Z">
              <w:rPr>
                <w:rFonts w:cs="David"/>
                <w:rtl/>
              </w:rPr>
            </w:rPrChange>
          </w:rPr>
          <w:delText xml:space="preserve"> </w:delText>
        </w:r>
        <w:r w:rsidRPr="00FD4C0D" w:rsidDel="00300B44">
          <w:rPr>
            <w:rFonts w:cs="David" w:hint="eastAsia"/>
            <w:b/>
            <w:bCs/>
            <w:rtl/>
            <w:rPrChange w:id="616" w:author="Shimon" w:date="2020-11-15T14:37:00Z">
              <w:rPr>
                <w:rFonts w:cs="David" w:hint="eastAsia"/>
                <w:rtl/>
              </w:rPr>
            </w:rPrChange>
          </w:rPr>
          <w:delText>נציבות</w:delText>
        </w:r>
        <w:r w:rsidRPr="00FD4C0D" w:rsidDel="00300B44">
          <w:rPr>
            <w:rFonts w:cs="David"/>
            <w:b/>
            <w:bCs/>
            <w:rtl/>
            <w:rPrChange w:id="617" w:author="Shimon" w:date="2020-11-15T14:37:00Z">
              <w:rPr>
                <w:rFonts w:cs="David"/>
                <w:rtl/>
              </w:rPr>
            </w:rPrChange>
          </w:rPr>
          <w:delText xml:space="preserve"> </w:delText>
        </w:r>
        <w:r w:rsidRPr="00FD4C0D" w:rsidDel="00300B44">
          <w:rPr>
            <w:rFonts w:cs="David" w:hint="eastAsia"/>
            <w:b/>
            <w:bCs/>
            <w:rtl/>
            <w:rPrChange w:id="618" w:author="Shimon" w:date="2020-11-15T14:37:00Z">
              <w:rPr>
                <w:rFonts w:cs="David" w:hint="eastAsia"/>
                <w:rtl/>
              </w:rPr>
            </w:rPrChange>
          </w:rPr>
          <w:delText>שירות</w:delText>
        </w:r>
        <w:r w:rsidRPr="00FD4C0D" w:rsidDel="00300B44">
          <w:rPr>
            <w:rFonts w:cs="David"/>
            <w:b/>
            <w:bCs/>
            <w:rtl/>
            <w:rPrChange w:id="619" w:author="Shimon" w:date="2020-11-15T14:37:00Z">
              <w:rPr>
                <w:rFonts w:cs="David"/>
                <w:rtl/>
              </w:rPr>
            </w:rPrChange>
          </w:rPr>
          <w:delText xml:space="preserve"> </w:delText>
        </w:r>
        <w:r w:rsidRPr="00FD4C0D" w:rsidDel="00300B44">
          <w:rPr>
            <w:rFonts w:cs="David" w:hint="eastAsia"/>
            <w:b/>
            <w:bCs/>
            <w:rtl/>
            <w:rPrChange w:id="620" w:author="Shimon" w:date="2020-11-15T14:37:00Z">
              <w:rPr>
                <w:rFonts w:cs="David" w:hint="eastAsia"/>
                <w:rtl/>
              </w:rPr>
            </w:rPrChange>
          </w:rPr>
          <w:delText>המ</w:delText>
        </w:r>
      </w:del>
      <w:del w:id="621" w:author="Shimon" w:date="2020-11-15T13:39:00Z">
        <w:r w:rsidRPr="00FD4C0D" w:rsidDel="00300B44">
          <w:rPr>
            <w:rFonts w:cs="David" w:hint="eastAsia"/>
            <w:b/>
            <w:bCs/>
            <w:rtl/>
            <w:rPrChange w:id="622" w:author="Shimon" w:date="2020-11-15T14:37:00Z">
              <w:rPr>
                <w:rFonts w:cs="David" w:hint="eastAsia"/>
                <w:rtl/>
              </w:rPr>
            </w:rPrChange>
          </w:rPr>
          <w:delText>דינה</w:delText>
        </w:r>
        <w:r w:rsidRPr="00FD4C0D" w:rsidDel="00300B44">
          <w:rPr>
            <w:rFonts w:cs="David"/>
            <w:b/>
            <w:bCs/>
            <w:rtl/>
            <w:rPrChange w:id="623" w:author="Shimon" w:date="2020-11-15T14:37:00Z">
              <w:rPr>
                <w:rFonts w:cs="David"/>
                <w:rtl/>
              </w:rPr>
            </w:rPrChange>
          </w:rPr>
          <w:delText xml:space="preserve">, </w:delText>
        </w:r>
      </w:del>
      <w:ins w:id="624" w:author="Shimon" w:date="2020-11-15T13:39:00Z">
        <w:r w:rsidR="00300B44" w:rsidRPr="00333707">
          <w:rPr>
            <w:rFonts w:cs="David" w:hint="eastAsia"/>
            <w:b/>
            <w:bCs/>
            <w:highlight w:val="yellow"/>
            <w:rtl/>
            <w:rPrChange w:id="625" w:author="Shimon" w:date="2020-11-16T09:52:00Z">
              <w:rPr>
                <w:rFonts w:cs="David" w:hint="eastAsia"/>
                <w:rtl/>
              </w:rPr>
            </w:rPrChange>
          </w:rPr>
          <w:t>ש</w:t>
        </w:r>
      </w:ins>
      <w:ins w:id="626" w:author="Shimon" w:date="2020-11-15T13:33:00Z">
        <w:r w:rsidR="00300B44" w:rsidRPr="00333707">
          <w:rPr>
            <w:rFonts w:cs="David" w:hint="eastAsia"/>
            <w:b/>
            <w:bCs/>
            <w:highlight w:val="yellow"/>
            <w:rtl/>
            <w:rPrChange w:id="627" w:author="Shimon" w:date="2020-11-16T09:52:00Z">
              <w:rPr>
                <w:rFonts w:cs="David" w:hint="eastAsia"/>
                <w:rtl/>
              </w:rPr>
            </w:rPrChange>
          </w:rPr>
          <w:t>לא</w:t>
        </w:r>
        <w:r w:rsidR="0070245F" w:rsidRPr="00333707">
          <w:rPr>
            <w:rFonts w:cs="David"/>
            <w:b/>
            <w:bCs/>
            <w:highlight w:val="yellow"/>
            <w:rtl/>
            <w:rPrChange w:id="628" w:author="Shimon" w:date="2020-11-16T09:52:00Z">
              <w:rPr>
                <w:rFonts w:cs="David"/>
                <w:rtl/>
              </w:rPr>
            </w:rPrChange>
          </w:rPr>
          <w:t xml:space="preserve"> לפנות לערעור בערכאות</w:t>
        </w:r>
      </w:ins>
      <w:ins w:id="629" w:author="Shimon" w:date="2020-11-15T13:39:00Z">
        <w:r w:rsidR="0070245F" w:rsidRPr="00333707">
          <w:rPr>
            <w:rFonts w:cs="David"/>
            <w:b/>
            <w:bCs/>
            <w:highlight w:val="yellow"/>
            <w:rtl/>
            <w:rPrChange w:id="630" w:author="Shimon" w:date="2020-11-16T09:52:00Z">
              <w:rPr>
                <w:rFonts w:cs="David"/>
                <w:rtl/>
              </w:rPr>
            </w:rPrChange>
          </w:rPr>
          <w:t xml:space="preserve"> </w:t>
        </w:r>
        <w:r w:rsidR="00FD4C0D" w:rsidRPr="00333707">
          <w:rPr>
            <w:rFonts w:cs="David" w:hint="eastAsia"/>
            <w:b/>
            <w:bCs/>
            <w:highlight w:val="yellow"/>
            <w:rtl/>
            <w:rPrChange w:id="631" w:author="Shimon" w:date="2020-11-16T09:52:00Z">
              <w:rPr>
                <w:rFonts w:cs="David" w:hint="eastAsia"/>
                <w:rtl/>
              </w:rPr>
            </w:rPrChange>
          </w:rPr>
          <w:t>לפני</w:t>
        </w:r>
        <w:r w:rsidR="00FD4C0D" w:rsidRPr="00333707">
          <w:rPr>
            <w:rFonts w:cs="David"/>
            <w:b/>
            <w:bCs/>
            <w:highlight w:val="yellow"/>
            <w:rtl/>
            <w:rPrChange w:id="632" w:author="Shimon" w:date="2020-11-16T09:52:00Z">
              <w:rPr>
                <w:rFonts w:cs="David"/>
                <w:rtl/>
              </w:rPr>
            </w:rPrChange>
          </w:rPr>
          <w:t xml:space="preserve"> </w:t>
        </w:r>
        <w:r w:rsidR="00FD4C0D" w:rsidRPr="00333707">
          <w:rPr>
            <w:rFonts w:cs="David" w:hint="eastAsia"/>
            <w:b/>
            <w:bCs/>
            <w:highlight w:val="yellow"/>
            <w:rtl/>
            <w:rPrChange w:id="633" w:author="Shimon" w:date="2020-11-16T09:52:00Z">
              <w:rPr>
                <w:rFonts w:cs="David" w:hint="eastAsia"/>
                <w:rtl/>
              </w:rPr>
            </w:rPrChange>
          </w:rPr>
          <w:t>השלמת</w:t>
        </w:r>
        <w:r w:rsidR="00FD4C0D" w:rsidRPr="00333707">
          <w:rPr>
            <w:rFonts w:cs="David"/>
            <w:b/>
            <w:bCs/>
            <w:highlight w:val="yellow"/>
            <w:rtl/>
            <w:rPrChange w:id="634" w:author="Shimon" w:date="2020-11-16T09:52:00Z">
              <w:rPr>
                <w:rFonts w:cs="David"/>
                <w:rtl/>
              </w:rPr>
            </w:rPrChange>
          </w:rPr>
          <w:t xml:space="preserve"> </w:t>
        </w:r>
        <w:r w:rsidR="00FD4C0D" w:rsidRPr="00333707">
          <w:rPr>
            <w:rFonts w:cs="David" w:hint="eastAsia"/>
            <w:b/>
            <w:bCs/>
            <w:highlight w:val="yellow"/>
            <w:rtl/>
            <w:rPrChange w:id="635" w:author="Shimon" w:date="2020-11-16T09:52:00Z">
              <w:rPr>
                <w:rFonts w:cs="David" w:hint="eastAsia"/>
                <w:rtl/>
              </w:rPr>
            </w:rPrChange>
          </w:rPr>
          <w:t>הברורים</w:t>
        </w:r>
        <w:r w:rsidR="00FD4C0D" w:rsidRPr="00333707">
          <w:rPr>
            <w:rFonts w:cs="David"/>
            <w:b/>
            <w:bCs/>
            <w:highlight w:val="yellow"/>
            <w:rtl/>
            <w:rPrChange w:id="636" w:author="Shimon" w:date="2020-11-16T09:52:00Z">
              <w:rPr>
                <w:rFonts w:cs="David"/>
                <w:rtl/>
              </w:rPr>
            </w:rPrChange>
          </w:rPr>
          <w:t xml:space="preserve"> </w:t>
        </w:r>
        <w:r w:rsidR="00FD4C0D" w:rsidRPr="00333707">
          <w:rPr>
            <w:rFonts w:cs="David" w:hint="eastAsia"/>
            <w:b/>
            <w:bCs/>
            <w:highlight w:val="yellow"/>
            <w:rtl/>
            <w:rPrChange w:id="637" w:author="Shimon" w:date="2020-11-16T09:52:00Z">
              <w:rPr>
                <w:rFonts w:cs="David" w:hint="eastAsia"/>
                <w:rtl/>
              </w:rPr>
            </w:rPrChange>
          </w:rPr>
          <w:t>מול</w:t>
        </w:r>
        <w:r w:rsidR="00FD4C0D" w:rsidRPr="00333707">
          <w:rPr>
            <w:rFonts w:cs="David"/>
            <w:b/>
            <w:bCs/>
            <w:highlight w:val="yellow"/>
            <w:rtl/>
            <w:rPrChange w:id="638" w:author="Shimon" w:date="2020-11-16T09:52:00Z">
              <w:rPr>
                <w:rFonts w:cs="David"/>
                <w:rtl/>
              </w:rPr>
            </w:rPrChange>
          </w:rPr>
          <w:t xml:space="preserve"> </w:t>
        </w:r>
        <w:r w:rsidR="00FD4C0D" w:rsidRPr="00333707">
          <w:rPr>
            <w:rFonts w:cs="David" w:hint="eastAsia"/>
            <w:b/>
            <w:bCs/>
            <w:highlight w:val="yellow"/>
            <w:rtl/>
            <w:rPrChange w:id="639" w:author="Shimon" w:date="2020-11-16T09:52:00Z">
              <w:rPr>
                <w:rFonts w:cs="David" w:hint="eastAsia"/>
                <w:rtl/>
              </w:rPr>
            </w:rPrChange>
          </w:rPr>
          <w:t>משיבה</w:t>
        </w:r>
        <w:r w:rsidR="00FD4C0D" w:rsidRPr="00333707">
          <w:rPr>
            <w:rFonts w:cs="David"/>
            <w:b/>
            <w:bCs/>
            <w:highlight w:val="yellow"/>
            <w:rtl/>
            <w:rPrChange w:id="640" w:author="Shimon" w:date="2020-11-16T09:52:00Z">
              <w:rPr>
                <w:rFonts w:cs="David"/>
                <w:rtl/>
              </w:rPr>
            </w:rPrChange>
          </w:rPr>
          <w:t xml:space="preserve"> 1</w:t>
        </w:r>
      </w:ins>
      <w:ins w:id="641" w:author="Shimon" w:date="2020-11-15T14:35:00Z">
        <w:r w:rsidR="00D46567" w:rsidRPr="00333707">
          <w:rPr>
            <w:rFonts w:cs="David"/>
            <w:highlight w:val="yellow"/>
            <w:rtl/>
            <w:rPrChange w:id="642" w:author="Shimon" w:date="2020-11-16T09:52:00Z">
              <w:rPr>
                <w:rFonts w:cs="David"/>
                <w:rtl/>
              </w:rPr>
            </w:rPrChange>
          </w:rPr>
          <w:t xml:space="preserve"> </w:t>
        </w:r>
        <w:r w:rsidR="00D46567" w:rsidRPr="00333707">
          <w:rPr>
            <w:rFonts w:cs="David" w:hint="eastAsia"/>
            <w:highlight w:val="yellow"/>
            <w:rtl/>
            <w:rPrChange w:id="643" w:author="Shimon" w:date="2020-11-16T09:52:00Z">
              <w:rPr>
                <w:rFonts w:cs="David" w:hint="eastAsia"/>
                <w:rtl/>
              </w:rPr>
            </w:rPrChange>
          </w:rPr>
          <w:t>וכ</w:t>
        </w:r>
      </w:ins>
      <w:ins w:id="644" w:author="Shimon" w:date="2020-11-15T19:28:00Z">
        <w:r w:rsidR="00D46567" w:rsidRPr="00333707">
          <w:rPr>
            <w:rFonts w:cs="David" w:hint="eastAsia"/>
            <w:highlight w:val="yellow"/>
            <w:rtl/>
            <w:rPrChange w:id="645" w:author="Shimon" w:date="2020-11-16T09:52:00Z">
              <w:rPr>
                <w:rFonts w:cs="David" w:hint="eastAsia"/>
                <w:rtl/>
              </w:rPr>
            </w:rPrChange>
          </w:rPr>
          <w:t>הבהירה</w:t>
        </w:r>
        <w:r w:rsidR="00D46567" w:rsidRPr="00333707">
          <w:rPr>
            <w:rFonts w:cs="David"/>
            <w:highlight w:val="yellow"/>
            <w:rtl/>
            <w:rPrChange w:id="646" w:author="Shimon" w:date="2020-11-16T09:52:00Z">
              <w:rPr>
                <w:rFonts w:cs="David"/>
                <w:rtl/>
              </w:rPr>
            </w:rPrChange>
          </w:rPr>
          <w:t xml:space="preserve"> כי</w:t>
        </w:r>
      </w:ins>
      <w:ins w:id="647" w:author="Shimon" w:date="2020-11-15T14:35:00Z">
        <w:r w:rsidR="00FD4C0D" w:rsidRPr="00333707">
          <w:rPr>
            <w:rFonts w:cs="David"/>
            <w:highlight w:val="yellow"/>
            <w:rtl/>
            <w:rPrChange w:id="648" w:author="Shimon" w:date="2020-11-16T09:52:00Z">
              <w:rPr>
                <w:rFonts w:cs="David"/>
                <w:rtl/>
              </w:rPr>
            </w:rPrChange>
          </w:rPr>
          <w:t xml:space="preserve"> </w:t>
        </w:r>
      </w:ins>
      <w:ins w:id="649" w:author="Shimon" w:date="2020-11-15T14:38:00Z">
        <w:r w:rsidR="00FD4C0D" w:rsidRPr="00333707">
          <w:rPr>
            <w:rFonts w:cs="David" w:hint="eastAsia"/>
            <w:highlight w:val="yellow"/>
            <w:rtl/>
            <w:rPrChange w:id="650" w:author="Shimon" w:date="2020-11-16T09:52:00Z">
              <w:rPr>
                <w:rFonts w:cs="David" w:hint="eastAsia"/>
                <w:rtl/>
              </w:rPr>
            </w:rPrChange>
          </w:rPr>
          <w:t>הפיסקא</w:t>
        </w:r>
      </w:ins>
      <w:ins w:id="651" w:author="Shimon" w:date="2020-11-15T14:35:00Z">
        <w:r w:rsidR="00FD4C0D" w:rsidRPr="00333707">
          <w:rPr>
            <w:rFonts w:cs="David"/>
            <w:highlight w:val="yellow"/>
            <w:rtl/>
            <w:rPrChange w:id="652" w:author="Shimon" w:date="2020-11-16T09:52:00Z">
              <w:rPr>
                <w:rFonts w:cs="David"/>
                <w:rtl/>
              </w:rPr>
            </w:rPrChange>
          </w:rPr>
          <w:t xml:space="preserve"> </w:t>
        </w:r>
      </w:ins>
      <w:ins w:id="653" w:author="Shimon" w:date="2020-11-15T14:36:00Z">
        <w:r w:rsidR="00FD4C0D" w:rsidRPr="00333707">
          <w:rPr>
            <w:rFonts w:cs="David" w:hint="eastAsia"/>
            <w:highlight w:val="yellow"/>
            <w:rtl/>
            <w:rPrChange w:id="654" w:author="Shimon" w:date="2020-11-16T09:52:00Z">
              <w:rPr>
                <w:rFonts w:cs="David" w:hint="eastAsia"/>
                <w:rtl/>
              </w:rPr>
            </w:rPrChange>
          </w:rPr>
          <w:t>במסמך</w:t>
        </w:r>
        <w:r w:rsidR="00FD4C0D" w:rsidRPr="00333707">
          <w:rPr>
            <w:rFonts w:cs="David"/>
            <w:highlight w:val="yellow"/>
            <w:rtl/>
            <w:rPrChange w:id="655" w:author="Shimon" w:date="2020-11-16T09:52:00Z">
              <w:rPr>
                <w:rFonts w:cs="David"/>
                <w:rtl/>
              </w:rPr>
            </w:rPrChange>
          </w:rPr>
          <w:t xml:space="preserve"> אישור </w:t>
        </w:r>
        <w:r w:rsidR="00FD4C0D" w:rsidRPr="00333707">
          <w:rPr>
            <w:rFonts w:cs="David" w:hint="eastAsia"/>
            <w:highlight w:val="yellow"/>
            <w:rtl/>
            <w:rPrChange w:id="656" w:author="Shimon" w:date="2020-11-16T09:52:00Z">
              <w:rPr>
                <w:rFonts w:cs="David" w:hint="eastAsia"/>
                <w:rtl/>
              </w:rPr>
            </w:rPrChange>
          </w:rPr>
          <w:t>הגימלא</w:t>
        </w:r>
        <w:r w:rsidR="00FD4C0D" w:rsidRPr="00333707">
          <w:rPr>
            <w:rFonts w:cs="David"/>
            <w:highlight w:val="yellow"/>
            <w:rtl/>
            <w:rPrChange w:id="657" w:author="Shimon" w:date="2020-11-16T09:52:00Z">
              <w:rPr>
                <w:rFonts w:cs="David"/>
                <w:rtl/>
              </w:rPr>
            </w:rPrChange>
          </w:rPr>
          <w:t xml:space="preserve"> </w:t>
        </w:r>
      </w:ins>
      <w:ins w:id="658" w:author="Shimon" w:date="2020-11-15T14:35:00Z">
        <w:r w:rsidR="00FD4C0D" w:rsidRPr="00333707">
          <w:rPr>
            <w:rFonts w:cs="David" w:hint="eastAsia"/>
            <w:highlight w:val="yellow"/>
            <w:rtl/>
            <w:rPrChange w:id="659" w:author="Shimon" w:date="2020-11-16T09:52:00Z">
              <w:rPr>
                <w:rFonts w:cs="David" w:hint="eastAsia"/>
                <w:rtl/>
              </w:rPr>
            </w:rPrChange>
          </w:rPr>
          <w:t>המגבילה</w:t>
        </w:r>
        <w:r w:rsidR="00FD4C0D" w:rsidRPr="00333707">
          <w:rPr>
            <w:rFonts w:cs="David"/>
            <w:highlight w:val="yellow"/>
            <w:rtl/>
            <w:rPrChange w:id="660" w:author="Shimon" w:date="2020-11-16T09:52:00Z">
              <w:rPr>
                <w:rFonts w:cs="David"/>
                <w:rtl/>
              </w:rPr>
            </w:rPrChange>
          </w:rPr>
          <w:t xml:space="preserve"> את </w:t>
        </w:r>
        <w:r w:rsidR="00FD4C0D" w:rsidRPr="00333707">
          <w:rPr>
            <w:rFonts w:cs="David" w:hint="eastAsia"/>
            <w:highlight w:val="yellow"/>
            <w:rtl/>
            <w:rPrChange w:id="661" w:author="Shimon" w:date="2020-11-16T09:52:00Z">
              <w:rPr>
                <w:rFonts w:cs="David" w:hint="eastAsia"/>
                <w:rtl/>
              </w:rPr>
            </w:rPrChange>
          </w:rPr>
          <w:t>העירעור</w:t>
        </w:r>
        <w:r w:rsidR="00FD4C0D" w:rsidRPr="00333707">
          <w:rPr>
            <w:rFonts w:cs="David"/>
            <w:highlight w:val="yellow"/>
            <w:rtl/>
            <w:rPrChange w:id="662" w:author="Shimon" w:date="2020-11-16T09:52:00Z">
              <w:rPr>
                <w:rFonts w:cs="David"/>
                <w:rtl/>
              </w:rPr>
            </w:rPrChange>
          </w:rPr>
          <w:t xml:space="preserve"> ל-60 יום</w:t>
        </w:r>
      </w:ins>
      <w:ins w:id="663" w:author="Shimon" w:date="2020-11-15T14:37:00Z">
        <w:r w:rsidR="00FD4C0D" w:rsidRPr="00333707">
          <w:rPr>
            <w:rFonts w:cs="David"/>
            <w:highlight w:val="yellow"/>
            <w:rtl/>
            <w:rPrChange w:id="664" w:author="Shimon" w:date="2020-11-16T09:52:00Z">
              <w:rPr>
                <w:rFonts w:cs="David"/>
                <w:rtl/>
              </w:rPr>
            </w:rPrChange>
          </w:rPr>
          <w:t xml:space="preserve"> </w:t>
        </w:r>
      </w:ins>
      <w:ins w:id="665" w:author="Shimon" w:date="2020-11-16T09:54:00Z">
        <w:r w:rsidR="00333707" w:rsidRPr="00CA1F52">
          <w:rPr>
            <w:rFonts w:cs="David" w:hint="cs"/>
            <w:highlight w:val="yellow"/>
            <w:rtl/>
          </w:rPr>
          <w:t>אינה רלוונטית</w:t>
        </w:r>
        <w:r w:rsidR="00333707" w:rsidRPr="00333707">
          <w:rPr>
            <w:rFonts w:cs="David"/>
            <w:highlight w:val="yellow"/>
            <w:rtl/>
          </w:rPr>
          <w:t xml:space="preserve"> </w:t>
        </w:r>
        <w:r w:rsidR="00333707">
          <w:rPr>
            <w:rFonts w:cs="David" w:hint="cs"/>
            <w:highlight w:val="yellow"/>
            <w:rtl/>
          </w:rPr>
          <w:t xml:space="preserve">כי </w:t>
        </w:r>
      </w:ins>
      <w:ins w:id="666" w:author="Shimon" w:date="2020-11-15T14:37:00Z">
        <w:r w:rsidR="00FD4C0D" w:rsidRPr="00333707">
          <w:rPr>
            <w:rFonts w:cs="David" w:hint="eastAsia"/>
            <w:highlight w:val="yellow"/>
            <w:rtl/>
            <w:rPrChange w:id="667" w:author="Shimon" w:date="2020-11-16T09:52:00Z">
              <w:rPr>
                <w:rFonts w:cs="David" w:hint="eastAsia"/>
                <w:rtl/>
              </w:rPr>
            </w:rPrChange>
          </w:rPr>
          <w:t>היא</w:t>
        </w:r>
        <w:r w:rsidR="00FD4C0D" w:rsidRPr="00333707">
          <w:rPr>
            <w:rFonts w:cs="David"/>
            <w:highlight w:val="yellow"/>
            <w:rtl/>
            <w:rPrChange w:id="668" w:author="Shimon" w:date="2020-11-16T09:52:00Z">
              <w:rPr>
                <w:rFonts w:cs="David"/>
                <w:rtl/>
              </w:rPr>
            </w:rPrChange>
          </w:rPr>
          <w:t xml:space="preserve"> </w:t>
        </w:r>
        <w:r w:rsidR="00FD4C0D" w:rsidRPr="00333707">
          <w:rPr>
            <w:rFonts w:cs="David" w:hint="eastAsia"/>
            <w:highlight w:val="yellow"/>
            <w:rtl/>
            <w:rPrChange w:id="669" w:author="Shimon" w:date="2020-11-16T09:52:00Z">
              <w:rPr>
                <w:rFonts w:cs="David" w:hint="eastAsia"/>
                <w:rtl/>
              </w:rPr>
            </w:rPrChange>
          </w:rPr>
          <w:t>פיסקא</w:t>
        </w:r>
        <w:r w:rsidR="00FD4C0D" w:rsidRPr="00333707">
          <w:rPr>
            <w:rFonts w:cs="David"/>
            <w:highlight w:val="yellow"/>
            <w:rtl/>
            <w:rPrChange w:id="670" w:author="Shimon" w:date="2020-11-16T09:52:00Z">
              <w:rPr>
                <w:rFonts w:cs="David"/>
                <w:rtl/>
              </w:rPr>
            </w:rPrChange>
          </w:rPr>
          <w:t xml:space="preserve"> סטנדרטית</w:t>
        </w:r>
      </w:ins>
      <w:ins w:id="671" w:author="Shimon" w:date="2020-11-16T09:53:00Z">
        <w:r w:rsidR="00333707">
          <w:rPr>
            <w:rFonts w:cs="David" w:hint="cs"/>
            <w:highlight w:val="yellow"/>
            <w:rtl/>
          </w:rPr>
          <w:t xml:space="preserve"> הנכללת </w:t>
        </w:r>
      </w:ins>
      <w:ins w:id="672" w:author="Shimon" w:date="2020-11-16T09:55:00Z">
        <w:r w:rsidR="00333707">
          <w:rPr>
            <w:rFonts w:cs="David" w:hint="cs"/>
            <w:highlight w:val="yellow"/>
            <w:rtl/>
          </w:rPr>
          <w:t>בנו</w:t>
        </w:r>
      </w:ins>
      <w:ins w:id="673" w:author="Shimon" w:date="2020-11-15T14:37:00Z">
        <w:r w:rsidR="00FD4C0D" w:rsidRPr="00333707">
          <w:rPr>
            <w:rFonts w:cs="David" w:hint="eastAsia"/>
            <w:highlight w:val="yellow"/>
            <w:rtl/>
            <w:rPrChange w:id="674" w:author="Shimon" w:date="2020-11-16T09:52:00Z">
              <w:rPr>
                <w:rFonts w:cs="David" w:hint="eastAsia"/>
                <w:rtl/>
              </w:rPr>
            </w:rPrChange>
          </w:rPr>
          <w:t>סח</w:t>
        </w:r>
        <w:r w:rsidR="00FD4C0D" w:rsidRPr="00333707">
          <w:rPr>
            <w:rFonts w:cs="David"/>
            <w:highlight w:val="yellow"/>
            <w:rtl/>
            <w:rPrChange w:id="675" w:author="Shimon" w:date="2020-11-16T09:52:00Z">
              <w:rPr>
                <w:rFonts w:cs="David"/>
                <w:rtl/>
              </w:rPr>
            </w:rPrChange>
          </w:rPr>
          <w:t xml:space="preserve"> </w:t>
        </w:r>
        <w:r w:rsidR="00FD4C0D" w:rsidRPr="00333707">
          <w:rPr>
            <w:rFonts w:cs="David" w:hint="eastAsia"/>
            <w:highlight w:val="yellow"/>
            <w:rtl/>
            <w:rPrChange w:id="676" w:author="Shimon" w:date="2020-11-16T09:52:00Z">
              <w:rPr>
                <w:rFonts w:cs="David" w:hint="eastAsia"/>
                <w:rtl/>
              </w:rPr>
            </w:rPrChange>
          </w:rPr>
          <w:t>ה</w:t>
        </w:r>
      </w:ins>
      <w:ins w:id="677" w:author="Shimon" w:date="2020-11-16T09:55:00Z">
        <w:r w:rsidR="00333707">
          <w:rPr>
            <w:rFonts w:cs="David" w:hint="cs"/>
            <w:highlight w:val="yellow"/>
            <w:rtl/>
          </w:rPr>
          <w:t xml:space="preserve">שגרתי של </w:t>
        </w:r>
      </w:ins>
      <w:ins w:id="678" w:author="Shimon" w:date="2020-11-15T14:37:00Z">
        <w:r w:rsidR="00FD4C0D" w:rsidRPr="00333707">
          <w:rPr>
            <w:rFonts w:cs="David" w:hint="eastAsia"/>
            <w:highlight w:val="yellow"/>
            <w:rtl/>
            <w:rPrChange w:id="679" w:author="Shimon" w:date="2020-11-16T09:52:00Z">
              <w:rPr>
                <w:rFonts w:cs="David" w:hint="eastAsia"/>
                <w:rtl/>
              </w:rPr>
            </w:rPrChange>
          </w:rPr>
          <w:t>אישור</w:t>
        </w:r>
      </w:ins>
      <w:ins w:id="680" w:author="Shimon" w:date="2020-11-16T09:55:00Z">
        <w:r w:rsidR="00333707">
          <w:rPr>
            <w:rFonts w:cs="David" w:hint="cs"/>
            <w:highlight w:val="yellow"/>
            <w:rtl/>
          </w:rPr>
          <w:t>י גימלה</w:t>
        </w:r>
      </w:ins>
      <w:ins w:id="681" w:author="Shimon" w:date="2020-11-15T14:41:00Z">
        <w:r w:rsidR="004824C7" w:rsidRPr="00333707">
          <w:rPr>
            <w:rFonts w:cs="David"/>
            <w:highlight w:val="yellow"/>
            <w:rtl/>
            <w:rPrChange w:id="682" w:author="Shimon" w:date="2020-11-16T09:52:00Z">
              <w:rPr>
                <w:rFonts w:cs="David"/>
                <w:rtl/>
              </w:rPr>
            </w:rPrChange>
          </w:rPr>
          <w:t>,</w:t>
        </w:r>
      </w:ins>
      <w:ins w:id="683" w:author="Shimon" w:date="2020-11-15T14:38:00Z">
        <w:r w:rsidR="00FD4C0D">
          <w:rPr>
            <w:rFonts w:cs="David" w:hint="cs"/>
            <w:rtl/>
          </w:rPr>
          <w:t>.</w:t>
        </w:r>
      </w:ins>
      <w:ins w:id="684" w:author="Shimon" w:date="2020-11-15T14:37:00Z">
        <w:r w:rsidR="00FD4C0D">
          <w:rPr>
            <w:rFonts w:cs="David" w:hint="cs"/>
            <w:rtl/>
          </w:rPr>
          <w:t xml:space="preserve"> </w:t>
        </w:r>
      </w:ins>
      <w:del w:id="685" w:author="Shimon" w:date="2020-11-15T13:40:00Z">
        <w:r w:rsidDel="0070245F">
          <w:rPr>
            <w:rFonts w:cs="David" w:hint="cs"/>
            <w:rtl/>
          </w:rPr>
          <w:delText>כאשר הוסבר לו שהוא אינו כפוף למועד הגשת ערעור על פי חוק הגמלאות. ה</w:delText>
        </w:r>
      </w:del>
      <w:ins w:id="686" w:author="Shimon" w:date="2020-11-15T13:40:00Z">
        <w:r w:rsidR="0070245F">
          <w:rPr>
            <w:rFonts w:cs="David" w:hint="cs"/>
            <w:rtl/>
          </w:rPr>
          <w:t xml:space="preserve"> </w:t>
        </w:r>
      </w:ins>
      <w:ins w:id="687" w:author="Shimon" w:date="2020-11-16T09:23:00Z">
        <w:r w:rsidR="00661397" w:rsidRPr="00333707">
          <w:rPr>
            <w:rFonts w:cs="David" w:hint="eastAsia"/>
            <w:color w:val="2E74B5" w:themeColor="accent1" w:themeShade="BF"/>
            <w:highlight w:val="green"/>
            <w:rtl/>
            <w:rPrChange w:id="688" w:author="Shimon" w:date="2020-11-16T09:56:00Z">
              <w:rPr>
                <w:rFonts w:cs="David" w:hint="eastAsia"/>
                <w:rtl/>
              </w:rPr>
            </w:rPrChange>
          </w:rPr>
          <w:t>האם</w:t>
        </w:r>
      </w:ins>
      <w:ins w:id="689" w:author="Shimon" w:date="2020-11-16T09:57:00Z">
        <w:r w:rsidR="003304BC">
          <w:rPr>
            <w:rFonts w:cs="David" w:hint="cs"/>
            <w:color w:val="2E74B5" w:themeColor="accent1" w:themeShade="BF"/>
            <w:highlight w:val="green"/>
            <w:rtl/>
          </w:rPr>
          <w:t xml:space="preserve"> יהיה נכון לאמר</w:t>
        </w:r>
      </w:ins>
      <w:ins w:id="690" w:author="Shimon" w:date="2020-11-16T09:23:00Z">
        <w:r w:rsidR="00661397" w:rsidRPr="00333707">
          <w:rPr>
            <w:rFonts w:cs="David"/>
            <w:color w:val="2E74B5" w:themeColor="accent1" w:themeShade="BF"/>
            <w:highlight w:val="green"/>
            <w:rtl/>
            <w:rPrChange w:id="691" w:author="Shimon" w:date="2020-11-16T09:56:00Z">
              <w:rPr>
                <w:rFonts w:cs="David"/>
                <w:rtl/>
              </w:rPr>
            </w:rPrChange>
          </w:rPr>
          <w:t xml:space="preserve"> שהנחי</w:t>
        </w:r>
      </w:ins>
      <w:ins w:id="692" w:author="Shimon" w:date="2020-11-16T09:25:00Z">
        <w:r w:rsidR="00661397" w:rsidRPr="00333707">
          <w:rPr>
            <w:rFonts w:cs="David" w:hint="eastAsia"/>
            <w:color w:val="2E74B5" w:themeColor="accent1" w:themeShade="BF"/>
            <w:highlight w:val="green"/>
            <w:rtl/>
            <w:rPrChange w:id="693" w:author="Shimon" w:date="2020-11-16T09:56:00Z">
              <w:rPr>
                <w:rFonts w:cs="David" w:hint="eastAsia"/>
                <w:color w:val="2E74B5" w:themeColor="accent1" w:themeShade="BF"/>
                <w:rtl/>
              </w:rPr>
            </w:rPrChange>
          </w:rPr>
          <w:t>ת</w:t>
        </w:r>
        <w:r w:rsidR="00661397" w:rsidRPr="00333707">
          <w:rPr>
            <w:rFonts w:cs="David"/>
            <w:color w:val="2E74B5" w:themeColor="accent1" w:themeShade="BF"/>
            <w:highlight w:val="green"/>
            <w:rtl/>
            <w:rPrChange w:id="694" w:author="Shimon" w:date="2020-11-16T09:56:00Z">
              <w:rPr>
                <w:rFonts w:cs="David"/>
                <w:color w:val="2E74B5" w:themeColor="accent1" w:themeShade="BF"/>
                <w:rtl/>
              </w:rPr>
            </w:rPrChange>
          </w:rPr>
          <w:t xml:space="preserve"> הממונה </w:t>
        </w:r>
      </w:ins>
      <w:ins w:id="695" w:author="Shimon" w:date="2020-11-16T09:23:00Z">
        <w:r w:rsidR="00661397" w:rsidRPr="00333707">
          <w:rPr>
            <w:rFonts w:cs="David"/>
            <w:color w:val="2E74B5" w:themeColor="accent1" w:themeShade="BF"/>
            <w:highlight w:val="green"/>
            <w:rtl/>
            <w:rPrChange w:id="696" w:author="Shimon" w:date="2020-11-16T09:56:00Z">
              <w:rPr>
                <w:rFonts w:cs="David"/>
                <w:rtl/>
              </w:rPr>
            </w:rPrChange>
          </w:rPr>
          <w:t xml:space="preserve"> תואמת למעשה לאופציה המתוארת בסעיף 44 לחוק </w:t>
        </w:r>
        <w:r w:rsidR="00661397" w:rsidRPr="00333707">
          <w:rPr>
            <w:rFonts w:cs="David" w:hint="eastAsia"/>
            <w:color w:val="2E74B5" w:themeColor="accent1" w:themeShade="BF"/>
            <w:highlight w:val="green"/>
            <w:rtl/>
            <w:rPrChange w:id="697" w:author="Shimon" w:date="2020-11-16T09:56:00Z">
              <w:rPr>
                <w:rFonts w:cs="David" w:hint="eastAsia"/>
                <w:rtl/>
              </w:rPr>
            </w:rPrChange>
          </w:rPr>
          <w:t>הגימלאות</w:t>
        </w:r>
      </w:ins>
      <w:ins w:id="698" w:author="Shimon" w:date="2020-11-16T09:24:00Z">
        <w:r w:rsidR="00661397" w:rsidRPr="00333707">
          <w:rPr>
            <w:rFonts w:cs="David"/>
            <w:color w:val="2E74B5" w:themeColor="accent1" w:themeShade="BF"/>
            <w:highlight w:val="green"/>
            <w:rtl/>
            <w:rPrChange w:id="699" w:author="Shimon" w:date="2020-11-16T09:56:00Z">
              <w:rPr>
                <w:rFonts w:cs="David"/>
                <w:rtl/>
              </w:rPr>
            </w:rPrChange>
          </w:rPr>
          <w:t>?</w:t>
        </w:r>
      </w:ins>
    </w:p>
    <w:p w:rsidR="006C1AAF" w:rsidRDefault="0070245F">
      <w:pPr>
        <w:numPr>
          <w:ilvl w:val="0"/>
          <w:numId w:val="1"/>
        </w:numPr>
        <w:tabs>
          <w:tab w:val="left" w:pos="566"/>
        </w:tabs>
        <w:spacing w:after="240" w:line="360" w:lineRule="auto"/>
        <w:ind w:left="566" w:hanging="540"/>
        <w:jc w:val="both"/>
        <w:rPr>
          <w:rFonts w:cs="David"/>
        </w:rPr>
        <w:pPrChange w:id="700" w:author="Shimon" w:date="2020-11-16T09:59:00Z">
          <w:pPr>
            <w:numPr>
              <w:numId w:val="1"/>
            </w:numPr>
            <w:tabs>
              <w:tab w:val="left" w:pos="566"/>
              <w:tab w:val="num" w:pos="630"/>
            </w:tabs>
            <w:spacing w:after="240" w:line="360" w:lineRule="auto"/>
            <w:ind w:left="566" w:hanging="540"/>
            <w:jc w:val="both"/>
          </w:pPr>
        </w:pPrChange>
      </w:pPr>
      <w:ins w:id="701" w:author="Shimon" w:date="2020-11-15T13:40:00Z">
        <w:r>
          <w:rPr>
            <w:rFonts w:cs="David" w:hint="cs"/>
            <w:rtl/>
          </w:rPr>
          <w:t>ה</w:t>
        </w:r>
      </w:ins>
      <w:r w:rsidR="00BD1F60">
        <w:rPr>
          <w:rFonts w:cs="David" w:hint="cs"/>
          <w:rtl/>
        </w:rPr>
        <w:t>מערער פע</w:t>
      </w:r>
      <w:del w:id="702" w:author="Shimon" w:date="2020-11-16T09:58:00Z">
        <w:r w:rsidR="00BD1F60" w:rsidDel="003304BC">
          <w:rPr>
            <w:rFonts w:cs="David" w:hint="cs"/>
            <w:rtl/>
          </w:rPr>
          <w:delText xml:space="preserve">ל </w:delText>
        </w:r>
      </w:del>
      <w:r w:rsidR="00BD1F60">
        <w:rPr>
          <w:rFonts w:cs="David" w:hint="cs"/>
          <w:rtl/>
        </w:rPr>
        <w:t xml:space="preserve">בהתאם </w:t>
      </w:r>
      <w:ins w:id="703" w:author="Shimon" w:date="2020-11-15T13:40:00Z">
        <w:r w:rsidRPr="003304BC">
          <w:rPr>
            <w:rFonts w:cs="David" w:hint="eastAsia"/>
            <w:highlight w:val="yellow"/>
            <w:rtl/>
            <w:rPrChange w:id="704" w:author="Shimon" w:date="2020-11-16T09:59:00Z">
              <w:rPr>
                <w:rFonts w:cs="David" w:hint="eastAsia"/>
                <w:rtl/>
              </w:rPr>
            </w:rPrChange>
          </w:rPr>
          <w:t>להנחיות</w:t>
        </w:r>
        <w:r w:rsidRPr="003304BC">
          <w:rPr>
            <w:rFonts w:cs="David"/>
            <w:highlight w:val="yellow"/>
            <w:rtl/>
            <w:rPrChange w:id="705" w:author="Shimon" w:date="2020-11-16T09:59:00Z">
              <w:rPr>
                <w:rFonts w:cs="David"/>
                <w:rtl/>
              </w:rPr>
            </w:rPrChange>
          </w:rPr>
          <w:t xml:space="preserve"> שקיבל </w:t>
        </w:r>
      </w:ins>
      <w:ins w:id="706" w:author="Shimon" w:date="2020-11-15T13:41:00Z">
        <w:r w:rsidRPr="003304BC">
          <w:rPr>
            <w:rFonts w:cs="David" w:hint="eastAsia"/>
            <w:highlight w:val="yellow"/>
            <w:rtl/>
            <w:rPrChange w:id="707" w:author="Shimon" w:date="2020-11-16T09:59:00Z">
              <w:rPr>
                <w:rFonts w:cs="David" w:hint="eastAsia"/>
                <w:rtl/>
              </w:rPr>
            </w:rPrChange>
          </w:rPr>
          <w:t>ממשיב</w:t>
        </w:r>
        <w:r w:rsidRPr="003304BC">
          <w:rPr>
            <w:rFonts w:cs="David"/>
            <w:highlight w:val="yellow"/>
            <w:rtl/>
            <w:rPrChange w:id="708" w:author="Shimon" w:date="2020-11-16T09:59:00Z">
              <w:rPr>
                <w:rFonts w:cs="David"/>
                <w:rtl/>
              </w:rPr>
            </w:rPrChange>
          </w:rPr>
          <w:t xml:space="preserve"> 3 </w:t>
        </w:r>
      </w:ins>
      <w:ins w:id="709" w:author="Shimon" w:date="2020-11-16T09:58:00Z">
        <w:r w:rsidR="003304BC" w:rsidRPr="003304BC">
          <w:rPr>
            <w:rFonts w:cs="David" w:hint="eastAsia"/>
            <w:highlight w:val="yellow"/>
            <w:rtl/>
            <w:rPrChange w:id="710" w:author="Shimon" w:date="2020-11-16T09:59:00Z">
              <w:rPr>
                <w:rFonts w:cs="David" w:hint="eastAsia"/>
                <w:rtl/>
              </w:rPr>
            </w:rPrChange>
          </w:rPr>
          <w:t>ופנה</w:t>
        </w:r>
        <w:r w:rsidR="003304BC" w:rsidRPr="003304BC">
          <w:rPr>
            <w:rFonts w:cs="David"/>
            <w:highlight w:val="yellow"/>
            <w:rtl/>
            <w:rPrChange w:id="711" w:author="Shimon" w:date="2020-11-16T09:59:00Z">
              <w:rPr>
                <w:rFonts w:cs="David"/>
                <w:rtl/>
              </w:rPr>
            </w:rPrChange>
          </w:rPr>
          <w:t xml:space="preserve"> מידית לנציבות שרות המדינה. </w:t>
        </w:r>
      </w:ins>
      <w:ins w:id="712" w:author="Shimon" w:date="2020-11-16T09:59:00Z">
        <w:r w:rsidR="003304BC" w:rsidRPr="003304BC">
          <w:rPr>
            <w:rFonts w:cs="David" w:hint="eastAsia"/>
            <w:highlight w:val="yellow"/>
            <w:rtl/>
            <w:rPrChange w:id="713" w:author="Shimon" w:date="2020-11-16T09:59:00Z">
              <w:rPr>
                <w:rFonts w:cs="David" w:hint="eastAsia"/>
                <w:rtl/>
              </w:rPr>
            </w:rPrChange>
          </w:rPr>
          <w:t>לאחר</w:t>
        </w:r>
        <w:r w:rsidR="003304BC" w:rsidRPr="003304BC">
          <w:rPr>
            <w:rFonts w:cs="David"/>
            <w:highlight w:val="yellow"/>
            <w:rtl/>
            <w:rPrChange w:id="714" w:author="Shimon" w:date="2020-11-16T09:59:00Z">
              <w:rPr>
                <w:rFonts w:cs="David"/>
                <w:rtl/>
              </w:rPr>
            </w:rPrChange>
          </w:rPr>
          <w:t xml:space="preserve"> פניות אחדות </w:t>
        </w:r>
      </w:ins>
      <w:ins w:id="715" w:author="Shimon" w:date="2020-11-15T13:41:00Z">
        <w:r w:rsidRPr="003304BC">
          <w:rPr>
            <w:rFonts w:cs="David" w:hint="eastAsia"/>
            <w:highlight w:val="yellow"/>
            <w:rtl/>
            <w:rPrChange w:id="716" w:author="Shimon" w:date="2020-11-16T09:59:00Z">
              <w:rPr>
                <w:rFonts w:cs="David" w:hint="eastAsia"/>
                <w:rtl/>
              </w:rPr>
            </w:rPrChange>
          </w:rPr>
          <w:t>משיב</w:t>
        </w:r>
        <w:r w:rsidRPr="003304BC">
          <w:rPr>
            <w:rFonts w:cs="David"/>
            <w:highlight w:val="yellow"/>
            <w:rtl/>
            <w:rPrChange w:id="717" w:author="Shimon" w:date="2020-11-16T09:59:00Z">
              <w:rPr>
                <w:rFonts w:cs="David"/>
                <w:rtl/>
              </w:rPr>
            </w:rPrChange>
          </w:rPr>
          <w:t xml:space="preserve"> 1</w:t>
        </w:r>
      </w:ins>
      <w:ins w:id="718" w:author="Shimon" w:date="2020-11-15T13:42:00Z">
        <w:r w:rsidRPr="003304BC">
          <w:rPr>
            <w:rFonts w:cs="David"/>
            <w:highlight w:val="yellow"/>
            <w:rtl/>
            <w:rPrChange w:id="719" w:author="Shimon" w:date="2020-11-16T09:59:00Z">
              <w:rPr>
                <w:rFonts w:cs="David"/>
                <w:rtl/>
              </w:rPr>
            </w:rPrChange>
          </w:rPr>
          <w:t xml:space="preserve"> הודיע למערער שהנושא ייבדק על ידם וכי על המערער </w:t>
        </w:r>
      </w:ins>
      <w:ins w:id="720" w:author="Shimon" w:date="2020-11-15T13:43:00Z">
        <w:r w:rsidRPr="003304BC">
          <w:rPr>
            <w:rFonts w:cs="David"/>
            <w:highlight w:val="yellow"/>
            <w:rtl/>
            <w:rPrChange w:id="721" w:author="Shimon" w:date="2020-11-16T09:59:00Z">
              <w:rPr>
                <w:rFonts w:cs="David"/>
                <w:rtl/>
              </w:rPr>
            </w:rPrChange>
          </w:rPr>
          <w:t>"להמתין"</w:t>
        </w:r>
      </w:ins>
      <w:ins w:id="722" w:author="Shimon" w:date="2020-11-15T13:48:00Z">
        <w:r w:rsidRPr="003304BC">
          <w:rPr>
            <w:rFonts w:cs="David"/>
            <w:highlight w:val="yellow"/>
            <w:rtl/>
            <w:rPrChange w:id="723" w:author="Shimon" w:date="2020-11-16T09:59:00Z">
              <w:rPr>
                <w:rFonts w:cs="David"/>
                <w:rtl/>
              </w:rPr>
            </w:rPrChange>
          </w:rPr>
          <w:t xml:space="preserve"> לתוצאות הבדיקות שלהם. </w:t>
        </w:r>
      </w:ins>
      <w:del w:id="724" w:author="Shimon" w:date="2020-11-15T13:49:00Z">
        <w:r w:rsidR="00BD1F60" w:rsidRPr="003304BC" w:rsidDel="0070245F">
          <w:rPr>
            <w:rFonts w:cs="David" w:hint="eastAsia"/>
            <w:rtl/>
          </w:rPr>
          <w:delText>כאשר</w:delText>
        </w:r>
      </w:del>
      <w:ins w:id="725" w:author="Shimon" w:date="2020-11-15T13:49:00Z">
        <w:r w:rsidRPr="003304BC">
          <w:rPr>
            <w:rFonts w:cs="David" w:hint="eastAsia"/>
            <w:highlight w:val="yellow"/>
            <w:rtl/>
            <w:rPrChange w:id="726" w:author="Shimon" w:date="2020-11-16T09:59:00Z">
              <w:rPr>
                <w:rFonts w:cs="David" w:hint="eastAsia"/>
                <w:rtl/>
              </w:rPr>
            </w:rPrChange>
          </w:rPr>
          <w:t>בפועל</w:t>
        </w:r>
        <w:r>
          <w:rPr>
            <w:rFonts w:cs="David" w:hint="cs"/>
            <w:rtl/>
          </w:rPr>
          <w:t xml:space="preserve"> </w:t>
        </w:r>
      </w:ins>
      <w:del w:id="727" w:author="Shimon" w:date="2020-11-15T13:49:00Z">
        <w:r w:rsidR="00BD1F60" w:rsidDel="0070245F">
          <w:rPr>
            <w:rFonts w:cs="David" w:hint="cs"/>
            <w:rtl/>
          </w:rPr>
          <w:delText xml:space="preserve"> </w:delText>
        </w:r>
      </w:del>
      <w:r w:rsidR="00BD1F60">
        <w:rPr>
          <w:rFonts w:cs="David" w:hint="cs"/>
          <w:rtl/>
        </w:rPr>
        <w:t xml:space="preserve">המדינה </w:t>
      </w:r>
      <w:r w:rsidR="008C7FC6">
        <w:rPr>
          <w:rFonts w:cs="David" w:hint="cs"/>
          <w:rtl/>
        </w:rPr>
        <w:t xml:space="preserve">נקטה סחבת ממושכת </w:t>
      </w:r>
      <w:r w:rsidR="008C7FC6">
        <w:rPr>
          <w:rFonts w:cs="David"/>
          <w:rtl/>
        </w:rPr>
        <w:t>–</w:t>
      </w:r>
      <w:r w:rsidR="008C7FC6">
        <w:rPr>
          <w:rFonts w:cs="David" w:hint="cs"/>
          <w:rtl/>
        </w:rPr>
        <w:t xml:space="preserve"> כפי שהוסבר ותואר בכתב התביעה. רק כאשר הבין המערער כי לא נותרה לו ברירה וכי תקופת ההתיישנות </w:t>
      </w:r>
      <w:ins w:id="728" w:author="Shimon" w:date="2020-11-15T14:43:00Z">
        <w:r w:rsidR="004824C7">
          <w:rPr>
            <w:rFonts w:cs="David" w:hint="cs"/>
            <w:rtl/>
          </w:rPr>
          <w:t xml:space="preserve">של 7 שנים </w:t>
        </w:r>
      </w:ins>
      <w:r w:rsidR="008C7FC6">
        <w:rPr>
          <w:rFonts w:cs="David" w:hint="cs"/>
          <w:rtl/>
        </w:rPr>
        <w:t xml:space="preserve">הולכת ומתקרבת </w:t>
      </w:r>
      <w:r w:rsidR="008C7FC6">
        <w:rPr>
          <w:rFonts w:cs="David"/>
          <w:rtl/>
        </w:rPr>
        <w:t>–</w:t>
      </w:r>
      <w:r w:rsidR="008C7FC6">
        <w:rPr>
          <w:rFonts w:cs="David" w:hint="cs"/>
          <w:rtl/>
        </w:rPr>
        <w:t xml:space="preserve"> הוא פנה לבית הדין לעבודה בחודש אוקטובר 2019, פחות משבע שנים מהמועד בו נודע לו לראשונה מה גובה הגימלה</w:t>
      </w:r>
      <w:r w:rsidR="00434BEF">
        <w:rPr>
          <w:rFonts w:cs="David" w:hint="cs"/>
          <w:rtl/>
        </w:rPr>
        <w:t xml:space="preserve"> המשולמת לו</w:t>
      </w:r>
      <w:r w:rsidR="008C7FC6">
        <w:rPr>
          <w:rFonts w:cs="David" w:hint="cs"/>
          <w:rtl/>
        </w:rPr>
        <w:t xml:space="preserve">. </w:t>
      </w:r>
    </w:p>
    <w:p w:rsidR="008C7FC6" w:rsidRDefault="008C7FC6" w:rsidP="007C08B1">
      <w:pPr>
        <w:numPr>
          <w:ilvl w:val="0"/>
          <w:numId w:val="1"/>
        </w:numPr>
        <w:tabs>
          <w:tab w:val="left" w:pos="566"/>
        </w:tabs>
        <w:spacing w:after="240" w:line="360" w:lineRule="auto"/>
        <w:ind w:left="566" w:hanging="540"/>
        <w:jc w:val="both"/>
        <w:rPr>
          <w:ins w:id="729" w:author="Shimon" w:date="2020-11-15T14:44:00Z"/>
          <w:rFonts w:cs="David"/>
          <w:color w:val="2F5496" w:themeColor="accent5" w:themeShade="BF"/>
          <w:highlight w:val="yellow"/>
        </w:rPr>
      </w:pPr>
      <w:r>
        <w:rPr>
          <w:rFonts w:cs="David" w:hint="cs"/>
          <w:rtl/>
        </w:rPr>
        <w:t>בהמשך ישיר להתנהלות המדינה עד להגשת התביעה היא הגישה בקשה לסילוק על הסף מטעמי התיישנות ושיהוי ובית הדין קמא קיבל את בקשתה</w:t>
      </w:r>
      <w:r w:rsidR="00B80E15">
        <w:rPr>
          <w:rFonts w:cs="David" w:hint="cs"/>
          <w:rtl/>
        </w:rPr>
        <w:t xml:space="preserve">, </w:t>
      </w:r>
      <w:r w:rsidR="00B80E15" w:rsidRPr="00BE2CDF">
        <w:rPr>
          <w:rFonts w:cs="David" w:hint="eastAsia"/>
          <w:color w:val="2F5496" w:themeColor="accent5" w:themeShade="BF"/>
          <w:rtl/>
          <w:rPrChange w:id="730" w:author="Shimon" w:date="2020-11-15T13:50:00Z">
            <w:rPr>
              <w:rFonts w:cs="David" w:hint="eastAsia"/>
              <w:rtl/>
            </w:rPr>
          </w:rPrChange>
        </w:rPr>
        <w:t>ואף</w:t>
      </w:r>
      <w:r w:rsidR="00B80E15" w:rsidRPr="00BE2CDF">
        <w:rPr>
          <w:rFonts w:cs="David"/>
          <w:color w:val="2F5496" w:themeColor="accent5" w:themeShade="BF"/>
          <w:rtl/>
          <w:rPrChange w:id="731" w:author="Shimon" w:date="2020-11-15T13:50:00Z">
            <w:rPr>
              <w:rFonts w:cs="David"/>
              <w:rtl/>
            </w:rPr>
          </w:rPrChange>
        </w:rPr>
        <w:t xml:space="preserve"> </w:t>
      </w:r>
      <w:r w:rsidR="00B80E15" w:rsidRPr="00BE2CDF">
        <w:rPr>
          <w:rFonts w:cs="David" w:hint="eastAsia"/>
          <w:color w:val="2F5496" w:themeColor="accent5" w:themeShade="BF"/>
          <w:rtl/>
          <w:rPrChange w:id="732" w:author="Shimon" w:date="2020-11-15T13:50:00Z">
            <w:rPr>
              <w:rFonts w:cs="David" w:hint="eastAsia"/>
              <w:rtl/>
            </w:rPr>
          </w:rPrChange>
        </w:rPr>
        <w:t>הוסיף</w:t>
      </w:r>
      <w:r w:rsidR="00B80E15" w:rsidRPr="00BE2CDF">
        <w:rPr>
          <w:rFonts w:cs="David"/>
          <w:color w:val="2F5496" w:themeColor="accent5" w:themeShade="BF"/>
          <w:rtl/>
          <w:rPrChange w:id="733" w:author="Shimon" w:date="2020-11-15T13:50:00Z">
            <w:rPr>
              <w:rFonts w:cs="David"/>
              <w:rtl/>
            </w:rPr>
          </w:rPrChange>
        </w:rPr>
        <w:t xml:space="preserve"> </w:t>
      </w:r>
      <w:r w:rsidR="00B80E15" w:rsidRPr="00BE2CDF">
        <w:rPr>
          <w:rFonts w:cs="David" w:hint="eastAsia"/>
          <w:color w:val="2F5496" w:themeColor="accent5" w:themeShade="BF"/>
          <w:rtl/>
          <w:rPrChange w:id="734" w:author="Shimon" w:date="2020-11-15T13:50:00Z">
            <w:rPr>
              <w:rFonts w:cs="David" w:hint="eastAsia"/>
              <w:rtl/>
            </w:rPr>
          </w:rPrChange>
        </w:rPr>
        <w:t>עליה</w:t>
      </w:r>
      <w:ins w:id="735" w:author="Shimon" w:date="2020-11-15T13:50:00Z">
        <w:r w:rsidR="00BE2CDF">
          <w:rPr>
            <w:rFonts w:cs="David" w:hint="cs"/>
            <w:color w:val="2F5496" w:themeColor="accent5" w:themeShade="BF"/>
            <w:rtl/>
          </w:rPr>
          <w:t xml:space="preserve"> </w:t>
        </w:r>
        <w:r w:rsidR="00BE2CDF" w:rsidRPr="003304BC">
          <w:rPr>
            <w:rFonts w:cs="David" w:hint="eastAsia"/>
            <w:color w:val="2E74B5" w:themeColor="accent1" w:themeShade="BF"/>
            <w:highlight w:val="green"/>
            <w:rtl/>
            <w:rPrChange w:id="736" w:author="Shimon" w:date="2020-11-16T10:01:00Z">
              <w:rPr>
                <w:rFonts w:cs="David" w:hint="eastAsia"/>
                <w:color w:val="2F5496" w:themeColor="accent5" w:themeShade="BF"/>
                <w:rtl/>
              </w:rPr>
            </w:rPrChange>
          </w:rPr>
          <w:t>מה</w:t>
        </w:r>
        <w:r w:rsidR="00BE2CDF" w:rsidRPr="003304BC">
          <w:rPr>
            <w:rFonts w:cs="David"/>
            <w:color w:val="2E74B5" w:themeColor="accent1" w:themeShade="BF"/>
            <w:highlight w:val="green"/>
            <w:rtl/>
            <w:rPrChange w:id="737" w:author="Shimon" w:date="2020-11-16T10:01:00Z">
              <w:rPr>
                <w:rFonts w:cs="David"/>
                <w:color w:val="2F5496" w:themeColor="accent5" w:themeShade="BF"/>
                <w:rtl/>
              </w:rPr>
            </w:rPrChange>
          </w:rPr>
          <w:t xml:space="preserve"> </w:t>
        </w:r>
        <w:r w:rsidR="00BE2CDF" w:rsidRPr="003304BC">
          <w:rPr>
            <w:rFonts w:cs="David" w:hint="eastAsia"/>
            <w:color w:val="2E74B5" w:themeColor="accent1" w:themeShade="BF"/>
            <w:highlight w:val="green"/>
            <w:rtl/>
            <w:rPrChange w:id="738" w:author="Shimon" w:date="2020-11-16T10:01:00Z">
              <w:rPr>
                <w:rFonts w:cs="David" w:hint="eastAsia"/>
                <w:color w:val="2F5496" w:themeColor="accent5" w:themeShade="BF"/>
                <w:rtl/>
              </w:rPr>
            </w:rPrChange>
          </w:rPr>
          <w:t>פרוש</w:t>
        </w:r>
        <w:r w:rsidR="00BE2CDF" w:rsidRPr="003304BC">
          <w:rPr>
            <w:rFonts w:cs="David"/>
            <w:color w:val="2E74B5" w:themeColor="accent1" w:themeShade="BF"/>
            <w:highlight w:val="green"/>
            <w:rtl/>
            <w:rPrChange w:id="739" w:author="Shimon" w:date="2020-11-16T10:01:00Z">
              <w:rPr>
                <w:rFonts w:cs="David"/>
                <w:color w:val="2F5496" w:themeColor="accent5" w:themeShade="BF"/>
                <w:rtl/>
              </w:rPr>
            </w:rPrChange>
          </w:rPr>
          <w:t>?</w:t>
        </w:r>
      </w:ins>
      <w:r w:rsidRPr="003304BC">
        <w:rPr>
          <w:rFonts w:cs="David"/>
          <w:color w:val="2E74B5" w:themeColor="accent1" w:themeShade="BF"/>
          <w:highlight w:val="green"/>
          <w:rtl/>
          <w:rPrChange w:id="740" w:author="Shimon" w:date="2020-11-16T10:01:00Z">
            <w:rPr>
              <w:rFonts w:cs="David"/>
              <w:rtl/>
            </w:rPr>
          </w:rPrChange>
        </w:rPr>
        <w:t>.</w:t>
      </w:r>
      <w:r w:rsidRPr="003304BC">
        <w:rPr>
          <w:rFonts w:cs="David"/>
          <w:color w:val="2E74B5" w:themeColor="accent1" w:themeShade="BF"/>
          <w:rtl/>
          <w:rPrChange w:id="741" w:author="Shimon" w:date="2020-11-16T10:00:00Z">
            <w:rPr>
              <w:rFonts w:cs="David"/>
              <w:rtl/>
            </w:rPr>
          </w:rPrChange>
        </w:rPr>
        <w:t xml:space="preserve"> </w:t>
      </w:r>
      <w:r w:rsidRPr="00BE2CDF">
        <w:rPr>
          <w:rFonts w:cs="David" w:hint="eastAsia"/>
          <w:color w:val="2F5496" w:themeColor="accent5" w:themeShade="BF"/>
          <w:rtl/>
          <w:rPrChange w:id="742" w:author="Shimon" w:date="2020-11-15T13:51:00Z">
            <w:rPr>
              <w:rFonts w:cs="David" w:hint="eastAsia"/>
              <w:rtl/>
            </w:rPr>
          </w:rPrChange>
        </w:rPr>
        <w:t>מכאן</w:t>
      </w:r>
      <w:r w:rsidRPr="00BE2CDF">
        <w:rPr>
          <w:rFonts w:cs="David"/>
          <w:color w:val="2F5496" w:themeColor="accent5" w:themeShade="BF"/>
          <w:rtl/>
          <w:rPrChange w:id="743" w:author="Shimon" w:date="2020-11-15T13:51:00Z">
            <w:rPr>
              <w:rFonts w:cs="David"/>
              <w:rtl/>
            </w:rPr>
          </w:rPrChange>
        </w:rPr>
        <w:t xml:space="preserve"> הערעור שבכותרת. </w:t>
      </w:r>
      <w:ins w:id="744" w:author="Shimon" w:date="2020-11-15T13:51:00Z">
        <w:r w:rsidR="00BE2CDF" w:rsidRPr="003304BC">
          <w:rPr>
            <w:rFonts w:cs="David" w:hint="eastAsia"/>
            <w:color w:val="2E74B5" w:themeColor="accent1" w:themeShade="BF"/>
            <w:highlight w:val="green"/>
            <w:rtl/>
            <w:rPrChange w:id="745" w:author="Shimon" w:date="2020-11-16T10:01:00Z">
              <w:rPr>
                <w:rFonts w:cs="David" w:hint="eastAsia"/>
                <w:color w:val="2F5496" w:themeColor="accent5" w:themeShade="BF"/>
                <w:rtl/>
              </w:rPr>
            </w:rPrChange>
          </w:rPr>
          <w:t>מה</w:t>
        </w:r>
        <w:r w:rsidR="00BE2CDF" w:rsidRPr="003304BC">
          <w:rPr>
            <w:rFonts w:cs="David"/>
            <w:color w:val="2E74B5" w:themeColor="accent1" w:themeShade="BF"/>
            <w:highlight w:val="green"/>
            <w:rtl/>
            <w:rPrChange w:id="746" w:author="Shimon" w:date="2020-11-16T10:01:00Z">
              <w:rPr>
                <w:rFonts w:cs="David"/>
                <w:color w:val="2F5496" w:themeColor="accent5" w:themeShade="BF"/>
                <w:rtl/>
              </w:rPr>
            </w:rPrChange>
          </w:rPr>
          <w:t xml:space="preserve"> </w:t>
        </w:r>
        <w:r w:rsidR="00BE2CDF" w:rsidRPr="003304BC">
          <w:rPr>
            <w:rFonts w:cs="David" w:hint="eastAsia"/>
            <w:color w:val="2E74B5" w:themeColor="accent1" w:themeShade="BF"/>
            <w:highlight w:val="green"/>
            <w:rtl/>
            <w:rPrChange w:id="747" w:author="Shimon" w:date="2020-11-16T10:01:00Z">
              <w:rPr>
                <w:rFonts w:cs="David" w:hint="eastAsia"/>
                <w:color w:val="2F5496" w:themeColor="accent5" w:themeShade="BF"/>
                <w:rtl/>
              </w:rPr>
            </w:rPrChange>
          </w:rPr>
          <w:t>פרוש</w:t>
        </w:r>
        <w:r w:rsidR="00BE2CDF" w:rsidRPr="00BE2CDF">
          <w:rPr>
            <w:rFonts w:cs="David"/>
            <w:color w:val="2F5496" w:themeColor="accent5" w:themeShade="BF"/>
            <w:highlight w:val="yellow"/>
            <w:rtl/>
            <w:rPrChange w:id="748" w:author="Shimon" w:date="2020-11-15T13:51:00Z">
              <w:rPr>
                <w:rFonts w:cs="David"/>
                <w:color w:val="2F5496" w:themeColor="accent5" w:themeShade="BF"/>
                <w:rtl/>
              </w:rPr>
            </w:rPrChange>
          </w:rPr>
          <w:t>?</w:t>
        </w:r>
      </w:ins>
    </w:p>
    <w:p w:rsidR="00B9477F" w:rsidRPr="00B9477F" w:rsidRDefault="009D37CC">
      <w:pPr>
        <w:tabs>
          <w:tab w:val="left" w:pos="566"/>
        </w:tabs>
        <w:spacing w:after="240" w:line="360" w:lineRule="auto"/>
        <w:ind w:left="566"/>
        <w:jc w:val="both"/>
        <w:rPr>
          <w:ins w:id="749" w:author="Shimon" w:date="2020-11-15T15:01:00Z"/>
          <w:rFonts w:cs="David"/>
          <w:color w:val="2F5496" w:themeColor="accent5" w:themeShade="BF"/>
          <w:highlight w:val="yellow"/>
          <w:rtl/>
          <w:rPrChange w:id="750" w:author="Shimon" w:date="2020-11-15T15:01:00Z">
            <w:rPr>
              <w:ins w:id="751" w:author="Shimon" w:date="2020-11-15T15:01:00Z"/>
              <w:rFonts w:cs="David"/>
              <w:rtl/>
            </w:rPr>
          </w:rPrChange>
        </w:rPr>
        <w:pPrChange w:id="752" w:author="Shimon" w:date="2020-11-16T10:01:00Z">
          <w:pPr>
            <w:numPr>
              <w:numId w:val="1"/>
            </w:numPr>
            <w:tabs>
              <w:tab w:val="left" w:pos="566"/>
              <w:tab w:val="num" w:pos="630"/>
            </w:tabs>
            <w:spacing w:after="240" w:line="360" w:lineRule="auto"/>
            <w:ind w:left="566" w:hanging="540"/>
            <w:jc w:val="both"/>
          </w:pPr>
        </w:pPrChange>
      </w:pPr>
      <w:ins w:id="753" w:author="Shimon" w:date="2020-11-15T14:57:00Z">
        <w:r w:rsidRPr="003304BC">
          <w:rPr>
            <w:rFonts w:cs="David" w:hint="eastAsia"/>
            <w:color w:val="2E74B5" w:themeColor="accent1" w:themeShade="BF"/>
            <w:highlight w:val="green"/>
            <w:rtl/>
            <w:rPrChange w:id="754" w:author="Shimon" w:date="2020-11-16T10:01:00Z">
              <w:rPr>
                <w:rFonts w:cs="David" w:hint="eastAsia"/>
                <w:rtl/>
              </w:rPr>
            </w:rPrChange>
          </w:rPr>
          <w:t>חסר</w:t>
        </w:r>
        <w:r w:rsidRPr="003304BC">
          <w:rPr>
            <w:rFonts w:cs="David"/>
            <w:color w:val="2E74B5" w:themeColor="accent1" w:themeShade="BF"/>
            <w:highlight w:val="green"/>
            <w:rtl/>
            <w:rPrChange w:id="755" w:author="Shimon" w:date="2020-11-16T10:01:00Z">
              <w:rPr>
                <w:rFonts w:cs="David"/>
                <w:rtl/>
              </w:rPr>
            </w:rPrChange>
          </w:rPr>
          <w:t xml:space="preserve"> </w:t>
        </w:r>
      </w:ins>
      <w:ins w:id="756" w:author="Shimon" w:date="2020-11-15T15:00:00Z">
        <w:r w:rsidR="00B9477F" w:rsidRPr="003304BC">
          <w:rPr>
            <w:rFonts w:cs="David" w:hint="eastAsia"/>
            <w:color w:val="2E74B5" w:themeColor="accent1" w:themeShade="BF"/>
            <w:highlight w:val="green"/>
            <w:rtl/>
            <w:rPrChange w:id="757" w:author="Shimon" w:date="2020-11-16T10:01:00Z">
              <w:rPr>
                <w:rFonts w:cs="David" w:hint="eastAsia"/>
                <w:rtl/>
              </w:rPr>
            </w:rPrChange>
          </w:rPr>
          <w:t>לדעתי</w:t>
        </w:r>
        <w:r w:rsidR="00B9477F" w:rsidRPr="003304BC">
          <w:rPr>
            <w:rFonts w:cs="David"/>
            <w:color w:val="2E74B5" w:themeColor="accent1" w:themeShade="BF"/>
            <w:highlight w:val="green"/>
            <w:rtl/>
            <w:rPrChange w:id="758" w:author="Shimon" w:date="2020-11-16T10:01:00Z">
              <w:rPr>
                <w:rFonts w:cs="David"/>
                <w:rtl/>
              </w:rPr>
            </w:rPrChange>
          </w:rPr>
          <w:t xml:space="preserve"> </w:t>
        </w:r>
      </w:ins>
      <w:ins w:id="759" w:author="Shimon" w:date="2020-11-15T18:41:00Z">
        <w:r w:rsidR="00C82275" w:rsidRPr="003304BC">
          <w:rPr>
            <w:rFonts w:cs="David" w:hint="eastAsia"/>
            <w:color w:val="2E74B5" w:themeColor="accent1" w:themeShade="BF"/>
            <w:highlight w:val="green"/>
            <w:rtl/>
            <w:rPrChange w:id="760" w:author="Shimon" w:date="2020-11-16T10:01:00Z">
              <w:rPr>
                <w:rFonts w:cs="David" w:hint="eastAsia"/>
                <w:highlight w:val="yellow"/>
                <w:rtl/>
              </w:rPr>
            </w:rPrChange>
          </w:rPr>
          <w:t>סגירת</w:t>
        </w:r>
        <w:r w:rsidR="00C82275" w:rsidRPr="003304BC">
          <w:rPr>
            <w:rFonts w:cs="David"/>
            <w:color w:val="2E74B5" w:themeColor="accent1" w:themeShade="BF"/>
            <w:highlight w:val="green"/>
            <w:rtl/>
            <w:rPrChange w:id="761" w:author="Shimon" w:date="2020-11-16T10:01:00Z">
              <w:rPr>
                <w:rFonts w:cs="David"/>
                <w:highlight w:val="yellow"/>
                <w:rtl/>
              </w:rPr>
            </w:rPrChange>
          </w:rPr>
          <w:t xml:space="preserve"> </w:t>
        </w:r>
        <w:r w:rsidR="00C82275" w:rsidRPr="003304BC">
          <w:rPr>
            <w:rFonts w:cs="David" w:hint="eastAsia"/>
            <w:color w:val="2E74B5" w:themeColor="accent1" w:themeShade="BF"/>
            <w:highlight w:val="green"/>
            <w:rtl/>
            <w:rPrChange w:id="762" w:author="Shimon" w:date="2020-11-16T10:01:00Z">
              <w:rPr>
                <w:rFonts w:cs="David" w:hint="eastAsia"/>
                <w:highlight w:val="yellow"/>
                <w:rtl/>
              </w:rPr>
            </w:rPrChange>
          </w:rPr>
          <w:t>מעגל</w:t>
        </w:r>
      </w:ins>
      <w:ins w:id="763" w:author="Shimon" w:date="2020-11-15T15:00:00Z">
        <w:r w:rsidR="00B9477F" w:rsidRPr="003304BC">
          <w:rPr>
            <w:rFonts w:cs="David"/>
            <w:color w:val="2E74B5" w:themeColor="accent1" w:themeShade="BF"/>
            <w:highlight w:val="green"/>
            <w:rtl/>
            <w:rPrChange w:id="764" w:author="Shimon" w:date="2020-11-16T10:01:00Z">
              <w:rPr>
                <w:rFonts w:cs="David"/>
                <w:rtl/>
              </w:rPr>
            </w:rPrChange>
          </w:rPr>
          <w:t xml:space="preserve"> ל</w:t>
        </w:r>
      </w:ins>
      <w:ins w:id="765" w:author="Shimon" w:date="2020-11-15T14:57:00Z">
        <w:r w:rsidRPr="003304BC">
          <w:rPr>
            <w:rFonts w:cs="David" w:hint="eastAsia"/>
            <w:color w:val="2E74B5" w:themeColor="accent1" w:themeShade="BF"/>
            <w:highlight w:val="green"/>
            <w:rtl/>
            <w:rPrChange w:id="766" w:author="Shimon" w:date="2020-11-16T10:01:00Z">
              <w:rPr>
                <w:rFonts w:cs="David" w:hint="eastAsia"/>
                <w:rtl/>
              </w:rPr>
            </w:rPrChange>
          </w:rPr>
          <w:t>פרק</w:t>
        </w:r>
        <w:r w:rsidRPr="003304BC">
          <w:rPr>
            <w:rFonts w:cs="David"/>
            <w:color w:val="2E74B5" w:themeColor="accent1" w:themeShade="BF"/>
            <w:highlight w:val="green"/>
            <w:rtl/>
            <w:rPrChange w:id="767" w:author="Shimon" w:date="2020-11-16T10:01:00Z">
              <w:rPr>
                <w:rFonts w:cs="David"/>
                <w:rtl/>
              </w:rPr>
            </w:rPrChange>
          </w:rPr>
          <w:t xml:space="preserve"> </w:t>
        </w:r>
        <w:r w:rsidRPr="003304BC">
          <w:rPr>
            <w:rFonts w:cs="David" w:hint="eastAsia"/>
            <w:color w:val="2E74B5" w:themeColor="accent1" w:themeShade="BF"/>
            <w:highlight w:val="green"/>
            <w:rtl/>
            <w:rPrChange w:id="768" w:author="Shimon" w:date="2020-11-16T10:01:00Z">
              <w:rPr>
                <w:rFonts w:cs="David" w:hint="eastAsia"/>
                <w:rtl/>
              </w:rPr>
            </w:rPrChange>
          </w:rPr>
          <w:t>הפותח</w:t>
        </w:r>
      </w:ins>
      <w:ins w:id="769" w:author="Shimon" w:date="2020-11-15T18:42:00Z">
        <w:r w:rsidR="00C82275" w:rsidRPr="003304BC">
          <w:rPr>
            <w:rFonts w:cs="David"/>
            <w:color w:val="2E74B5" w:themeColor="accent1" w:themeShade="BF"/>
            <w:highlight w:val="green"/>
            <w:rtl/>
            <w:rPrChange w:id="770" w:author="Shimon" w:date="2020-11-16T10:01:00Z">
              <w:rPr>
                <w:rFonts w:cs="David"/>
                <w:highlight w:val="yellow"/>
                <w:rtl/>
              </w:rPr>
            </w:rPrChange>
          </w:rPr>
          <w:t xml:space="preserve"> </w:t>
        </w:r>
      </w:ins>
      <w:ins w:id="771" w:author="Shimon" w:date="2020-11-16T10:01:00Z">
        <w:r w:rsidR="003304BC">
          <w:rPr>
            <w:rFonts w:cs="David" w:hint="cs"/>
            <w:color w:val="2E74B5" w:themeColor="accent1" w:themeShade="BF"/>
            <w:highlight w:val="green"/>
            <w:rtl/>
          </w:rPr>
          <w:t>הנותן את ה</w:t>
        </w:r>
      </w:ins>
      <w:ins w:id="772" w:author="Shimon" w:date="2020-11-15T18:42:00Z">
        <w:r w:rsidR="00C82275" w:rsidRPr="003304BC">
          <w:rPr>
            <w:rFonts w:cs="David" w:hint="eastAsia"/>
            <w:color w:val="2E74B5" w:themeColor="accent1" w:themeShade="BF"/>
            <w:highlight w:val="green"/>
            <w:rtl/>
            <w:rPrChange w:id="773" w:author="Shimon" w:date="2020-11-16T10:01:00Z">
              <w:rPr>
                <w:rFonts w:cs="David" w:hint="eastAsia"/>
                <w:highlight w:val="yellow"/>
                <w:rtl/>
              </w:rPr>
            </w:rPrChange>
          </w:rPr>
          <w:t>רקע</w:t>
        </w:r>
        <w:r w:rsidR="00C82275" w:rsidRPr="003304BC">
          <w:rPr>
            <w:rFonts w:cs="David"/>
            <w:color w:val="2E74B5" w:themeColor="accent1" w:themeShade="BF"/>
            <w:highlight w:val="green"/>
            <w:rtl/>
            <w:rPrChange w:id="774" w:author="Shimon" w:date="2020-11-16T10:01:00Z">
              <w:rPr>
                <w:rFonts w:cs="David"/>
                <w:highlight w:val="yellow"/>
                <w:rtl/>
              </w:rPr>
            </w:rPrChange>
          </w:rPr>
          <w:t xml:space="preserve"> </w:t>
        </w:r>
        <w:r w:rsidR="00C82275" w:rsidRPr="003304BC">
          <w:rPr>
            <w:rFonts w:cs="David" w:hint="eastAsia"/>
            <w:color w:val="2E74B5" w:themeColor="accent1" w:themeShade="BF"/>
            <w:highlight w:val="green"/>
            <w:rtl/>
            <w:rPrChange w:id="775" w:author="Shimon" w:date="2020-11-16T10:01:00Z">
              <w:rPr>
                <w:rFonts w:cs="David" w:hint="eastAsia"/>
                <w:highlight w:val="yellow"/>
                <w:rtl/>
              </w:rPr>
            </w:rPrChange>
          </w:rPr>
          <w:t>לעירעור</w:t>
        </w:r>
        <w:r w:rsidR="00C82275" w:rsidRPr="003304BC">
          <w:rPr>
            <w:rFonts w:cs="David"/>
            <w:color w:val="2E74B5" w:themeColor="accent1" w:themeShade="BF"/>
            <w:highlight w:val="green"/>
            <w:rtl/>
            <w:rPrChange w:id="776" w:author="Shimon" w:date="2020-11-16T10:01:00Z">
              <w:rPr>
                <w:rFonts w:cs="David"/>
                <w:highlight w:val="yellow"/>
                <w:rtl/>
              </w:rPr>
            </w:rPrChange>
          </w:rPr>
          <w:t xml:space="preserve">, משהו כמו </w:t>
        </w:r>
        <w:r w:rsidR="00C82275" w:rsidRPr="003304BC">
          <w:rPr>
            <w:rFonts w:cs="David" w:hint="eastAsia"/>
            <w:color w:val="2E74B5" w:themeColor="accent1" w:themeShade="BF"/>
            <w:highlight w:val="green"/>
            <w:rtl/>
            <w:rPrChange w:id="777" w:author="Shimon" w:date="2020-11-16T10:01:00Z">
              <w:rPr>
                <w:rFonts w:cs="David" w:hint="eastAsia"/>
                <w:highlight w:val="yellow"/>
                <w:rtl/>
              </w:rPr>
            </w:rPrChange>
          </w:rPr>
          <w:t>הפיסקה</w:t>
        </w:r>
        <w:r w:rsidR="00C82275" w:rsidRPr="003304BC">
          <w:rPr>
            <w:rFonts w:cs="David"/>
            <w:color w:val="2E74B5" w:themeColor="accent1" w:themeShade="BF"/>
            <w:highlight w:val="green"/>
            <w:rtl/>
            <w:rPrChange w:id="778" w:author="Shimon" w:date="2020-11-16T10:01:00Z">
              <w:rPr>
                <w:rFonts w:cs="David"/>
                <w:highlight w:val="yellow"/>
                <w:rtl/>
              </w:rPr>
            </w:rPrChange>
          </w:rPr>
          <w:t xml:space="preserve">  הבאה</w:t>
        </w:r>
      </w:ins>
      <w:ins w:id="779" w:author="Shimon" w:date="2020-11-15T15:01:00Z">
        <w:r w:rsidR="00B9477F" w:rsidRPr="00B9477F">
          <w:rPr>
            <w:rFonts w:cs="David"/>
            <w:highlight w:val="yellow"/>
            <w:rtl/>
            <w:rPrChange w:id="780" w:author="Shimon" w:date="2020-11-15T15:01:00Z">
              <w:rPr>
                <w:rFonts w:cs="David"/>
                <w:rtl/>
              </w:rPr>
            </w:rPrChange>
          </w:rPr>
          <w:t>:</w:t>
        </w:r>
      </w:ins>
    </w:p>
    <w:p w:rsidR="004824C7" w:rsidRDefault="009D37CC">
      <w:pPr>
        <w:numPr>
          <w:ilvl w:val="0"/>
          <w:numId w:val="1"/>
        </w:numPr>
        <w:tabs>
          <w:tab w:val="left" w:pos="566"/>
        </w:tabs>
        <w:spacing w:after="240" w:line="360" w:lineRule="auto"/>
        <w:ind w:left="566" w:hanging="540"/>
        <w:jc w:val="both"/>
        <w:rPr>
          <w:ins w:id="781" w:author="Shimon" w:date="2020-11-15T13:53:00Z"/>
          <w:rFonts w:cs="David"/>
          <w:color w:val="2F5496" w:themeColor="accent5" w:themeShade="BF"/>
          <w:highlight w:val="yellow"/>
        </w:rPr>
        <w:pPrChange w:id="782" w:author="Shimon" w:date="2020-11-16T10:02:00Z">
          <w:pPr>
            <w:numPr>
              <w:numId w:val="1"/>
            </w:numPr>
            <w:tabs>
              <w:tab w:val="left" w:pos="566"/>
              <w:tab w:val="num" w:pos="630"/>
            </w:tabs>
            <w:spacing w:after="240" w:line="360" w:lineRule="auto"/>
            <w:ind w:left="566" w:hanging="540"/>
            <w:jc w:val="both"/>
          </w:pPr>
        </w:pPrChange>
      </w:pPr>
      <w:ins w:id="783" w:author="Shimon" w:date="2020-11-15T14:57:00Z">
        <w:r>
          <w:rPr>
            <w:rFonts w:cs="David" w:hint="cs"/>
            <w:rtl/>
          </w:rPr>
          <w:t xml:space="preserve"> </w:t>
        </w:r>
      </w:ins>
      <w:ins w:id="784" w:author="Shimon" w:date="2020-11-15T14:45:00Z">
        <w:r w:rsidR="004824C7" w:rsidRPr="00C82275">
          <w:rPr>
            <w:rFonts w:cs="David" w:hint="eastAsia"/>
            <w:color w:val="2F5496" w:themeColor="accent5" w:themeShade="BF"/>
            <w:highlight w:val="yellow"/>
            <w:rtl/>
            <w:rPrChange w:id="785" w:author="Shimon" w:date="2020-11-15T18:46:00Z">
              <w:rPr>
                <w:rFonts w:cs="David" w:hint="eastAsia"/>
                <w:rtl/>
              </w:rPr>
            </w:rPrChange>
          </w:rPr>
          <w:t>בעירעור</w:t>
        </w:r>
        <w:r w:rsidR="004824C7" w:rsidRPr="00C82275">
          <w:rPr>
            <w:rFonts w:cs="David"/>
            <w:color w:val="2F5496" w:themeColor="accent5" w:themeShade="BF"/>
            <w:highlight w:val="yellow"/>
            <w:rtl/>
            <w:rPrChange w:id="786" w:author="Shimon" w:date="2020-11-15T18:46:00Z">
              <w:rPr>
                <w:rFonts w:cs="David"/>
                <w:rtl/>
              </w:rPr>
            </w:rPrChange>
          </w:rPr>
          <w:t xml:space="preserve"> זה יטען המערער </w:t>
        </w:r>
      </w:ins>
      <w:ins w:id="787" w:author="Shimon" w:date="2020-11-15T15:03:00Z">
        <w:r w:rsidR="00B9477F" w:rsidRPr="00C82275">
          <w:rPr>
            <w:rFonts w:cs="David" w:hint="eastAsia"/>
            <w:color w:val="2F5496" w:themeColor="accent5" w:themeShade="BF"/>
            <w:highlight w:val="yellow"/>
            <w:rtl/>
            <w:rPrChange w:id="788" w:author="Shimon" w:date="2020-11-15T18:46:00Z">
              <w:rPr>
                <w:rFonts w:cs="David" w:hint="eastAsia"/>
                <w:rtl/>
              </w:rPr>
            </w:rPrChange>
          </w:rPr>
          <w:t>בכל</w:t>
        </w:r>
        <w:r w:rsidR="00B9477F" w:rsidRPr="00C82275">
          <w:rPr>
            <w:rFonts w:cs="David"/>
            <w:color w:val="2F5496" w:themeColor="accent5" w:themeShade="BF"/>
            <w:highlight w:val="yellow"/>
            <w:rtl/>
            <w:rPrChange w:id="789" w:author="Shimon" w:date="2020-11-15T18:46:00Z">
              <w:rPr>
                <w:rFonts w:cs="David"/>
                <w:rtl/>
              </w:rPr>
            </w:rPrChange>
          </w:rPr>
          <w:t xml:space="preserve"> הכבוד, כי </w:t>
        </w:r>
      </w:ins>
      <w:ins w:id="790" w:author="Shimon" w:date="2020-11-15T14:49:00Z">
        <w:r w:rsidR="004824C7" w:rsidRPr="00C82275">
          <w:rPr>
            <w:rFonts w:cs="David" w:hint="eastAsia"/>
            <w:color w:val="2F5496" w:themeColor="accent5" w:themeShade="BF"/>
            <w:highlight w:val="yellow"/>
            <w:rtl/>
            <w:rPrChange w:id="791" w:author="Shimon" w:date="2020-11-15T18:46:00Z">
              <w:rPr>
                <w:rFonts w:cs="David" w:hint="eastAsia"/>
                <w:rtl/>
              </w:rPr>
            </w:rPrChange>
          </w:rPr>
          <w:t>בניגוד</w:t>
        </w:r>
        <w:r w:rsidR="004824C7" w:rsidRPr="00C82275">
          <w:rPr>
            <w:rFonts w:cs="David"/>
            <w:color w:val="2F5496" w:themeColor="accent5" w:themeShade="BF"/>
            <w:highlight w:val="yellow"/>
            <w:rtl/>
            <w:rPrChange w:id="792" w:author="Shimon" w:date="2020-11-15T18:46:00Z">
              <w:rPr>
                <w:rFonts w:cs="David"/>
                <w:rtl/>
              </w:rPr>
            </w:rPrChange>
          </w:rPr>
          <w:t xml:space="preserve"> </w:t>
        </w:r>
        <w:r w:rsidR="004824C7" w:rsidRPr="00C82275">
          <w:rPr>
            <w:rFonts w:cs="David" w:hint="eastAsia"/>
            <w:color w:val="2F5496" w:themeColor="accent5" w:themeShade="BF"/>
            <w:highlight w:val="yellow"/>
            <w:rtl/>
            <w:rPrChange w:id="793" w:author="Shimon" w:date="2020-11-15T18:46:00Z">
              <w:rPr>
                <w:rFonts w:cs="David" w:hint="eastAsia"/>
                <w:rtl/>
              </w:rPr>
            </w:rPrChange>
          </w:rPr>
          <w:t>להחלטת</w:t>
        </w:r>
        <w:r w:rsidR="004824C7" w:rsidRPr="00C82275">
          <w:rPr>
            <w:rFonts w:cs="David"/>
            <w:color w:val="2F5496" w:themeColor="accent5" w:themeShade="BF"/>
            <w:highlight w:val="yellow"/>
            <w:rtl/>
            <w:rPrChange w:id="794" w:author="Shimon" w:date="2020-11-15T18:46:00Z">
              <w:rPr>
                <w:rFonts w:cs="David"/>
                <w:rtl/>
              </w:rPr>
            </w:rPrChange>
          </w:rPr>
          <w:t xml:space="preserve"> </w:t>
        </w:r>
        <w:r w:rsidR="004824C7" w:rsidRPr="00C82275">
          <w:rPr>
            <w:rFonts w:cs="David" w:hint="eastAsia"/>
            <w:color w:val="2F5496" w:themeColor="accent5" w:themeShade="BF"/>
            <w:highlight w:val="yellow"/>
            <w:rtl/>
            <w:rPrChange w:id="795" w:author="Shimon" w:date="2020-11-15T18:46:00Z">
              <w:rPr>
                <w:rFonts w:cs="David" w:hint="eastAsia"/>
                <w:rtl/>
              </w:rPr>
            </w:rPrChange>
          </w:rPr>
          <w:t>בית</w:t>
        </w:r>
        <w:r w:rsidR="004824C7" w:rsidRPr="00C82275">
          <w:rPr>
            <w:rFonts w:cs="David"/>
            <w:color w:val="2F5496" w:themeColor="accent5" w:themeShade="BF"/>
            <w:highlight w:val="yellow"/>
            <w:rtl/>
            <w:rPrChange w:id="796" w:author="Shimon" w:date="2020-11-15T18:46:00Z">
              <w:rPr>
                <w:rFonts w:cs="David"/>
                <w:rtl/>
              </w:rPr>
            </w:rPrChange>
          </w:rPr>
          <w:t xml:space="preserve"> </w:t>
        </w:r>
        <w:r w:rsidR="004824C7" w:rsidRPr="00C82275">
          <w:rPr>
            <w:rFonts w:cs="David" w:hint="eastAsia"/>
            <w:color w:val="2F5496" w:themeColor="accent5" w:themeShade="BF"/>
            <w:highlight w:val="yellow"/>
            <w:rtl/>
            <w:rPrChange w:id="797" w:author="Shimon" w:date="2020-11-15T18:46:00Z">
              <w:rPr>
                <w:rFonts w:cs="David" w:hint="eastAsia"/>
                <w:rtl/>
              </w:rPr>
            </w:rPrChange>
          </w:rPr>
          <w:t>דין</w:t>
        </w:r>
        <w:r w:rsidR="004824C7" w:rsidRPr="00C82275">
          <w:rPr>
            <w:rFonts w:cs="David"/>
            <w:color w:val="2F5496" w:themeColor="accent5" w:themeShade="BF"/>
            <w:highlight w:val="yellow"/>
            <w:rtl/>
            <w:rPrChange w:id="798" w:author="Shimon" w:date="2020-11-15T18:46:00Z">
              <w:rPr>
                <w:rFonts w:cs="David"/>
                <w:rtl/>
              </w:rPr>
            </w:rPrChange>
          </w:rPr>
          <w:t xml:space="preserve"> </w:t>
        </w:r>
        <w:r w:rsidR="004824C7" w:rsidRPr="00C82275">
          <w:rPr>
            <w:rFonts w:cs="David" w:hint="eastAsia"/>
            <w:color w:val="2F5496" w:themeColor="accent5" w:themeShade="BF"/>
            <w:highlight w:val="yellow"/>
            <w:rtl/>
            <w:rPrChange w:id="799" w:author="Shimon" w:date="2020-11-15T18:46:00Z">
              <w:rPr>
                <w:rFonts w:cs="David" w:hint="eastAsia"/>
                <w:rtl/>
              </w:rPr>
            </w:rPrChange>
          </w:rPr>
          <w:t>קמא</w:t>
        </w:r>
      </w:ins>
      <w:ins w:id="800" w:author="Shimon" w:date="2020-11-15T14:50:00Z">
        <w:r w:rsidRPr="00C82275">
          <w:rPr>
            <w:rFonts w:cs="David"/>
            <w:color w:val="2F5496" w:themeColor="accent5" w:themeShade="BF"/>
            <w:highlight w:val="yellow"/>
            <w:rtl/>
            <w:rPrChange w:id="801" w:author="Shimon" w:date="2020-11-15T18:46:00Z">
              <w:rPr>
                <w:rFonts w:cs="David"/>
                <w:rtl/>
              </w:rPr>
            </w:rPrChange>
          </w:rPr>
          <w:t xml:space="preserve">, </w:t>
        </w:r>
      </w:ins>
      <w:ins w:id="802" w:author="Shimon" w:date="2020-11-15T14:45:00Z">
        <w:r w:rsidR="004824C7" w:rsidRPr="00C82275">
          <w:rPr>
            <w:rFonts w:cs="David" w:hint="eastAsia"/>
            <w:color w:val="2F5496" w:themeColor="accent5" w:themeShade="BF"/>
            <w:highlight w:val="yellow"/>
            <w:rtl/>
            <w:rPrChange w:id="803" w:author="Shimon" w:date="2020-11-15T18:46:00Z">
              <w:rPr>
                <w:rFonts w:cs="David" w:hint="eastAsia"/>
                <w:rtl/>
              </w:rPr>
            </w:rPrChange>
          </w:rPr>
          <w:t>מרוץ</w:t>
        </w:r>
        <w:r w:rsidR="004824C7" w:rsidRPr="00C82275">
          <w:rPr>
            <w:rFonts w:cs="David"/>
            <w:color w:val="2F5496" w:themeColor="accent5" w:themeShade="BF"/>
            <w:highlight w:val="yellow"/>
            <w:rtl/>
            <w:rPrChange w:id="804" w:author="Shimon" w:date="2020-11-15T18:46:00Z">
              <w:rPr>
                <w:rFonts w:cs="David"/>
                <w:rtl/>
              </w:rPr>
            </w:rPrChange>
          </w:rPr>
          <w:t xml:space="preserve"> </w:t>
        </w:r>
        <w:r w:rsidR="004824C7" w:rsidRPr="00C82275">
          <w:rPr>
            <w:rFonts w:cs="David" w:hint="eastAsia"/>
            <w:color w:val="2F5496" w:themeColor="accent5" w:themeShade="BF"/>
            <w:highlight w:val="yellow"/>
            <w:rtl/>
            <w:rPrChange w:id="805" w:author="Shimon" w:date="2020-11-15T18:46:00Z">
              <w:rPr>
                <w:rFonts w:cs="David" w:hint="eastAsia"/>
                <w:rtl/>
              </w:rPr>
            </w:rPrChange>
          </w:rPr>
          <w:t>ההתישנות</w:t>
        </w:r>
        <w:r w:rsidR="004824C7" w:rsidRPr="00C82275">
          <w:rPr>
            <w:rFonts w:cs="David"/>
            <w:color w:val="2F5496" w:themeColor="accent5" w:themeShade="BF"/>
            <w:highlight w:val="yellow"/>
            <w:rtl/>
            <w:rPrChange w:id="806" w:author="Shimon" w:date="2020-11-15T18:46:00Z">
              <w:rPr>
                <w:rFonts w:cs="David"/>
                <w:rtl/>
              </w:rPr>
            </w:rPrChange>
          </w:rPr>
          <w:t xml:space="preserve"> אינו יכול </w:t>
        </w:r>
      </w:ins>
      <w:ins w:id="807" w:author="Shimon" w:date="2020-11-15T18:45:00Z">
        <w:r w:rsidR="00C82275" w:rsidRPr="00C82275">
          <w:rPr>
            <w:rFonts w:cs="David" w:hint="eastAsia"/>
            <w:color w:val="2F5496" w:themeColor="accent5" w:themeShade="BF"/>
            <w:highlight w:val="yellow"/>
            <w:rtl/>
            <w:rPrChange w:id="808" w:author="Shimon" w:date="2020-11-15T18:46:00Z">
              <w:rPr>
                <w:rFonts w:cs="David" w:hint="eastAsia"/>
                <w:rtl/>
              </w:rPr>
            </w:rPrChange>
          </w:rPr>
          <w:t>היה</w:t>
        </w:r>
        <w:r w:rsidR="00C82275" w:rsidRPr="00C82275">
          <w:rPr>
            <w:rFonts w:cs="David"/>
            <w:color w:val="2F5496" w:themeColor="accent5" w:themeShade="BF"/>
            <w:highlight w:val="yellow"/>
            <w:rtl/>
            <w:rPrChange w:id="809" w:author="Shimon" w:date="2020-11-15T18:46:00Z">
              <w:rPr>
                <w:rFonts w:cs="David"/>
                <w:rtl/>
              </w:rPr>
            </w:rPrChange>
          </w:rPr>
          <w:t xml:space="preserve"> </w:t>
        </w:r>
      </w:ins>
      <w:ins w:id="810" w:author="Shimon" w:date="2020-11-15T14:45:00Z">
        <w:r w:rsidR="004824C7" w:rsidRPr="00C82275">
          <w:rPr>
            <w:rFonts w:cs="David" w:hint="eastAsia"/>
            <w:color w:val="2F5496" w:themeColor="accent5" w:themeShade="BF"/>
            <w:highlight w:val="yellow"/>
            <w:rtl/>
            <w:rPrChange w:id="811" w:author="Shimon" w:date="2020-11-15T18:46:00Z">
              <w:rPr>
                <w:rFonts w:cs="David" w:hint="eastAsia"/>
                <w:rtl/>
              </w:rPr>
            </w:rPrChange>
          </w:rPr>
          <w:t>להתחיל</w:t>
        </w:r>
        <w:r w:rsidR="004824C7" w:rsidRPr="00C82275">
          <w:rPr>
            <w:rFonts w:cs="David"/>
            <w:color w:val="2F5496" w:themeColor="accent5" w:themeShade="BF"/>
            <w:highlight w:val="yellow"/>
            <w:rtl/>
            <w:rPrChange w:id="812" w:author="Shimon" w:date="2020-11-15T18:46:00Z">
              <w:rPr>
                <w:rFonts w:cs="David"/>
                <w:rtl/>
              </w:rPr>
            </w:rPrChange>
          </w:rPr>
          <w:t xml:space="preserve"> </w:t>
        </w:r>
        <w:r w:rsidR="004824C7" w:rsidRPr="00C82275">
          <w:rPr>
            <w:rFonts w:cs="David" w:hint="eastAsia"/>
            <w:color w:val="2F5496" w:themeColor="accent5" w:themeShade="BF"/>
            <w:highlight w:val="yellow"/>
            <w:rtl/>
            <w:rPrChange w:id="813" w:author="Shimon" w:date="2020-11-15T18:46:00Z">
              <w:rPr>
                <w:rFonts w:cs="David" w:hint="eastAsia"/>
                <w:rtl/>
              </w:rPr>
            </w:rPrChange>
          </w:rPr>
          <w:t>לפני</w:t>
        </w:r>
        <w:r w:rsidR="004824C7" w:rsidRPr="00C82275">
          <w:rPr>
            <w:rFonts w:cs="David"/>
            <w:color w:val="2F5496" w:themeColor="accent5" w:themeShade="BF"/>
            <w:highlight w:val="yellow"/>
            <w:rtl/>
            <w:rPrChange w:id="814" w:author="Shimon" w:date="2020-11-15T18:46:00Z">
              <w:rPr>
                <w:rFonts w:cs="David"/>
                <w:rtl/>
              </w:rPr>
            </w:rPrChange>
          </w:rPr>
          <w:t xml:space="preserve"> </w:t>
        </w:r>
        <w:r w:rsidR="004824C7" w:rsidRPr="00C82275">
          <w:rPr>
            <w:rFonts w:cs="David" w:hint="eastAsia"/>
            <w:color w:val="2F5496" w:themeColor="accent5" w:themeShade="BF"/>
            <w:highlight w:val="yellow"/>
            <w:rtl/>
            <w:rPrChange w:id="815" w:author="Shimon" w:date="2020-11-15T18:46:00Z">
              <w:rPr>
                <w:rFonts w:cs="David" w:hint="eastAsia"/>
                <w:rtl/>
              </w:rPr>
            </w:rPrChange>
          </w:rPr>
          <w:t>דצמבר</w:t>
        </w:r>
        <w:r w:rsidR="004824C7" w:rsidRPr="00C82275">
          <w:rPr>
            <w:rFonts w:cs="David"/>
            <w:color w:val="2F5496" w:themeColor="accent5" w:themeShade="BF"/>
            <w:highlight w:val="yellow"/>
            <w:rtl/>
            <w:rPrChange w:id="816" w:author="Shimon" w:date="2020-11-15T18:46:00Z">
              <w:rPr>
                <w:rFonts w:cs="David"/>
                <w:rtl/>
              </w:rPr>
            </w:rPrChange>
          </w:rPr>
          <w:t xml:space="preserve"> 2012</w:t>
        </w:r>
      </w:ins>
      <w:ins w:id="817" w:author="Shimon" w:date="2020-11-15T14:47:00Z">
        <w:r w:rsidR="004824C7" w:rsidRPr="00C82275">
          <w:rPr>
            <w:rFonts w:cs="David"/>
            <w:color w:val="2F5496" w:themeColor="accent5" w:themeShade="BF"/>
            <w:highlight w:val="yellow"/>
            <w:rtl/>
            <w:rPrChange w:id="818" w:author="Shimon" w:date="2020-11-15T18:46:00Z">
              <w:rPr>
                <w:rFonts w:cs="David"/>
                <w:rtl/>
              </w:rPr>
            </w:rPrChange>
          </w:rPr>
          <w:t>,</w:t>
        </w:r>
        <w:r w:rsidR="00B9477F" w:rsidRPr="00C82275">
          <w:rPr>
            <w:rFonts w:cs="David"/>
            <w:color w:val="2F5496" w:themeColor="accent5" w:themeShade="BF"/>
            <w:highlight w:val="yellow"/>
            <w:rtl/>
            <w:rPrChange w:id="819" w:author="Shimon" w:date="2020-11-15T18:46:00Z">
              <w:rPr>
                <w:rFonts w:cs="David"/>
                <w:rtl/>
              </w:rPr>
            </w:rPrChange>
          </w:rPr>
          <w:t xml:space="preserve"> </w:t>
        </w:r>
        <w:r w:rsidR="004824C7" w:rsidRPr="00C82275">
          <w:rPr>
            <w:rFonts w:cs="David" w:hint="eastAsia"/>
            <w:color w:val="2F5496" w:themeColor="accent5" w:themeShade="BF"/>
            <w:highlight w:val="yellow"/>
            <w:rtl/>
            <w:rPrChange w:id="820" w:author="Shimon" w:date="2020-11-15T18:46:00Z">
              <w:rPr>
                <w:rFonts w:cs="David" w:hint="eastAsia"/>
                <w:rtl/>
              </w:rPr>
            </w:rPrChange>
          </w:rPr>
          <w:t>חוק</w:t>
        </w:r>
        <w:r w:rsidR="004824C7" w:rsidRPr="00C82275">
          <w:rPr>
            <w:rFonts w:cs="David"/>
            <w:color w:val="2F5496" w:themeColor="accent5" w:themeShade="BF"/>
            <w:highlight w:val="yellow"/>
            <w:rtl/>
            <w:rPrChange w:id="821" w:author="Shimon" w:date="2020-11-15T18:46:00Z">
              <w:rPr>
                <w:rFonts w:cs="David"/>
                <w:rtl/>
              </w:rPr>
            </w:rPrChange>
          </w:rPr>
          <w:t xml:space="preserve"> </w:t>
        </w:r>
        <w:r w:rsidR="004824C7" w:rsidRPr="00C82275">
          <w:rPr>
            <w:rFonts w:cs="David" w:hint="eastAsia"/>
            <w:color w:val="2F5496" w:themeColor="accent5" w:themeShade="BF"/>
            <w:highlight w:val="yellow"/>
            <w:rtl/>
            <w:rPrChange w:id="822" w:author="Shimon" w:date="2020-11-15T18:46:00Z">
              <w:rPr>
                <w:rFonts w:cs="David" w:hint="eastAsia"/>
                <w:rtl/>
              </w:rPr>
            </w:rPrChange>
          </w:rPr>
          <w:t>הגימלאות</w:t>
        </w:r>
        <w:r w:rsidR="004824C7" w:rsidRPr="00C82275">
          <w:rPr>
            <w:rFonts w:cs="David"/>
            <w:color w:val="2F5496" w:themeColor="accent5" w:themeShade="BF"/>
            <w:highlight w:val="yellow"/>
            <w:rtl/>
            <w:rPrChange w:id="823" w:author="Shimon" w:date="2020-11-15T18:46:00Z">
              <w:rPr>
                <w:rFonts w:cs="David"/>
                <w:rtl/>
              </w:rPr>
            </w:rPrChange>
          </w:rPr>
          <w:t xml:space="preserve"> לא חל על המערער וממילא הגבלת זמן </w:t>
        </w:r>
        <w:r w:rsidR="004824C7" w:rsidRPr="00C82275">
          <w:rPr>
            <w:rFonts w:cs="David" w:hint="eastAsia"/>
            <w:color w:val="2F5496" w:themeColor="accent5" w:themeShade="BF"/>
            <w:highlight w:val="yellow"/>
            <w:rtl/>
            <w:rPrChange w:id="824" w:author="Shimon" w:date="2020-11-15T18:46:00Z">
              <w:rPr>
                <w:rFonts w:cs="David" w:hint="eastAsia"/>
                <w:rtl/>
              </w:rPr>
            </w:rPrChange>
          </w:rPr>
          <w:t>העירעור</w:t>
        </w:r>
        <w:r w:rsidR="004824C7" w:rsidRPr="00C82275">
          <w:rPr>
            <w:rFonts w:cs="David"/>
            <w:color w:val="2F5496" w:themeColor="accent5" w:themeShade="BF"/>
            <w:highlight w:val="yellow"/>
            <w:rtl/>
            <w:rPrChange w:id="825" w:author="Shimon" w:date="2020-11-15T18:46:00Z">
              <w:rPr>
                <w:rFonts w:cs="David"/>
                <w:rtl/>
              </w:rPr>
            </w:rPrChange>
          </w:rPr>
          <w:t xml:space="preserve"> ל-60 יום מחודש דצמבר 2012 אינה חלה עליו,</w:t>
        </w:r>
      </w:ins>
      <w:ins w:id="826" w:author="Shimon" w:date="2020-11-15T15:03:00Z">
        <w:r w:rsidR="00B9477F" w:rsidRPr="00C82275">
          <w:rPr>
            <w:rFonts w:cs="David"/>
            <w:color w:val="2F5496" w:themeColor="accent5" w:themeShade="BF"/>
            <w:highlight w:val="yellow"/>
            <w:rtl/>
            <w:rPrChange w:id="827" w:author="Shimon" w:date="2020-11-15T18:46:00Z">
              <w:rPr>
                <w:rFonts w:cs="David"/>
                <w:rtl/>
              </w:rPr>
            </w:rPrChange>
          </w:rPr>
          <w:t xml:space="preserve"> </w:t>
        </w:r>
      </w:ins>
      <w:ins w:id="828" w:author="Shimon" w:date="2020-11-15T15:02:00Z">
        <w:r w:rsidR="00B9477F" w:rsidRPr="00C82275">
          <w:rPr>
            <w:rFonts w:cs="David" w:hint="eastAsia"/>
            <w:color w:val="2F5496" w:themeColor="accent5" w:themeShade="BF"/>
            <w:highlight w:val="yellow"/>
            <w:rtl/>
            <w:rPrChange w:id="829" w:author="Shimon" w:date="2020-11-15T18:46:00Z">
              <w:rPr>
                <w:rFonts w:cs="David" w:hint="eastAsia"/>
                <w:rtl/>
              </w:rPr>
            </w:rPrChange>
          </w:rPr>
          <w:t>ו</w:t>
        </w:r>
      </w:ins>
      <w:ins w:id="830" w:author="Shimon" w:date="2020-11-15T14:47:00Z">
        <w:r w:rsidR="004824C7">
          <w:rPr>
            <w:rFonts w:cs="David" w:hint="cs"/>
            <w:rtl/>
          </w:rPr>
          <w:t xml:space="preserve"> </w:t>
        </w:r>
      </w:ins>
      <w:ins w:id="831" w:author="Shimon" w:date="2020-11-15T14:50:00Z">
        <w:r>
          <w:rPr>
            <w:rFonts w:cs="David" w:hint="cs"/>
            <w:color w:val="2F5496" w:themeColor="accent5" w:themeShade="BF"/>
            <w:highlight w:val="yellow"/>
            <w:rtl/>
          </w:rPr>
          <w:t>ש</w:t>
        </w:r>
      </w:ins>
      <w:ins w:id="832" w:author="Shimon" w:date="2020-11-15T14:51:00Z">
        <w:r>
          <w:rPr>
            <w:rFonts w:cs="David" w:hint="cs"/>
            <w:color w:val="2F5496" w:themeColor="accent5" w:themeShade="BF"/>
            <w:highlight w:val="yellow"/>
            <w:rtl/>
          </w:rPr>
          <w:t>בנסיבות המתוארות בכתב העי</w:t>
        </w:r>
      </w:ins>
      <w:ins w:id="833" w:author="Shimon" w:date="2020-11-15T15:03:00Z">
        <w:r w:rsidR="00B9477F">
          <w:rPr>
            <w:rFonts w:cs="David" w:hint="cs"/>
            <w:color w:val="2F5496" w:themeColor="accent5" w:themeShade="BF"/>
            <w:highlight w:val="yellow"/>
            <w:rtl/>
          </w:rPr>
          <w:t>ר</w:t>
        </w:r>
      </w:ins>
      <w:ins w:id="834" w:author="Shimon" w:date="2020-11-15T14:51:00Z">
        <w:r>
          <w:rPr>
            <w:rFonts w:cs="David" w:hint="cs"/>
            <w:color w:val="2F5496" w:themeColor="accent5" w:themeShade="BF"/>
            <w:highlight w:val="yellow"/>
            <w:rtl/>
          </w:rPr>
          <w:t xml:space="preserve">עור לא היה שיהוי </w:t>
        </w:r>
      </w:ins>
      <w:ins w:id="835" w:author="Shimon" w:date="2020-11-15T18:43:00Z">
        <w:r w:rsidR="00C82275">
          <w:rPr>
            <w:rFonts w:cs="David" w:hint="cs"/>
            <w:color w:val="2F5496" w:themeColor="accent5" w:themeShade="BF"/>
            <w:highlight w:val="yellow"/>
            <w:rtl/>
          </w:rPr>
          <w:t xml:space="preserve">מצד המערער </w:t>
        </w:r>
      </w:ins>
      <w:ins w:id="836" w:author="Shimon" w:date="2020-11-15T14:51:00Z">
        <w:r>
          <w:rPr>
            <w:rFonts w:cs="David" w:hint="cs"/>
            <w:color w:val="2F5496" w:themeColor="accent5" w:themeShade="BF"/>
            <w:highlight w:val="yellow"/>
            <w:rtl/>
          </w:rPr>
          <w:t>ו</w:t>
        </w:r>
      </w:ins>
      <w:ins w:id="837" w:author="Shimon" w:date="2020-11-15T14:52:00Z">
        <w:r>
          <w:rPr>
            <w:rFonts w:cs="David" w:hint="cs"/>
            <w:color w:val="2F5496" w:themeColor="accent5" w:themeShade="BF"/>
            <w:highlight w:val="yellow"/>
            <w:rtl/>
          </w:rPr>
          <w:t xml:space="preserve">ממילא אין לחסום בפניו </w:t>
        </w:r>
      </w:ins>
      <w:ins w:id="838" w:author="Shimon" w:date="2020-11-15T18:44:00Z">
        <w:r w:rsidR="00C82275">
          <w:rPr>
            <w:rFonts w:cs="David" w:hint="cs"/>
            <w:color w:val="2F5496" w:themeColor="accent5" w:themeShade="BF"/>
            <w:highlight w:val="yellow"/>
            <w:rtl/>
          </w:rPr>
          <w:t xml:space="preserve">ולשלול </w:t>
        </w:r>
      </w:ins>
      <w:ins w:id="839" w:author="Shimon" w:date="2020-11-16T10:02:00Z">
        <w:r w:rsidR="003304BC">
          <w:rPr>
            <w:rFonts w:cs="David" w:hint="cs"/>
            <w:color w:val="2F5496" w:themeColor="accent5" w:themeShade="BF"/>
            <w:highlight w:val="yellow"/>
            <w:rtl/>
          </w:rPr>
          <w:t>ממ</w:t>
        </w:r>
      </w:ins>
      <w:ins w:id="840" w:author="Shimon" w:date="2020-11-15T18:44:00Z">
        <w:r w:rsidR="00C82275">
          <w:rPr>
            <w:rFonts w:cs="David" w:hint="cs"/>
            <w:color w:val="2F5496" w:themeColor="accent5" w:themeShade="BF"/>
            <w:highlight w:val="yellow"/>
            <w:rtl/>
          </w:rPr>
          <w:t xml:space="preserve">נו </w:t>
        </w:r>
      </w:ins>
      <w:ins w:id="841" w:author="Shimon" w:date="2020-11-16T10:02:00Z">
        <w:r w:rsidR="003304BC">
          <w:rPr>
            <w:rFonts w:cs="David" w:hint="cs"/>
            <w:color w:val="2F5496" w:themeColor="accent5" w:themeShade="BF"/>
            <w:highlight w:val="yellow"/>
            <w:rtl/>
          </w:rPr>
          <w:t xml:space="preserve">את </w:t>
        </w:r>
      </w:ins>
      <w:ins w:id="842" w:author="Shimon" w:date="2020-11-15T14:52:00Z">
        <w:r>
          <w:rPr>
            <w:rFonts w:cs="David" w:hint="cs"/>
            <w:color w:val="2F5496" w:themeColor="accent5" w:themeShade="BF"/>
            <w:highlight w:val="yellow"/>
            <w:rtl/>
          </w:rPr>
          <w:t xml:space="preserve">זכות </w:t>
        </w:r>
      </w:ins>
      <w:ins w:id="843" w:author="Shimon" w:date="2020-11-16T10:02:00Z">
        <w:r w:rsidR="003304BC">
          <w:rPr>
            <w:rFonts w:cs="David" w:hint="cs"/>
            <w:color w:val="2F5496" w:themeColor="accent5" w:themeShade="BF"/>
            <w:highlight w:val="yellow"/>
            <w:rtl/>
          </w:rPr>
          <w:t>ה</w:t>
        </w:r>
      </w:ins>
      <w:ins w:id="844" w:author="Shimon" w:date="2020-11-15T18:44:00Z">
        <w:r w:rsidR="00C82275">
          <w:rPr>
            <w:rFonts w:cs="David" w:hint="cs"/>
            <w:color w:val="2F5496" w:themeColor="accent5" w:themeShade="BF"/>
            <w:highlight w:val="yellow"/>
            <w:rtl/>
          </w:rPr>
          <w:t xml:space="preserve">יסוד </w:t>
        </w:r>
      </w:ins>
      <w:ins w:id="845" w:author="Shimon" w:date="2020-11-15T14:50:00Z">
        <w:r>
          <w:rPr>
            <w:rFonts w:cs="David" w:hint="cs"/>
            <w:color w:val="2F5496" w:themeColor="accent5" w:themeShade="BF"/>
            <w:highlight w:val="yellow"/>
            <w:rtl/>
          </w:rPr>
          <w:t>ל</w:t>
        </w:r>
      </w:ins>
      <w:ins w:id="846" w:author="Shimon" w:date="2020-11-15T15:05:00Z">
        <w:r w:rsidR="00B9477F">
          <w:rPr>
            <w:rFonts w:cs="David" w:hint="cs"/>
            <w:color w:val="2F5496" w:themeColor="accent5" w:themeShade="BF"/>
            <w:highlight w:val="yellow"/>
            <w:rtl/>
          </w:rPr>
          <w:t>השמיע ול</w:t>
        </w:r>
      </w:ins>
      <w:ins w:id="847" w:author="Shimon" w:date="2020-11-15T15:04:00Z">
        <w:r w:rsidR="00B9477F">
          <w:rPr>
            <w:rFonts w:cs="David" w:hint="cs"/>
            <w:color w:val="2F5496" w:themeColor="accent5" w:themeShade="BF"/>
            <w:highlight w:val="yellow"/>
            <w:rtl/>
          </w:rPr>
          <w:t>ברר את טענותיו בבית הדין.</w:t>
        </w:r>
      </w:ins>
      <w:ins w:id="848" w:author="Shimon" w:date="2020-11-15T14:50:00Z">
        <w:r>
          <w:rPr>
            <w:rFonts w:cs="David" w:hint="cs"/>
            <w:color w:val="2F5496" w:themeColor="accent5" w:themeShade="BF"/>
            <w:highlight w:val="yellow"/>
            <w:rtl/>
          </w:rPr>
          <w:t xml:space="preserve"> </w:t>
        </w:r>
      </w:ins>
    </w:p>
    <w:p w:rsidR="00BE2CDF" w:rsidRPr="00BE2CDF" w:rsidDel="00B9477F" w:rsidRDefault="00BE2CDF">
      <w:pPr>
        <w:tabs>
          <w:tab w:val="left" w:pos="566"/>
        </w:tabs>
        <w:spacing w:after="240" w:line="360" w:lineRule="auto"/>
        <w:ind w:left="566"/>
        <w:jc w:val="both"/>
        <w:rPr>
          <w:del w:id="849" w:author="Shimon" w:date="2020-11-15T15:02:00Z"/>
          <w:rFonts w:cs="David"/>
          <w:color w:val="2F5496" w:themeColor="accent5" w:themeShade="BF"/>
          <w:highlight w:val="yellow"/>
          <w:rPrChange w:id="850" w:author="Shimon" w:date="2020-11-15T13:51:00Z">
            <w:rPr>
              <w:del w:id="851" w:author="Shimon" w:date="2020-11-15T15:02:00Z"/>
              <w:rFonts w:cs="David"/>
            </w:rPr>
          </w:rPrChange>
        </w:rPr>
        <w:pPrChange w:id="852" w:author="Shimon" w:date="2020-11-15T14:20:00Z">
          <w:pPr>
            <w:numPr>
              <w:numId w:val="1"/>
            </w:numPr>
            <w:tabs>
              <w:tab w:val="left" w:pos="566"/>
              <w:tab w:val="num" w:pos="630"/>
            </w:tabs>
            <w:spacing w:after="240" w:line="360" w:lineRule="auto"/>
            <w:ind w:left="566" w:hanging="540"/>
            <w:jc w:val="both"/>
          </w:pPr>
        </w:pPrChange>
      </w:pPr>
    </w:p>
    <w:p w:rsidR="007C08B1" w:rsidRPr="007C08B1" w:rsidRDefault="007C08B1" w:rsidP="00B80E15">
      <w:pPr>
        <w:tabs>
          <w:tab w:val="left" w:pos="566"/>
        </w:tabs>
        <w:spacing w:line="360" w:lineRule="auto"/>
        <w:ind w:left="566"/>
        <w:jc w:val="both"/>
        <w:rPr>
          <w:rFonts w:cs="David"/>
        </w:rPr>
      </w:pPr>
    </w:p>
    <w:p w:rsidR="008F5336" w:rsidRDefault="00FA099A" w:rsidP="00057EF8">
      <w:pPr>
        <w:pStyle w:val="2"/>
        <w:numPr>
          <w:ilvl w:val="0"/>
          <w:numId w:val="2"/>
        </w:numPr>
        <w:tabs>
          <w:tab w:val="clear" w:pos="566"/>
          <w:tab w:val="left" w:pos="656"/>
        </w:tabs>
        <w:spacing w:after="120"/>
        <w:ind w:left="656" w:hanging="486"/>
        <w:rPr>
          <w:sz w:val="28"/>
          <w:rtl/>
          <w:lang w:eastAsia="en-US"/>
        </w:rPr>
      </w:pPr>
      <w:r>
        <w:rPr>
          <w:rFonts w:hint="cs"/>
          <w:sz w:val="28"/>
          <w:rtl/>
          <w:lang w:eastAsia="en-US"/>
        </w:rPr>
        <w:lastRenderedPageBreak/>
        <w:t>פסק הדין אינו עולה בקנה אחד עם מדיניות בתי הדין ביחס לבקשות לסילוק על הסף</w:t>
      </w:r>
    </w:p>
    <w:p w:rsidR="00B71DBC" w:rsidRDefault="00A0368B" w:rsidP="00E7025F">
      <w:pPr>
        <w:numPr>
          <w:ilvl w:val="0"/>
          <w:numId w:val="1"/>
        </w:numPr>
        <w:tabs>
          <w:tab w:val="left" w:pos="566"/>
        </w:tabs>
        <w:spacing w:after="240" w:line="360" w:lineRule="auto"/>
        <w:ind w:left="566" w:hanging="540"/>
        <w:jc w:val="both"/>
        <w:rPr>
          <w:rFonts w:cs="David"/>
        </w:rPr>
      </w:pPr>
      <w:r w:rsidRPr="00B80E15">
        <w:rPr>
          <w:rFonts w:cs="David" w:hint="cs"/>
          <w:rtl/>
        </w:rPr>
        <w:t>כאמור בסעיף 19 לפסק הדין "</w:t>
      </w:r>
      <w:r w:rsidRPr="00B80E15">
        <w:rPr>
          <w:rFonts w:asciiTheme="majorBidi" w:hAnsiTheme="majorBidi" w:cstheme="majorBidi"/>
          <w:rtl/>
        </w:rPr>
        <w:t>סעד של דחייה על הסף הוא סעד שיש לנקוט לגביו משנה זהירות</w:t>
      </w:r>
      <w:r w:rsidRPr="00B80E15">
        <w:rPr>
          <w:rFonts w:cs="David" w:hint="cs"/>
          <w:rtl/>
        </w:rPr>
        <w:t xml:space="preserve">". </w:t>
      </w:r>
      <w:r w:rsidR="00B71DBC" w:rsidRPr="00B80E15">
        <w:rPr>
          <w:rFonts w:cs="David" w:hint="cs"/>
          <w:rtl/>
        </w:rPr>
        <w:t xml:space="preserve">ואכן, ההלכה המקובלת היא </w:t>
      </w:r>
      <w:r w:rsidR="00B71DBC" w:rsidRPr="00B80E15">
        <w:rPr>
          <w:rFonts w:cs="David"/>
          <w:rtl/>
        </w:rPr>
        <w:t>ש</w:t>
      </w:r>
      <w:r w:rsidR="00B71DBC" w:rsidRPr="00B80E15">
        <w:rPr>
          <w:rFonts w:cs="David"/>
          <w:b/>
          <w:bCs/>
          <w:rtl/>
        </w:rPr>
        <w:t>רק במקרים נדירים מתקבלות בקשות לדחייה על הסף</w:t>
      </w:r>
      <w:r w:rsidR="00B71DBC" w:rsidRPr="00B80E15">
        <w:rPr>
          <w:rFonts w:cs="David"/>
          <w:rtl/>
        </w:rPr>
        <w:t xml:space="preserve"> (</w:t>
      </w:r>
      <w:r w:rsidR="00B71DBC" w:rsidRPr="00B80E15">
        <w:rPr>
          <w:rFonts w:cs="David" w:hint="cs"/>
          <w:rtl/>
        </w:rPr>
        <w:t xml:space="preserve">ראו לדוגמא </w:t>
      </w:r>
      <w:r w:rsidR="00B71DBC" w:rsidRPr="00B80E15">
        <w:rPr>
          <w:rFonts w:cs="David"/>
          <w:rtl/>
        </w:rPr>
        <w:t xml:space="preserve">ברע 158/99  </w:t>
      </w:r>
      <w:r w:rsidR="00B71DBC" w:rsidRPr="00B80E15">
        <w:rPr>
          <w:rFonts w:cs="David"/>
          <w:u w:val="single"/>
          <w:rtl/>
        </w:rPr>
        <w:t>סלקום ישראל בע"מ נ' רגינה בליאק</w:t>
      </w:r>
      <w:r w:rsidR="00B71DBC" w:rsidRPr="00B80E15">
        <w:rPr>
          <w:rFonts w:cs="David" w:hint="cs"/>
          <w:rtl/>
        </w:rPr>
        <w:t xml:space="preserve">; </w:t>
      </w:r>
      <w:r w:rsidR="00B71DBC" w:rsidRPr="00B80E15">
        <w:rPr>
          <w:rFonts w:cs="David"/>
          <w:rtl/>
        </w:rPr>
        <w:t xml:space="preserve">ברע 67197-01/17  </w:t>
      </w:r>
      <w:r w:rsidR="00B71DBC" w:rsidRPr="00B80E15">
        <w:rPr>
          <w:rFonts w:cs="David"/>
          <w:u w:val="single"/>
          <w:rtl/>
        </w:rPr>
        <w:t>רותם גיספאן נ' בסט שרותי קירור בע"מ, שחר שטינלאוף</w:t>
      </w:r>
      <w:r w:rsidR="00B71DBC" w:rsidRPr="00B80E15">
        <w:rPr>
          <w:rFonts w:cs="David" w:hint="cs"/>
          <w:rtl/>
        </w:rPr>
        <w:t xml:space="preserve">). </w:t>
      </w:r>
      <w:r w:rsidR="00B80E15" w:rsidRPr="00B80E15">
        <w:rPr>
          <w:rFonts w:cs="David" w:hint="cs"/>
          <w:rtl/>
        </w:rPr>
        <w:t xml:space="preserve">כידוע, </w:t>
      </w:r>
      <w:r w:rsidR="00B71DBC" w:rsidRPr="00B80E15">
        <w:rPr>
          <w:rFonts w:cs="David" w:hint="cs"/>
          <w:rtl/>
        </w:rPr>
        <w:t>הלכה זאת עולה</w:t>
      </w:r>
      <w:r w:rsidR="00B71DBC" w:rsidRPr="00B80E15">
        <w:rPr>
          <w:rFonts w:cs="David"/>
          <w:rtl/>
        </w:rPr>
        <w:t xml:space="preserve"> בקנה אחד עם ההכרה במעמדה של זכות הגישה לערכאות (</w:t>
      </w:r>
      <w:r w:rsidR="00B71DBC" w:rsidRPr="00B80E15">
        <w:rPr>
          <w:rFonts w:cs="David" w:hint="cs"/>
          <w:rtl/>
        </w:rPr>
        <w:t xml:space="preserve">ראו לדוגמא </w:t>
      </w:r>
      <w:r w:rsidR="00B71DBC" w:rsidRPr="00B80E15">
        <w:rPr>
          <w:rFonts w:cs="David"/>
          <w:rtl/>
        </w:rPr>
        <w:t xml:space="preserve">עבל 59462-12/15 </w:t>
      </w:r>
      <w:r w:rsidR="00B71DBC" w:rsidRPr="00B80E15">
        <w:rPr>
          <w:rFonts w:cs="David"/>
          <w:b/>
          <w:bCs/>
          <w:rtl/>
        </w:rPr>
        <w:t>מוניקה מאלו נ' המוסד לביטוח לאומי</w:t>
      </w:r>
      <w:r w:rsidR="00B71DBC" w:rsidRPr="00B80E15">
        <w:rPr>
          <w:rFonts w:cs="David"/>
          <w:rtl/>
        </w:rPr>
        <w:t>, מיום 24.8.2018).</w:t>
      </w:r>
    </w:p>
    <w:p w:rsidR="0065419A" w:rsidRPr="00B80E15" w:rsidRDefault="0065419A">
      <w:pPr>
        <w:numPr>
          <w:ilvl w:val="0"/>
          <w:numId w:val="1"/>
        </w:numPr>
        <w:tabs>
          <w:tab w:val="left" w:pos="566"/>
        </w:tabs>
        <w:spacing w:after="240" w:line="360" w:lineRule="auto"/>
        <w:ind w:left="566" w:hanging="540"/>
        <w:jc w:val="both"/>
        <w:rPr>
          <w:rFonts w:cs="David"/>
          <w:rtl/>
        </w:rPr>
        <w:pPrChange w:id="853" w:author="Shimon" w:date="2020-11-15T15:10:00Z">
          <w:pPr>
            <w:numPr>
              <w:numId w:val="1"/>
            </w:numPr>
            <w:tabs>
              <w:tab w:val="left" w:pos="566"/>
              <w:tab w:val="num" w:pos="630"/>
            </w:tabs>
            <w:spacing w:after="240" w:line="360" w:lineRule="auto"/>
            <w:ind w:left="566" w:hanging="540"/>
            <w:jc w:val="both"/>
          </w:pPr>
        </w:pPrChange>
      </w:pPr>
      <w:r w:rsidRPr="00B80E15">
        <w:rPr>
          <w:rFonts w:cs="David" w:hint="cs"/>
          <w:rtl/>
        </w:rPr>
        <w:t>בית הדין קמא סקר אינטרסים שונים</w:t>
      </w:r>
      <w:ins w:id="854" w:author="Shimon" w:date="2020-11-15T15:08:00Z">
        <w:r w:rsidR="00B9477F" w:rsidRPr="003304BC">
          <w:rPr>
            <w:rFonts w:cs="David"/>
            <w:color w:val="FFFF00"/>
            <w:rtl/>
            <w:rPrChange w:id="855" w:author="Shimon" w:date="2020-11-16T10:03:00Z">
              <w:rPr>
                <w:rFonts w:cs="David"/>
                <w:rtl/>
              </w:rPr>
            </w:rPrChange>
          </w:rPr>
          <w:t xml:space="preserve"> </w:t>
        </w:r>
        <w:r w:rsidR="00B9477F">
          <w:rPr>
            <w:rFonts w:cs="David" w:hint="cs"/>
            <w:rtl/>
          </w:rPr>
          <w:t>ש</w:t>
        </w:r>
      </w:ins>
      <w:del w:id="856" w:author="Shimon" w:date="2020-11-15T15:08:00Z">
        <w:r w:rsidRPr="00B80E15" w:rsidDel="00B9477F">
          <w:rPr>
            <w:rFonts w:cs="David" w:hint="cs"/>
            <w:rtl/>
          </w:rPr>
          <w:delText>ש</w:delText>
        </w:r>
      </w:del>
      <w:r w:rsidRPr="00B80E15">
        <w:rPr>
          <w:rFonts w:cs="David" w:hint="cs"/>
          <w:rtl/>
        </w:rPr>
        <w:t xml:space="preserve">אותם יש לאזן </w:t>
      </w:r>
      <w:ins w:id="857" w:author="Shimon" w:date="2020-11-15T15:09:00Z">
        <w:r w:rsidR="00B9477F" w:rsidRPr="003304BC">
          <w:rPr>
            <w:rFonts w:cs="David" w:hint="eastAsia"/>
            <w:highlight w:val="yellow"/>
            <w:rtl/>
            <w:rPrChange w:id="858" w:author="Shimon" w:date="2020-11-16T10:03:00Z">
              <w:rPr>
                <w:rFonts w:cs="David" w:hint="eastAsia"/>
                <w:rtl/>
              </w:rPr>
            </w:rPrChange>
          </w:rPr>
          <w:t>מול</w:t>
        </w:r>
        <w:r w:rsidR="00B9477F" w:rsidRPr="003304BC">
          <w:rPr>
            <w:rFonts w:cs="David"/>
            <w:highlight w:val="yellow"/>
            <w:rtl/>
            <w:rPrChange w:id="859" w:author="Shimon" w:date="2020-11-16T10:03:00Z">
              <w:rPr>
                <w:rFonts w:cs="David"/>
                <w:rtl/>
              </w:rPr>
            </w:rPrChange>
          </w:rPr>
          <w:t xml:space="preserve"> </w:t>
        </w:r>
      </w:ins>
      <w:ins w:id="860" w:author="Shimon" w:date="2020-11-15T15:10:00Z">
        <w:r w:rsidR="00B9477F" w:rsidRPr="003304BC">
          <w:rPr>
            <w:rFonts w:cs="David" w:hint="eastAsia"/>
            <w:highlight w:val="yellow"/>
            <w:rtl/>
            <w:rPrChange w:id="861" w:author="Shimon" w:date="2020-11-16T10:03:00Z">
              <w:rPr>
                <w:rFonts w:cs="David" w:hint="eastAsia"/>
                <w:rtl/>
              </w:rPr>
            </w:rPrChange>
          </w:rPr>
          <w:t>זכות</w:t>
        </w:r>
        <w:r w:rsidR="00B9477F" w:rsidRPr="003304BC">
          <w:rPr>
            <w:rFonts w:cs="David"/>
            <w:highlight w:val="yellow"/>
            <w:rtl/>
            <w:rPrChange w:id="862" w:author="Shimon" w:date="2020-11-16T10:03:00Z">
              <w:rPr>
                <w:rFonts w:cs="David"/>
                <w:rtl/>
              </w:rPr>
            </w:rPrChange>
          </w:rPr>
          <w:t xml:space="preserve"> </w:t>
        </w:r>
      </w:ins>
      <w:ins w:id="863" w:author="Shimon" w:date="2020-11-15T15:09:00Z">
        <w:r w:rsidR="00B9477F" w:rsidRPr="003304BC">
          <w:rPr>
            <w:rFonts w:cs="David" w:hint="eastAsia"/>
            <w:highlight w:val="yellow"/>
            <w:rtl/>
            <w:rPrChange w:id="864" w:author="Shimon" w:date="2020-11-16T10:03:00Z">
              <w:rPr>
                <w:rFonts w:cs="David" w:hint="eastAsia"/>
                <w:rtl/>
              </w:rPr>
            </w:rPrChange>
          </w:rPr>
          <w:t>היסוד</w:t>
        </w:r>
        <w:r w:rsidR="00B9477F" w:rsidRPr="003304BC">
          <w:rPr>
            <w:rFonts w:cs="David"/>
            <w:highlight w:val="yellow"/>
            <w:rtl/>
            <w:rPrChange w:id="865" w:author="Shimon" w:date="2020-11-16T10:03:00Z">
              <w:rPr>
                <w:rFonts w:cs="David"/>
                <w:rtl/>
              </w:rPr>
            </w:rPrChange>
          </w:rPr>
          <w:t xml:space="preserve"> לגישה לבית </w:t>
        </w:r>
      </w:ins>
      <w:ins w:id="866" w:author="Shimon" w:date="2020-11-15T15:10:00Z">
        <w:r w:rsidR="00B9477F" w:rsidRPr="003304BC">
          <w:rPr>
            <w:rFonts w:cs="David" w:hint="eastAsia"/>
            <w:highlight w:val="yellow"/>
            <w:rtl/>
            <w:rPrChange w:id="867" w:author="Shimon" w:date="2020-11-16T10:03:00Z">
              <w:rPr>
                <w:rFonts w:cs="David" w:hint="eastAsia"/>
                <w:rtl/>
              </w:rPr>
            </w:rPrChange>
          </w:rPr>
          <w:t>הדין</w:t>
        </w:r>
        <w:r w:rsidR="00B9477F">
          <w:rPr>
            <w:rFonts w:cs="David" w:hint="cs"/>
            <w:rtl/>
          </w:rPr>
          <w:t xml:space="preserve"> </w:t>
        </w:r>
      </w:ins>
      <w:r w:rsidRPr="00B80E15">
        <w:rPr>
          <w:rFonts w:cs="David" w:hint="cs"/>
          <w:rtl/>
        </w:rPr>
        <w:t xml:space="preserve">בהכרעה בבחינת בקשות לסילוק על הסף. אלא שדווקא האינטרסים שסקר בית הדין קמא בסעיף 19 לפסק הדין תומכות בכך שהתביעה תתברר לגופה </w:t>
      </w:r>
      <w:r w:rsidR="00A234B7" w:rsidRPr="00B80E15">
        <w:rPr>
          <w:rFonts w:cs="David" w:hint="cs"/>
          <w:rtl/>
        </w:rPr>
        <w:t>ולא כפי שקבע בית הדין קמא</w:t>
      </w:r>
      <w:ins w:id="868" w:author="Shimon" w:date="2020-11-15T13:52:00Z">
        <w:r w:rsidR="00BE2CDF">
          <w:rPr>
            <w:rFonts w:cs="David" w:hint="cs"/>
            <w:rtl/>
          </w:rPr>
          <w:t xml:space="preserve"> </w:t>
        </w:r>
        <w:r w:rsidR="00BE2CDF" w:rsidRPr="003304BC">
          <w:rPr>
            <w:rFonts w:cs="David" w:hint="eastAsia"/>
            <w:color w:val="2F5496" w:themeColor="accent5" w:themeShade="BF"/>
            <w:highlight w:val="yellow"/>
            <w:rtl/>
            <w:rPrChange w:id="869" w:author="Shimon" w:date="2020-11-16T10:04:00Z">
              <w:rPr>
                <w:rFonts w:cs="David" w:hint="eastAsia"/>
                <w:rtl/>
              </w:rPr>
            </w:rPrChange>
          </w:rPr>
          <w:t>כמוסבר</w:t>
        </w:r>
        <w:r w:rsidR="00BE2CDF" w:rsidRPr="003304BC">
          <w:rPr>
            <w:rFonts w:cs="David"/>
            <w:color w:val="2F5496" w:themeColor="accent5" w:themeShade="BF"/>
            <w:highlight w:val="yellow"/>
            <w:rtl/>
            <w:rPrChange w:id="870" w:author="Shimon" w:date="2020-11-16T10:04:00Z">
              <w:rPr>
                <w:rFonts w:cs="David"/>
                <w:rtl/>
              </w:rPr>
            </w:rPrChange>
          </w:rPr>
          <w:t xml:space="preserve"> </w:t>
        </w:r>
        <w:r w:rsidR="00BE2CDF" w:rsidRPr="003304BC">
          <w:rPr>
            <w:rFonts w:cs="David" w:hint="eastAsia"/>
            <w:color w:val="2F5496" w:themeColor="accent5" w:themeShade="BF"/>
            <w:highlight w:val="yellow"/>
            <w:rtl/>
            <w:rPrChange w:id="871" w:author="Shimon" w:date="2020-11-16T10:04:00Z">
              <w:rPr>
                <w:rFonts w:cs="David" w:hint="eastAsia"/>
                <w:rtl/>
              </w:rPr>
            </w:rPrChange>
          </w:rPr>
          <w:t>להלן</w:t>
        </w:r>
        <w:r w:rsidR="00BE2CDF" w:rsidRPr="003304BC">
          <w:rPr>
            <w:rFonts w:cs="David"/>
            <w:color w:val="2F5496" w:themeColor="accent5" w:themeShade="BF"/>
            <w:highlight w:val="yellow"/>
            <w:rtl/>
            <w:rPrChange w:id="872" w:author="Shimon" w:date="2020-11-16T10:04:00Z">
              <w:rPr>
                <w:rFonts w:cs="David"/>
                <w:rtl/>
              </w:rPr>
            </w:rPrChange>
          </w:rPr>
          <w:t>:</w:t>
        </w:r>
      </w:ins>
      <w:r w:rsidR="00A234B7" w:rsidRPr="003304BC">
        <w:rPr>
          <w:rFonts w:cs="David"/>
          <w:color w:val="2F5496" w:themeColor="accent5" w:themeShade="BF"/>
          <w:highlight w:val="yellow"/>
          <w:rtl/>
          <w:rPrChange w:id="873" w:author="Shimon" w:date="2020-11-16T10:04:00Z">
            <w:rPr>
              <w:rFonts w:cs="David"/>
              <w:rtl/>
            </w:rPr>
          </w:rPrChange>
        </w:rPr>
        <w:t xml:space="preserve"> </w:t>
      </w:r>
      <w:r w:rsidR="00A234B7" w:rsidRPr="003304BC">
        <w:rPr>
          <w:rFonts w:cs="David"/>
          <w:highlight w:val="yellow"/>
          <w:rtl/>
          <w:rPrChange w:id="874" w:author="Shimon" w:date="2020-11-16T10:04:00Z">
            <w:rPr>
              <w:rFonts w:cs="David"/>
              <w:rtl/>
            </w:rPr>
          </w:rPrChange>
        </w:rPr>
        <w:t>–</w:t>
      </w:r>
      <w:r w:rsidR="00A234B7" w:rsidRPr="00B80E15">
        <w:rPr>
          <w:rFonts w:cs="David" w:hint="cs"/>
          <w:rtl/>
        </w:rPr>
        <w:t xml:space="preserve"> </w:t>
      </w:r>
    </w:p>
    <w:p w:rsidR="001B1104" w:rsidRDefault="00B55E56">
      <w:pPr>
        <w:pStyle w:val="af0"/>
        <w:numPr>
          <w:ilvl w:val="0"/>
          <w:numId w:val="8"/>
        </w:numPr>
        <w:tabs>
          <w:tab w:val="left" w:pos="1070"/>
        </w:tabs>
        <w:spacing w:after="240" w:line="360" w:lineRule="auto"/>
        <w:ind w:left="1065" w:hanging="446"/>
        <w:contextualSpacing w:val="0"/>
        <w:jc w:val="both"/>
        <w:rPr>
          <w:rFonts w:cs="David"/>
          <w:sz w:val="24"/>
          <w:szCs w:val="24"/>
        </w:rPr>
        <w:pPrChange w:id="875" w:author="Shimon" w:date="2020-11-15T15:10:00Z">
          <w:pPr>
            <w:pStyle w:val="af0"/>
            <w:numPr>
              <w:numId w:val="8"/>
            </w:numPr>
            <w:tabs>
              <w:tab w:val="left" w:pos="1070"/>
            </w:tabs>
            <w:spacing w:after="240" w:line="360" w:lineRule="auto"/>
            <w:ind w:left="1065" w:hanging="446"/>
            <w:contextualSpacing w:val="0"/>
            <w:jc w:val="both"/>
          </w:pPr>
        </w:pPrChange>
      </w:pPr>
      <w:ins w:id="876" w:author="Shimon" w:date="2020-11-15T19:31:00Z">
        <w:r>
          <w:rPr>
            <w:rFonts w:cs="David" w:hint="cs"/>
            <w:b/>
            <w:bCs/>
            <w:sz w:val="24"/>
            <w:szCs w:val="24"/>
            <w:rtl/>
          </w:rPr>
          <w:t xml:space="preserve">כשנגרם </w:t>
        </w:r>
      </w:ins>
      <w:ins w:id="877" w:author="Shimon" w:date="2020-11-15T15:10:00Z">
        <w:r w:rsidR="00CC308F" w:rsidRPr="001B1104">
          <w:rPr>
            <w:rFonts w:cs="David"/>
            <w:b/>
            <w:bCs/>
            <w:sz w:val="24"/>
            <w:szCs w:val="24"/>
            <w:rtl/>
          </w:rPr>
          <w:t>"נזק ראייתי"-</w:t>
        </w:r>
        <w:r w:rsidR="00CC308F" w:rsidRPr="00520CE6">
          <w:rPr>
            <w:rFonts w:cs="David"/>
            <w:sz w:val="24"/>
            <w:szCs w:val="24"/>
            <w:rtl/>
          </w:rPr>
          <w:t xml:space="preserve"> </w:t>
        </w:r>
      </w:ins>
      <w:r w:rsidR="001B1104" w:rsidRPr="001B1104">
        <w:rPr>
          <w:rFonts w:cs="David" w:hint="cs"/>
          <w:b/>
          <w:bCs/>
          <w:sz w:val="24"/>
          <w:szCs w:val="24"/>
          <w:rtl/>
        </w:rPr>
        <w:t xml:space="preserve">למדינה לא נגרם </w:t>
      </w:r>
      <w:ins w:id="878" w:author="Shimon" w:date="2020-11-15T15:10:00Z">
        <w:r w:rsidR="00CC308F">
          <w:rPr>
            <w:rFonts w:cs="David" w:hint="cs"/>
            <w:b/>
            <w:bCs/>
            <w:sz w:val="24"/>
            <w:szCs w:val="24"/>
            <w:rtl/>
          </w:rPr>
          <w:t>ו</w:t>
        </w:r>
      </w:ins>
      <w:del w:id="879" w:author="Shimon" w:date="2020-11-15T15:10:00Z">
        <w:r w:rsidR="00A234B7" w:rsidRPr="001B1104" w:rsidDel="00CC308F">
          <w:rPr>
            <w:rFonts w:cs="David"/>
            <w:b/>
            <w:bCs/>
            <w:sz w:val="24"/>
            <w:szCs w:val="24"/>
            <w:rtl/>
          </w:rPr>
          <w:delText>"נזק ראייתי"-</w:delText>
        </w:r>
        <w:r w:rsidR="00A234B7" w:rsidRPr="00520CE6" w:rsidDel="00CC308F">
          <w:rPr>
            <w:rFonts w:cs="David"/>
            <w:sz w:val="24"/>
            <w:szCs w:val="24"/>
            <w:rtl/>
          </w:rPr>
          <w:delText xml:space="preserve"> </w:delText>
        </w:r>
      </w:del>
      <w:r w:rsidR="00A234B7" w:rsidRPr="00520CE6">
        <w:rPr>
          <w:rFonts w:cs="David" w:hint="cs"/>
          <w:sz w:val="24"/>
          <w:szCs w:val="24"/>
          <w:rtl/>
        </w:rPr>
        <w:t>המדינה לא הצביעה על</w:t>
      </w:r>
      <w:r w:rsidR="00A234B7" w:rsidRPr="00520CE6">
        <w:rPr>
          <w:rFonts w:cs="David"/>
          <w:sz w:val="24"/>
          <w:szCs w:val="24"/>
          <w:rtl/>
        </w:rPr>
        <w:t xml:space="preserve"> כל נזק ראייתי </w:t>
      </w:r>
      <w:r w:rsidR="00A234B7" w:rsidRPr="00520CE6">
        <w:rPr>
          <w:rFonts w:cs="David" w:hint="cs"/>
          <w:sz w:val="24"/>
          <w:szCs w:val="24"/>
          <w:rtl/>
        </w:rPr>
        <w:t>קונקרטי</w:t>
      </w:r>
      <w:r w:rsidR="001B1104">
        <w:rPr>
          <w:rFonts w:cs="David" w:hint="cs"/>
          <w:sz w:val="24"/>
          <w:szCs w:val="24"/>
          <w:rtl/>
        </w:rPr>
        <w:t>, או בכלל.</w:t>
      </w:r>
    </w:p>
    <w:p w:rsidR="00A234B7" w:rsidRPr="001B1104" w:rsidRDefault="00A234B7" w:rsidP="001B1104">
      <w:pPr>
        <w:pStyle w:val="af0"/>
        <w:tabs>
          <w:tab w:val="left" w:pos="1070"/>
        </w:tabs>
        <w:spacing w:after="240" w:line="360" w:lineRule="auto"/>
        <w:ind w:left="1065"/>
        <w:contextualSpacing w:val="0"/>
        <w:jc w:val="both"/>
        <w:rPr>
          <w:rFonts w:cs="David"/>
          <w:sz w:val="24"/>
          <w:szCs w:val="24"/>
          <w:rtl/>
        </w:rPr>
      </w:pPr>
      <w:r w:rsidRPr="001B1104">
        <w:rPr>
          <w:rFonts w:cs="David"/>
          <w:sz w:val="24"/>
          <w:szCs w:val="24"/>
          <w:rtl/>
        </w:rPr>
        <w:t>ממילא היתה זאת אחריותה המלאה ל</w:t>
      </w:r>
      <w:r w:rsidR="00520CE6" w:rsidRPr="001B1104">
        <w:rPr>
          <w:rFonts w:cs="David"/>
          <w:sz w:val="24"/>
          <w:szCs w:val="24"/>
          <w:rtl/>
        </w:rPr>
        <w:t>דאוג לשמור את המסמכים הרלבנטיים</w:t>
      </w:r>
      <w:r w:rsidR="00520CE6" w:rsidRPr="001B1104">
        <w:rPr>
          <w:rFonts w:cs="David" w:hint="cs"/>
          <w:sz w:val="24"/>
          <w:szCs w:val="24"/>
          <w:rtl/>
        </w:rPr>
        <w:t xml:space="preserve">. ראו </w:t>
      </w:r>
      <w:r w:rsidR="00520CE6" w:rsidRPr="001B1104">
        <w:rPr>
          <w:rFonts w:cs="David"/>
          <w:sz w:val="24"/>
          <w:szCs w:val="24"/>
          <w:rtl/>
        </w:rPr>
        <w:t xml:space="preserve">תקנה 4(7) </w:t>
      </w:r>
      <w:r w:rsidR="00520CE6" w:rsidRPr="001B1104">
        <w:rPr>
          <w:rFonts w:cs="David" w:hint="cs"/>
          <w:sz w:val="24"/>
          <w:szCs w:val="24"/>
          <w:rtl/>
        </w:rPr>
        <w:t>ל</w:t>
      </w:r>
      <w:r w:rsidRPr="001B1104">
        <w:rPr>
          <w:rFonts w:cs="David"/>
          <w:sz w:val="24"/>
          <w:szCs w:val="24"/>
          <w:rtl/>
        </w:rPr>
        <w:t xml:space="preserve">תקנות הארכיונים (ביעור חומר ארכיוני במוסדות המדינה וברשויות המקומיות), תשמ"ו-1986. </w:t>
      </w:r>
      <w:r w:rsidR="00520CE6" w:rsidRPr="001B1104">
        <w:rPr>
          <w:rFonts w:cs="David" w:hint="cs"/>
          <w:sz w:val="24"/>
          <w:szCs w:val="24"/>
          <w:rtl/>
        </w:rPr>
        <w:t>הקובעת</w:t>
      </w:r>
      <w:r w:rsidRPr="001B1104">
        <w:rPr>
          <w:rFonts w:cs="David"/>
          <w:sz w:val="24"/>
          <w:szCs w:val="24"/>
          <w:rtl/>
        </w:rPr>
        <w:t xml:space="preserve"> כי שמירת תיקו האישי של עובד שהוא או שאריו מקבלים גמלה מהמדינה, יישמר - "</w:t>
      </w:r>
      <w:r w:rsidRPr="001B1104">
        <w:rPr>
          <w:rFonts w:cs="David"/>
          <w:b/>
          <w:bCs/>
          <w:i/>
          <w:iCs/>
          <w:sz w:val="24"/>
          <w:szCs w:val="24"/>
          <w:rtl/>
        </w:rPr>
        <w:t>100 שנים לאחר לידתו של האדם אליו מתייחס התיק</w:t>
      </w:r>
      <w:r w:rsidRPr="001B1104">
        <w:rPr>
          <w:rFonts w:cs="David"/>
          <w:sz w:val="24"/>
          <w:szCs w:val="24"/>
          <w:rtl/>
        </w:rPr>
        <w:t xml:space="preserve">". </w:t>
      </w:r>
    </w:p>
    <w:p w:rsidR="00A234B7" w:rsidRPr="00520CE6" w:rsidRDefault="001B1104" w:rsidP="00520CE6">
      <w:pPr>
        <w:pStyle w:val="af0"/>
        <w:tabs>
          <w:tab w:val="left" w:pos="1070"/>
        </w:tabs>
        <w:spacing w:after="240" w:line="360" w:lineRule="auto"/>
        <w:ind w:left="1065"/>
        <w:contextualSpacing w:val="0"/>
        <w:jc w:val="both"/>
        <w:rPr>
          <w:rFonts w:cs="David"/>
          <w:sz w:val="24"/>
          <w:szCs w:val="24"/>
        </w:rPr>
      </w:pPr>
      <w:r>
        <w:rPr>
          <w:rFonts w:cs="David" w:hint="cs"/>
          <w:sz w:val="24"/>
          <w:szCs w:val="24"/>
          <w:rtl/>
        </w:rPr>
        <w:t xml:space="preserve">כמו כן </w:t>
      </w:r>
      <w:r w:rsidR="00A234B7" w:rsidRPr="00520CE6">
        <w:rPr>
          <w:rFonts w:cs="David"/>
          <w:sz w:val="24"/>
          <w:szCs w:val="24"/>
          <w:rtl/>
        </w:rPr>
        <w:t>חלה חובה כללית על המדינה, כמעסיק ציבורי, לשמור מסמכים לפחות לכל תקופת ההתיישנות, ואין היא יכולה להיבנות מטענה ערטילאית ולא מוכחת של "נזק ראייתי".</w:t>
      </w:r>
    </w:p>
    <w:p w:rsidR="00A234B7" w:rsidRPr="003304BC" w:rsidRDefault="00B55E56">
      <w:pPr>
        <w:pStyle w:val="af0"/>
        <w:numPr>
          <w:ilvl w:val="0"/>
          <w:numId w:val="8"/>
        </w:numPr>
        <w:tabs>
          <w:tab w:val="left" w:pos="1070"/>
        </w:tabs>
        <w:spacing w:after="240" w:line="360" w:lineRule="auto"/>
        <w:ind w:left="1065" w:hanging="446"/>
        <w:contextualSpacing w:val="0"/>
        <w:jc w:val="both"/>
        <w:rPr>
          <w:rFonts w:cs="David"/>
          <w:sz w:val="24"/>
          <w:szCs w:val="24"/>
          <w:u w:val="single"/>
          <w:rtl/>
          <w:rPrChange w:id="880" w:author="Shimon" w:date="2020-11-16T10:05:00Z">
            <w:rPr>
              <w:rFonts w:cs="David"/>
              <w:sz w:val="24"/>
              <w:szCs w:val="24"/>
              <w:rtl/>
            </w:rPr>
          </w:rPrChange>
        </w:rPr>
        <w:pPrChange w:id="881" w:author="Shimon" w:date="2020-11-15T19:32:00Z">
          <w:pPr>
            <w:pStyle w:val="af0"/>
            <w:numPr>
              <w:numId w:val="8"/>
            </w:numPr>
            <w:tabs>
              <w:tab w:val="left" w:pos="1070"/>
            </w:tabs>
            <w:spacing w:after="240" w:line="360" w:lineRule="auto"/>
            <w:ind w:left="1065" w:hanging="446"/>
            <w:contextualSpacing w:val="0"/>
            <w:jc w:val="both"/>
          </w:pPr>
        </w:pPrChange>
      </w:pPr>
      <w:ins w:id="882" w:author="Shimon" w:date="2020-11-15T19:31:00Z">
        <w:r w:rsidRPr="003304BC">
          <w:rPr>
            <w:rFonts w:cs="David" w:hint="eastAsia"/>
            <w:b/>
            <w:bCs/>
            <w:sz w:val="24"/>
            <w:szCs w:val="24"/>
            <w:highlight w:val="yellow"/>
            <w:rtl/>
            <w:rPrChange w:id="883" w:author="Shimon" w:date="2020-11-16T10:04:00Z">
              <w:rPr>
                <w:rFonts w:cs="David" w:hint="eastAsia"/>
                <w:b/>
                <w:bCs/>
                <w:sz w:val="24"/>
                <w:szCs w:val="24"/>
                <w:rtl/>
              </w:rPr>
            </w:rPrChange>
          </w:rPr>
          <w:t>כש</w:t>
        </w:r>
      </w:ins>
      <w:r w:rsidR="00A234B7" w:rsidRPr="001B1104">
        <w:rPr>
          <w:rFonts w:cs="David"/>
          <w:b/>
          <w:bCs/>
          <w:sz w:val="24"/>
          <w:szCs w:val="24"/>
          <w:rtl/>
        </w:rPr>
        <w:t>ה</w:t>
      </w:r>
      <w:r w:rsidR="001B1104">
        <w:rPr>
          <w:rFonts w:cs="David" w:hint="cs"/>
          <w:b/>
          <w:bCs/>
          <w:sz w:val="24"/>
          <w:szCs w:val="24"/>
          <w:rtl/>
        </w:rPr>
        <w:t>מערער</w:t>
      </w:r>
      <w:r w:rsidR="00A234B7" w:rsidRPr="001B1104">
        <w:rPr>
          <w:rFonts w:cs="David"/>
          <w:b/>
          <w:bCs/>
          <w:sz w:val="24"/>
          <w:szCs w:val="24"/>
          <w:rtl/>
        </w:rPr>
        <w:t xml:space="preserve"> </w:t>
      </w:r>
      <w:del w:id="884" w:author="Shimon" w:date="2020-11-15T19:31:00Z">
        <w:r w:rsidR="001B1104" w:rsidRPr="001B1104" w:rsidDel="00B55E56">
          <w:rPr>
            <w:rFonts w:cs="David" w:hint="cs"/>
            <w:b/>
            <w:bCs/>
            <w:sz w:val="24"/>
            <w:szCs w:val="24"/>
            <w:rtl/>
          </w:rPr>
          <w:delText xml:space="preserve">לא </w:delText>
        </w:r>
      </w:del>
      <w:r w:rsidR="00A234B7" w:rsidRPr="001B1104">
        <w:rPr>
          <w:rFonts w:cs="David"/>
          <w:b/>
          <w:bCs/>
          <w:sz w:val="24"/>
          <w:szCs w:val="24"/>
          <w:rtl/>
        </w:rPr>
        <w:t>"ישן על זכויותיו"</w:t>
      </w:r>
      <w:r w:rsidR="00A234B7" w:rsidRPr="00520CE6">
        <w:rPr>
          <w:rFonts w:cs="David"/>
          <w:sz w:val="24"/>
          <w:szCs w:val="24"/>
          <w:rtl/>
        </w:rPr>
        <w:t xml:space="preserve"> – המערער פנה עשרות רבות של פעמים, בעל פה ובכתב, לכל גורם אפשרי וע"פ הנחיות ובתיאום עם המשיבות כמתואר בפרק ב.8 לכתב התביעה כמו גם בפרק ה.1 לתגובה לבקשה לסילוק על הסף. לכן, </w:t>
      </w:r>
      <w:ins w:id="885" w:author="Shimon" w:date="2020-11-15T19:32:00Z">
        <w:r w:rsidRPr="003304BC">
          <w:rPr>
            <w:rFonts w:cs="David" w:hint="eastAsia"/>
            <w:b/>
            <w:bCs/>
            <w:sz w:val="24"/>
            <w:szCs w:val="24"/>
            <w:highlight w:val="yellow"/>
            <w:rtl/>
            <w:rPrChange w:id="886" w:author="Shimon" w:date="2020-11-16T10:04:00Z">
              <w:rPr>
                <w:rFonts w:cs="David" w:hint="eastAsia"/>
                <w:sz w:val="24"/>
                <w:szCs w:val="24"/>
                <w:rtl/>
              </w:rPr>
            </w:rPrChange>
          </w:rPr>
          <w:t>ללא</w:t>
        </w:r>
        <w:r w:rsidRPr="003304BC">
          <w:rPr>
            <w:rFonts w:cs="David"/>
            <w:b/>
            <w:bCs/>
            <w:sz w:val="24"/>
            <w:szCs w:val="24"/>
            <w:highlight w:val="yellow"/>
            <w:rtl/>
            <w:rPrChange w:id="887" w:author="Shimon" w:date="2020-11-16T10:04:00Z">
              <w:rPr>
                <w:rFonts w:cs="David"/>
                <w:sz w:val="24"/>
                <w:szCs w:val="24"/>
                <w:rtl/>
              </w:rPr>
            </w:rPrChange>
          </w:rPr>
          <w:t xml:space="preserve"> </w:t>
        </w:r>
        <w:r w:rsidRPr="003304BC">
          <w:rPr>
            <w:rFonts w:cs="David" w:hint="eastAsia"/>
            <w:b/>
            <w:bCs/>
            <w:sz w:val="24"/>
            <w:szCs w:val="24"/>
            <w:highlight w:val="yellow"/>
            <w:rtl/>
            <w:rPrChange w:id="888" w:author="Shimon" w:date="2020-11-16T10:04:00Z">
              <w:rPr>
                <w:rFonts w:cs="David" w:hint="eastAsia"/>
                <w:sz w:val="24"/>
                <w:szCs w:val="24"/>
                <w:rtl/>
              </w:rPr>
            </w:rPrChange>
          </w:rPr>
          <w:t>ספק</w:t>
        </w:r>
        <w:r w:rsidRPr="00B55E56">
          <w:rPr>
            <w:rFonts w:cs="David"/>
            <w:b/>
            <w:bCs/>
            <w:sz w:val="24"/>
            <w:szCs w:val="24"/>
            <w:rtl/>
            <w:rPrChange w:id="889" w:author="Shimon" w:date="2020-11-15T19:32:00Z">
              <w:rPr>
                <w:rFonts w:cs="David"/>
                <w:sz w:val="24"/>
                <w:szCs w:val="24"/>
                <w:rtl/>
              </w:rPr>
            </w:rPrChange>
          </w:rPr>
          <w:t xml:space="preserve"> </w:t>
        </w:r>
      </w:ins>
      <w:del w:id="890" w:author="Shimon" w:date="2020-11-15T19:32:00Z">
        <w:r w:rsidR="00A234B7" w:rsidRPr="00B55E56" w:rsidDel="00B55E56">
          <w:rPr>
            <w:rFonts w:cs="David"/>
            <w:b/>
            <w:bCs/>
            <w:sz w:val="24"/>
            <w:szCs w:val="24"/>
            <w:rtl/>
            <w:rPrChange w:id="891" w:author="Shimon" w:date="2020-11-15T19:32:00Z">
              <w:rPr>
                <w:rFonts w:cs="David"/>
                <w:sz w:val="24"/>
                <w:szCs w:val="24"/>
                <w:rtl/>
              </w:rPr>
            </w:rPrChange>
          </w:rPr>
          <w:delText xml:space="preserve">לא ניתן לראות </w:delText>
        </w:r>
        <w:r w:rsidR="00A234B7" w:rsidRPr="003304BC" w:rsidDel="00B55E56">
          <w:rPr>
            <w:rFonts w:cs="David"/>
            <w:b/>
            <w:bCs/>
            <w:sz w:val="24"/>
            <w:szCs w:val="24"/>
            <w:u w:val="single"/>
            <w:rtl/>
            <w:rPrChange w:id="892" w:author="Shimon" w:date="2020-11-16T10:05:00Z">
              <w:rPr>
                <w:rFonts w:cs="David"/>
                <w:sz w:val="24"/>
                <w:szCs w:val="24"/>
                <w:rtl/>
              </w:rPr>
            </w:rPrChange>
          </w:rPr>
          <w:delText>ב</w:delText>
        </w:r>
      </w:del>
      <w:ins w:id="893" w:author="Shimon" w:date="2020-11-15T19:32:00Z">
        <w:r w:rsidRPr="003304BC">
          <w:rPr>
            <w:rFonts w:cs="David" w:hint="eastAsia"/>
            <w:b/>
            <w:bCs/>
            <w:sz w:val="24"/>
            <w:szCs w:val="24"/>
            <w:highlight w:val="yellow"/>
            <w:u w:val="single"/>
            <w:rtl/>
            <w:rPrChange w:id="894" w:author="Shimon" w:date="2020-11-16T10:05:00Z">
              <w:rPr>
                <w:rFonts w:cs="David" w:hint="eastAsia"/>
                <w:sz w:val="24"/>
                <w:szCs w:val="24"/>
                <w:rtl/>
              </w:rPr>
            </w:rPrChange>
          </w:rPr>
          <w:t>ה</w:t>
        </w:r>
      </w:ins>
      <w:r w:rsidR="00A234B7" w:rsidRPr="003304BC">
        <w:rPr>
          <w:rFonts w:cs="David"/>
          <w:b/>
          <w:bCs/>
          <w:sz w:val="24"/>
          <w:szCs w:val="24"/>
          <w:u w:val="single"/>
          <w:rtl/>
          <w:rPrChange w:id="895" w:author="Shimon" w:date="2020-11-16T10:05:00Z">
            <w:rPr>
              <w:rFonts w:cs="David"/>
              <w:sz w:val="24"/>
              <w:szCs w:val="24"/>
              <w:rtl/>
            </w:rPr>
          </w:rPrChange>
        </w:rPr>
        <w:t xml:space="preserve">מערער </w:t>
      </w:r>
      <w:ins w:id="896" w:author="Shimon" w:date="2020-11-15T19:32:00Z">
        <w:r w:rsidRPr="003304BC">
          <w:rPr>
            <w:rFonts w:cs="David" w:hint="eastAsia"/>
            <w:b/>
            <w:bCs/>
            <w:sz w:val="24"/>
            <w:szCs w:val="24"/>
            <w:highlight w:val="yellow"/>
            <w:u w:val="single"/>
            <w:rtl/>
            <w:rPrChange w:id="897" w:author="Shimon" w:date="2020-11-16T10:05:00Z">
              <w:rPr>
                <w:rFonts w:cs="David" w:hint="eastAsia"/>
                <w:sz w:val="24"/>
                <w:szCs w:val="24"/>
                <w:rtl/>
              </w:rPr>
            </w:rPrChange>
          </w:rPr>
          <w:t>לא</w:t>
        </w:r>
        <w:r w:rsidRPr="003304BC">
          <w:rPr>
            <w:rFonts w:cs="David"/>
            <w:b/>
            <w:bCs/>
            <w:sz w:val="24"/>
            <w:szCs w:val="24"/>
            <w:u w:val="single"/>
            <w:rtl/>
            <w:rPrChange w:id="898" w:author="Shimon" w:date="2020-11-16T10:05:00Z">
              <w:rPr>
                <w:rFonts w:cs="David"/>
                <w:sz w:val="24"/>
                <w:szCs w:val="24"/>
                <w:rtl/>
              </w:rPr>
            </w:rPrChange>
          </w:rPr>
          <w:t xml:space="preserve"> </w:t>
        </w:r>
      </w:ins>
      <w:del w:id="899" w:author="Shimon" w:date="2020-11-15T19:32:00Z">
        <w:r w:rsidR="00A234B7" w:rsidRPr="003304BC" w:rsidDel="00B55E56">
          <w:rPr>
            <w:rFonts w:cs="David"/>
            <w:b/>
            <w:bCs/>
            <w:sz w:val="24"/>
            <w:szCs w:val="24"/>
            <w:u w:val="single"/>
            <w:rtl/>
            <w:rPrChange w:id="900" w:author="Shimon" w:date="2020-11-16T10:05:00Z">
              <w:rPr>
                <w:rFonts w:cs="David"/>
                <w:sz w:val="24"/>
                <w:szCs w:val="24"/>
                <w:rtl/>
              </w:rPr>
            </w:rPrChange>
          </w:rPr>
          <w:delText>כמי ש</w:delText>
        </w:r>
      </w:del>
      <w:r w:rsidR="00A234B7" w:rsidRPr="003304BC">
        <w:rPr>
          <w:rFonts w:cs="David"/>
          <w:b/>
          <w:bCs/>
          <w:sz w:val="24"/>
          <w:szCs w:val="24"/>
          <w:u w:val="single"/>
          <w:rtl/>
          <w:rPrChange w:id="901" w:author="Shimon" w:date="2020-11-16T10:05:00Z">
            <w:rPr>
              <w:rFonts w:cs="David"/>
              <w:sz w:val="24"/>
              <w:szCs w:val="24"/>
              <w:rtl/>
            </w:rPr>
          </w:rPrChange>
        </w:rPr>
        <w:t>ישן על זכויותיו.</w:t>
      </w:r>
    </w:p>
    <w:p w:rsidR="00A234B7" w:rsidRPr="00520CE6" w:rsidRDefault="00B55E56">
      <w:pPr>
        <w:pStyle w:val="af0"/>
        <w:numPr>
          <w:ilvl w:val="0"/>
          <w:numId w:val="8"/>
        </w:numPr>
        <w:tabs>
          <w:tab w:val="left" w:pos="1070"/>
        </w:tabs>
        <w:spacing w:after="240" w:line="360" w:lineRule="auto"/>
        <w:ind w:left="1065" w:hanging="446"/>
        <w:contextualSpacing w:val="0"/>
        <w:jc w:val="both"/>
        <w:rPr>
          <w:rFonts w:cs="David"/>
          <w:sz w:val="24"/>
          <w:szCs w:val="24"/>
        </w:rPr>
        <w:pPrChange w:id="902" w:author="Shimon" w:date="2020-11-15T19:32:00Z">
          <w:pPr>
            <w:pStyle w:val="af0"/>
            <w:numPr>
              <w:numId w:val="8"/>
            </w:numPr>
            <w:tabs>
              <w:tab w:val="left" w:pos="1070"/>
            </w:tabs>
            <w:spacing w:after="240" w:line="360" w:lineRule="auto"/>
            <w:ind w:left="1065" w:hanging="446"/>
            <w:contextualSpacing w:val="0"/>
            <w:jc w:val="both"/>
          </w:pPr>
        </w:pPrChange>
      </w:pPr>
      <w:ins w:id="903" w:author="Shimon" w:date="2020-11-15T19:32:00Z">
        <w:r w:rsidRPr="003304BC">
          <w:rPr>
            <w:rFonts w:cs="David" w:hint="eastAsia"/>
            <w:b/>
            <w:bCs/>
            <w:sz w:val="24"/>
            <w:szCs w:val="24"/>
            <w:highlight w:val="yellow"/>
            <w:rtl/>
            <w:rPrChange w:id="904" w:author="Shimon" w:date="2020-11-16T10:06:00Z">
              <w:rPr>
                <w:rFonts w:cs="David" w:hint="eastAsia"/>
                <w:b/>
                <w:bCs/>
                <w:sz w:val="24"/>
                <w:szCs w:val="24"/>
                <w:rtl/>
              </w:rPr>
            </w:rPrChange>
          </w:rPr>
          <w:t>כ</w:t>
        </w:r>
      </w:ins>
      <w:ins w:id="905" w:author="Shimon" w:date="2020-11-16T10:05:00Z">
        <w:r w:rsidR="003304BC" w:rsidRPr="003304BC">
          <w:rPr>
            <w:rFonts w:cs="David" w:hint="eastAsia"/>
            <w:b/>
            <w:bCs/>
            <w:sz w:val="24"/>
            <w:szCs w:val="24"/>
            <w:highlight w:val="yellow"/>
            <w:rtl/>
            <w:rPrChange w:id="906" w:author="Shimon" w:date="2020-11-16T10:06:00Z">
              <w:rPr>
                <w:rFonts w:cs="David" w:hint="eastAsia"/>
                <w:b/>
                <w:bCs/>
                <w:sz w:val="24"/>
                <w:szCs w:val="24"/>
                <w:rtl/>
              </w:rPr>
            </w:rPrChange>
          </w:rPr>
          <w:t>ש</w:t>
        </w:r>
      </w:ins>
      <w:r w:rsidR="00A234B7" w:rsidRPr="001B1104">
        <w:rPr>
          <w:rFonts w:cs="David"/>
          <w:b/>
          <w:bCs/>
          <w:sz w:val="24"/>
          <w:szCs w:val="24"/>
          <w:rtl/>
        </w:rPr>
        <w:t xml:space="preserve">התובע </w:t>
      </w:r>
      <w:del w:id="907" w:author="Shimon" w:date="2020-11-15T19:32:00Z">
        <w:r w:rsidR="001B1104" w:rsidRPr="001B1104" w:rsidDel="00B55E56">
          <w:rPr>
            <w:rFonts w:cs="David" w:hint="cs"/>
            <w:b/>
            <w:bCs/>
            <w:sz w:val="24"/>
            <w:szCs w:val="24"/>
            <w:rtl/>
          </w:rPr>
          <w:delText xml:space="preserve">לא </w:delText>
        </w:r>
      </w:del>
      <w:r w:rsidR="001B1104" w:rsidRPr="001B1104">
        <w:rPr>
          <w:rFonts w:cs="David" w:hint="cs"/>
          <w:b/>
          <w:bCs/>
          <w:sz w:val="24"/>
          <w:szCs w:val="24"/>
          <w:rtl/>
        </w:rPr>
        <w:t>"</w:t>
      </w:r>
      <w:r w:rsidR="00A234B7" w:rsidRPr="001B1104">
        <w:rPr>
          <w:rFonts w:cs="David"/>
          <w:b/>
          <w:bCs/>
          <w:sz w:val="24"/>
          <w:szCs w:val="24"/>
          <w:rtl/>
        </w:rPr>
        <w:t>ויתר ומחל על זכויותיו"</w:t>
      </w:r>
      <w:r w:rsidR="00A234B7" w:rsidRPr="00520CE6">
        <w:rPr>
          <w:rFonts w:cs="David"/>
          <w:sz w:val="24"/>
          <w:szCs w:val="24"/>
          <w:rtl/>
        </w:rPr>
        <w:t xml:space="preserve"> – ברור כי </w:t>
      </w:r>
      <w:r w:rsidR="00A234B7" w:rsidRPr="00B55E56">
        <w:rPr>
          <w:rFonts w:cs="David"/>
          <w:b/>
          <w:bCs/>
          <w:sz w:val="24"/>
          <w:szCs w:val="24"/>
          <w:rtl/>
          <w:rPrChange w:id="908" w:author="Shimon" w:date="2020-11-15T19:33:00Z">
            <w:rPr>
              <w:rFonts w:cs="David"/>
              <w:sz w:val="24"/>
              <w:szCs w:val="24"/>
              <w:rtl/>
            </w:rPr>
          </w:rPrChange>
        </w:rPr>
        <w:t>נימוק זה לא מתקיים בענייננו</w:t>
      </w:r>
      <w:r w:rsidR="00A234B7" w:rsidRPr="00520CE6">
        <w:rPr>
          <w:rFonts w:cs="David"/>
          <w:sz w:val="24"/>
          <w:szCs w:val="24"/>
          <w:rtl/>
        </w:rPr>
        <w:t>, ל</w:t>
      </w:r>
      <w:r w:rsidR="00A234B7" w:rsidRPr="00B55E56">
        <w:rPr>
          <w:rFonts w:cs="David"/>
          <w:b/>
          <w:bCs/>
          <w:sz w:val="24"/>
          <w:szCs w:val="24"/>
          <w:rtl/>
          <w:rPrChange w:id="909" w:author="Shimon" w:date="2020-11-15T19:33:00Z">
            <w:rPr>
              <w:rFonts w:cs="David"/>
              <w:sz w:val="24"/>
              <w:szCs w:val="24"/>
              <w:rtl/>
            </w:rPr>
          </w:rPrChange>
        </w:rPr>
        <w:t>אור הפניות הרבות של המערער</w:t>
      </w:r>
      <w:r w:rsidR="00A234B7" w:rsidRPr="00520CE6">
        <w:rPr>
          <w:rFonts w:cs="David"/>
          <w:sz w:val="24"/>
          <w:szCs w:val="24"/>
          <w:rtl/>
        </w:rPr>
        <w:t>, ולמען הקיצור נפנה לדברים שכתבנו לעיל.</w:t>
      </w:r>
    </w:p>
    <w:p w:rsidR="00A234B7" w:rsidRPr="003304BC" w:rsidRDefault="00A234B7">
      <w:pPr>
        <w:pStyle w:val="af0"/>
        <w:numPr>
          <w:ilvl w:val="0"/>
          <w:numId w:val="8"/>
        </w:numPr>
        <w:tabs>
          <w:tab w:val="left" w:pos="1070"/>
        </w:tabs>
        <w:spacing w:after="240" w:line="360" w:lineRule="auto"/>
        <w:ind w:left="1065" w:hanging="446"/>
        <w:contextualSpacing w:val="0"/>
        <w:jc w:val="both"/>
        <w:rPr>
          <w:rFonts w:cs="David"/>
          <w:sz w:val="24"/>
          <w:szCs w:val="24"/>
          <w:highlight w:val="yellow"/>
          <w:rPrChange w:id="910" w:author="Shimon" w:date="2020-11-16T10:06:00Z">
            <w:rPr>
              <w:rFonts w:cs="David"/>
              <w:sz w:val="24"/>
              <w:szCs w:val="24"/>
            </w:rPr>
          </w:rPrChange>
        </w:rPr>
        <w:pPrChange w:id="911" w:author="Shimon" w:date="2020-11-16T10:08:00Z">
          <w:pPr>
            <w:pStyle w:val="af0"/>
            <w:numPr>
              <w:numId w:val="8"/>
            </w:numPr>
            <w:tabs>
              <w:tab w:val="left" w:pos="1070"/>
            </w:tabs>
            <w:spacing w:after="240" w:line="360" w:lineRule="auto"/>
            <w:ind w:left="1065" w:hanging="446"/>
            <w:contextualSpacing w:val="0"/>
            <w:jc w:val="both"/>
          </w:pPr>
        </w:pPrChange>
      </w:pPr>
      <w:r w:rsidRPr="001B1104">
        <w:rPr>
          <w:rFonts w:cs="David"/>
          <w:b/>
          <w:bCs/>
          <w:sz w:val="24"/>
          <w:szCs w:val="24"/>
          <w:rtl/>
        </w:rPr>
        <w:t>הצורך "לברר תביעות תוך זמן סביר"</w:t>
      </w:r>
      <w:r w:rsidRPr="00520CE6">
        <w:rPr>
          <w:rFonts w:cs="David"/>
          <w:sz w:val="24"/>
          <w:szCs w:val="24"/>
          <w:rtl/>
        </w:rPr>
        <w:t xml:space="preserve"> – במקרה זה מי שפועל בחוסר סבירות היא המדינה, אשר בידה כל המסמכים והמידע הדרושים לברר את התביעה, ואשר התעכבה במתן תשובותיה ל</w:t>
      </w:r>
      <w:ins w:id="912" w:author="Shimon" w:date="2020-11-15T19:33:00Z">
        <w:r w:rsidR="00B55E56" w:rsidRPr="003304BC">
          <w:rPr>
            <w:rFonts w:cs="David" w:hint="eastAsia"/>
            <w:sz w:val="24"/>
            <w:szCs w:val="24"/>
            <w:highlight w:val="yellow"/>
            <w:rtl/>
            <w:rPrChange w:id="913" w:author="Shimon" w:date="2020-11-16T10:06:00Z">
              <w:rPr>
                <w:rFonts w:cs="David" w:hint="eastAsia"/>
                <w:sz w:val="24"/>
                <w:szCs w:val="24"/>
                <w:rtl/>
              </w:rPr>
            </w:rPrChange>
          </w:rPr>
          <w:t>מרות</w:t>
        </w:r>
        <w:r w:rsidR="00B55E56">
          <w:rPr>
            <w:rFonts w:cs="David" w:hint="cs"/>
            <w:sz w:val="24"/>
            <w:szCs w:val="24"/>
            <w:rtl/>
          </w:rPr>
          <w:t xml:space="preserve"> </w:t>
        </w:r>
      </w:ins>
      <w:del w:id="914" w:author="Shimon" w:date="2020-11-15T19:33:00Z">
        <w:r w:rsidRPr="00520CE6" w:rsidDel="00B55E56">
          <w:rPr>
            <w:rFonts w:cs="David"/>
            <w:sz w:val="24"/>
            <w:szCs w:val="24"/>
            <w:rtl/>
          </w:rPr>
          <w:delText>פ</w:delText>
        </w:r>
      </w:del>
      <w:ins w:id="915" w:author="Shimon" w:date="2020-11-15T19:33:00Z">
        <w:r w:rsidR="00B55E56">
          <w:rPr>
            <w:rFonts w:cs="David" w:hint="cs"/>
            <w:sz w:val="24"/>
            <w:szCs w:val="24"/>
            <w:rtl/>
          </w:rPr>
          <w:t>פ</w:t>
        </w:r>
      </w:ins>
      <w:r w:rsidRPr="00520CE6">
        <w:rPr>
          <w:rFonts w:cs="David"/>
          <w:sz w:val="24"/>
          <w:szCs w:val="24"/>
          <w:rtl/>
        </w:rPr>
        <w:t>ניות</w:t>
      </w:r>
      <w:ins w:id="916" w:author="Shimon" w:date="2020-11-15T19:34:00Z">
        <w:r w:rsidR="00B55E56">
          <w:rPr>
            <w:rFonts w:cs="David" w:hint="cs"/>
            <w:sz w:val="24"/>
            <w:szCs w:val="24"/>
            <w:rtl/>
          </w:rPr>
          <w:t xml:space="preserve"> </w:t>
        </w:r>
        <w:r w:rsidR="00B55E56" w:rsidRPr="003304BC">
          <w:rPr>
            <w:rFonts w:cs="David" w:hint="eastAsia"/>
            <w:sz w:val="24"/>
            <w:szCs w:val="24"/>
            <w:highlight w:val="yellow"/>
            <w:rtl/>
            <w:rPrChange w:id="917" w:author="Shimon" w:date="2020-11-16T10:06:00Z">
              <w:rPr>
                <w:rFonts w:cs="David" w:hint="eastAsia"/>
                <w:sz w:val="24"/>
                <w:szCs w:val="24"/>
                <w:rtl/>
              </w:rPr>
            </w:rPrChange>
          </w:rPr>
          <w:t>חוזרות</w:t>
        </w:r>
        <w:r w:rsidR="00B55E56" w:rsidRPr="003304BC">
          <w:rPr>
            <w:rFonts w:cs="David"/>
            <w:sz w:val="24"/>
            <w:szCs w:val="24"/>
            <w:highlight w:val="yellow"/>
            <w:rtl/>
            <w:rPrChange w:id="918" w:author="Shimon" w:date="2020-11-16T10:06:00Z">
              <w:rPr>
                <w:rFonts w:cs="David"/>
                <w:sz w:val="24"/>
                <w:szCs w:val="24"/>
                <w:rtl/>
              </w:rPr>
            </w:rPrChange>
          </w:rPr>
          <w:t xml:space="preserve"> </w:t>
        </w:r>
        <w:r w:rsidR="00B55E56" w:rsidRPr="003304BC">
          <w:rPr>
            <w:rFonts w:cs="David" w:hint="eastAsia"/>
            <w:sz w:val="24"/>
            <w:szCs w:val="24"/>
            <w:highlight w:val="yellow"/>
            <w:rtl/>
            <w:rPrChange w:id="919" w:author="Shimon" w:date="2020-11-16T10:06:00Z">
              <w:rPr>
                <w:rFonts w:cs="David" w:hint="eastAsia"/>
                <w:sz w:val="24"/>
                <w:szCs w:val="24"/>
                <w:rtl/>
              </w:rPr>
            </w:rPrChange>
          </w:rPr>
          <w:t>ונישנות</w:t>
        </w:r>
      </w:ins>
      <w:del w:id="920" w:author="Shimon" w:date="2020-11-15T19:34:00Z">
        <w:r w:rsidRPr="00520CE6" w:rsidDel="00B55E56">
          <w:rPr>
            <w:rFonts w:cs="David"/>
            <w:sz w:val="24"/>
            <w:szCs w:val="24"/>
            <w:rtl/>
          </w:rPr>
          <w:delText>יו</w:delText>
        </w:r>
      </w:del>
      <w:r w:rsidRPr="00520CE6">
        <w:rPr>
          <w:rFonts w:cs="David"/>
          <w:sz w:val="24"/>
          <w:szCs w:val="24"/>
          <w:rtl/>
        </w:rPr>
        <w:t xml:space="preserve"> של המערער לפני הגשת התביעה</w:t>
      </w:r>
      <w:ins w:id="921" w:author="Shimon" w:date="2020-11-15T15:12:00Z">
        <w:r w:rsidR="00CC308F">
          <w:rPr>
            <w:rFonts w:cs="David" w:hint="cs"/>
            <w:sz w:val="24"/>
            <w:szCs w:val="24"/>
            <w:rtl/>
          </w:rPr>
          <w:t xml:space="preserve"> </w:t>
        </w:r>
        <w:r w:rsidR="00CC308F" w:rsidRPr="003304BC">
          <w:rPr>
            <w:rFonts w:cs="David" w:hint="eastAsia"/>
            <w:sz w:val="24"/>
            <w:szCs w:val="24"/>
            <w:highlight w:val="yellow"/>
            <w:rtl/>
            <w:rPrChange w:id="922" w:author="Shimon" w:date="2020-11-16T10:06:00Z">
              <w:rPr>
                <w:rFonts w:cs="David" w:hint="eastAsia"/>
                <w:sz w:val="24"/>
                <w:szCs w:val="24"/>
                <w:rtl/>
              </w:rPr>
            </w:rPrChange>
          </w:rPr>
          <w:t>כמתואר</w:t>
        </w:r>
        <w:r w:rsidR="00CC308F" w:rsidRPr="003304BC">
          <w:rPr>
            <w:rFonts w:cs="David"/>
            <w:sz w:val="24"/>
            <w:szCs w:val="24"/>
            <w:highlight w:val="yellow"/>
            <w:rtl/>
            <w:rPrChange w:id="923" w:author="Shimon" w:date="2020-11-16T10:06:00Z">
              <w:rPr>
                <w:rFonts w:cs="David"/>
                <w:sz w:val="24"/>
                <w:szCs w:val="24"/>
                <w:rtl/>
              </w:rPr>
            </w:rPrChange>
          </w:rPr>
          <w:t xml:space="preserve"> בכתב התביעה ובכתב </w:t>
        </w:r>
        <w:r w:rsidR="00CC308F" w:rsidRPr="003304BC">
          <w:rPr>
            <w:rFonts w:cs="David" w:hint="eastAsia"/>
            <w:sz w:val="24"/>
            <w:szCs w:val="24"/>
            <w:highlight w:val="yellow"/>
            <w:rtl/>
            <w:rPrChange w:id="924" w:author="Shimon" w:date="2020-11-16T10:06:00Z">
              <w:rPr>
                <w:rFonts w:cs="David" w:hint="eastAsia"/>
                <w:sz w:val="24"/>
                <w:szCs w:val="24"/>
                <w:rtl/>
              </w:rPr>
            </w:rPrChange>
          </w:rPr>
          <w:t>העירעור</w:t>
        </w:r>
      </w:ins>
      <w:r w:rsidRPr="003304BC">
        <w:rPr>
          <w:rFonts w:cs="David"/>
          <w:sz w:val="24"/>
          <w:szCs w:val="24"/>
          <w:highlight w:val="yellow"/>
          <w:rtl/>
          <w:rPrChange w:id="925" w:author="Shimon" w:date="2020-11-16T10:06:00Z">
            <w:rPr>
              <w:rFonts w:cs="David"/>
              <w:sz w:val="24"/>
              <w:szCs w:val="24"/>
              <w:rtl/>
            </w:rPr>
          </w:rPrChange>
        </w:rPr>
        <w:t>.</w:t>
      </w:r>
      <w:ins w:id="926" w:author="Shimon" w:date="2020-11-16T10:07:00Z">
        <w:r w:rsidR="00D24B8A">
          <w:rPr>
            <w:rFonts w:cs="David" w:hint="cs"/>
            <w:sz w:val="24"/>
            <w:szCs w:val="24"/>
            <w:highlight w:val="yellow"/>
            <w:rtl/>
          </w:rPr>
          <w:t xml:space="preserve"> </w:t>
        </w:r>
        <w:r w:rsidR="00D24B8A" w:rsidRPr="00D24B8A">
          <w:rPr>
            <w:rFonts w:ascii="Times New Roman" w:eastAsia="Times New Roman" w:hAnsi="Times New Roman" w:cs="David" w:hint="eastAsia"/>
            <w:color w:val="2F5496" w:themeColor="accent5" w:themeShade="BF"/>
            <w:sz w:val="24"/>
            <w:szCs w:val="24"/>
            <w:highlight w:val="green"/>
            <w:rtl/>
            <w:lang w:eastAsia="he-IL"/>
            <w:rPrChange w:id="927" w:author="Shimon" w:date="2020-11-16T10:09:00Z">
              <w:rPr>
                <w:rFonts w:cs="David" w:hint="eastAsia"/>
                <w:sz w:val="24"/>
                <w:szCs w:val="24"/>
                <w:highlight w:val="yellow"/>
                <w:rtl/>
              </w:rPr>
            </w:rPrChange>
          </w:rPr>
          <w:t>מה</w:t>
        </w:r>
        <w:r w:rsidR="00D24B8A" w:rsidRPr="00D24B8A">
          <w:rPr>
            <w:rFonts w:ascii="Times New Roman" w:eastAsia="Times New Roman" w:hAnsi="Times New Roman" w:cs="David"/>
            <w:color w:val="2F5496" w:themeColor="accent5" w:themeShade="BF"/>
            <w:sz w:val="24"/>
            <w:szCs w:val="24"/>
            <w:highlight w:val="green"/>
            <w:rtl/>
            <w:lang w:eastAsia="he-IL"/>
            <w:rPrChange w:id="928" w:author="Shimon" w:date="2020-11-16T10:09:00Z">
              <w:rPr>
                <w:rFonts w:cs="David"/>
                <w:sz w:val="24"/>
                <w:szCs w:val="24"/>
                <w:highlight w:val="yellow"/>
                <w:rtl/>
              </w:rPr>
            </w:rPrChange>
          </w:rPr>
          <w:t xml:space="preserve"> עם הנקודה התאמצתי למנוע את הטרחת בתי הדין </w:t>
        </w:r>
      </w:ins>
      <w:ins w:id="929" w:author="Shimon" w:date="2020-11-16T10:08:00Z">
        <w:r w:rsidR="00D24B8A" w:rsidRPr="00D24B8A">
          <w:rPr>
            <w:rFonts w:ascii="Times New Roman" w:eastAsia="Times New Roman" w:hAnsi="Times New Roman" w:cs="David"/>
            <w:color w:val="2F5496" w:themeColor="accent5" w:themeShade="BF"/>
            <w:sz w:val="24"/>
            <w:szCs w:val="24"/>
            <w:highlight w:val="green"/>
            <w:rtl/>
            <w:lang w:eastAsia="he-IL"/>
            <w:rPrChange w:id="930" w:author="Shimon" w:date="2020-11-16T10:09:00Z">
              <w:rPr>
                <w:rFonts w:cs="David"/>
                <w:sz w:val="24"/>
                <w:szCs w:val="24"/>
                <w:highlight w:val="yellow"/>
                <w:rtl/>
              </w:rPr>
            </w:rPrChange>
          </w:rPr>
          <w:t xml:space="preserve">(מופיע </w:t>
        </w:r>
        <w:r w:rsidR="00D24B8A" w:rsidRPr="00D24B8A">
          <w:rPr>
            <w:rFonts w:ascii="Times New Roman" w:eastAsia="Times New Roman" w:hAnsi="Times New Roman" w:cs="David" w:hint="eastAsia"/>
            <w:color w:val="2F5496" w:themeColor="accent5" w:themeShade="BF"/>
            <w:sz w:val="24"/>
            <w:szCs w:val="24"/>
            <w:highlight w:val="green"/>
            <w:rtl/>
            <w:lang w:eastAsia="he-IL"/>
            <w:rPrChange w:id="931" w:author="Shimon" w:date="2020-11-16T10:09:00Z">
              <w:rPr>
                <w:rFonts w:cs="David" w:hint="eastAsia"/>
                <w:sz w:val="24"/>
                <w:szCs w:val="24"/>
                <w:highlight w:val="yellow"/>
                <w:rtl/>
              </w:rPr>
            </w:rPrChange>
          </w:rPr>
          <w:t>בכתב</w:t>
        </w:r>
        <w:r w:rsidR="00D24B8A" w:rsidRPr="00D24B8A">
          <w:rPr>
            <w:rFonts w:ascii="Times New Roman" w:eastAsia="Times New Roman" w:hAnsi="Times New Roman" w:cs="David"/>
            <w:color w:val="2F5496" w:themeColor="accent5" w:themeShade="BF"/>
            <w:sz w:val="24"/>
            <w:szCs w:val="24"/>
            <w:highlight w:val="green"/>
            <w:rtl/>
            <w:lang w:eastAsia="he-IL"/>
            <w:rPrChange w:id="932" w:author="Shimon" w:date="2020-11-16T10:09:00Z">
              <w:rPr>
                <w:rFonts w:cs="David"/>
                <w:sz w:val="24"/>
                <w:szCs w:val="24"/>
                <w:highlight w:val="yellow"/>
                <w:rtl/>
              </w:rPr>
            </w:rPrChange>
          </w:rPr>
          <w:t xml:space="preserve"> </w:t>
        </w:r>
        <w:r w:rsidR="00D24B8A" w:rsidRPr="00D24B8A">
          <w:rPr>
            <w:rFonts w:ascii="Times New Roman" w:eastAsia="Times New Roman" w:hAnsi="Times New Roman" w:cs="David" w:hint="eastAsia"/>
            <w:color w:val="2F5496" w:themeColor="accent5" w:themeShade="BF"/>
            <w:sz w:val="24"/>
            <w:szCs w:val="24"/>
            <w:highlight w:val="green"/>
            <w:rtl/>
            <w:lang w:eastAsia="he-IL"/>
            <w:rPrChange w:id="933" w:author="Shimon" w:date="2020-11-16T10:09:00Z">
              <w:rPr>
                <w:rFonts w:cs="David" w:hint="eastAsia"/>
                <w:sz w:val="24"/>
                <w:szCs w:val="24"/>
                <w:highlight w:val="yellow"/>
                <w:rtl/>
              </w:rPr>
            </w:rPrChange>
          </w:rPr>
          <w:t>הערעור</w:t>
        </w:r>
        <w:r w:rsidR="00D24B8A" w:rsidRPr="00D24B8A">
          <w:rPr>
            <w:rFonts w:ascii="Times New Roman" w:eastAsia="Times New Roman" w:hAnsi="Times New Roman" w:cs="David"/>
            <w:color w:val="2F5496" w:themeColor="accent5" w:themeShade="BF"/>
            <w:sz w:val="24"/>
            <w:szCs w:val="24"/>
            <w:highlight w:val="green"/>
            <w:rtl/>
            <w:lang w:eastAsia="he-IL"/>
            <w:rPrChange w:id="934" w:author="Shimon" w:date="2020-11-16T10:09:00Z">
              <w:rPr>
                <w:rFonts w:cs="David"/>
                <w:sz w:val="24"/>
                <w:szCs w:val="24"/>
                <w:highlight w:val="yellow"/>
                <w:rtl/>
              </w:rPr>
            </w:rPrChange>
          </w:rPr>
          <w:t>)</w:t>
        </w:r>
      </w:ins>
      <w:ins w:id="935" w:author="Shimon" w:date="2020-11-16T10:07:00Z">
        <w:r w:rsidR="00D24B8A" w:rsidRPr="00D24B8A">
          <w:rPr>
            <w:rFonts w:cs="David"/>
            <w:sz w:val="24"/>
            <w:szCs w:val="24"/>
            <w:highlight w:val="green"/>
            <w:rtl/>
            <w:rPrChange w:id="936" w:author="Shimon" w:date="2020-11-16T10:09:00Z">
              <w:rPr>
                <w:rFonts w:cs="David"/>
                <w:sz w:val="24"/>
                <w:szCs w:val="24"/>
                <w:highlight w:val="yellow"/>
                <w:rtl/>
              </w:rPr>
            </w:rPrChange>
          </w:rPr>
          <w:t xml:space="preserve"> </w:t>
        </w:r>
      </w:ins>
    </w:p>
    <w:p w:rsidR="00B71DBC" w:rsidRDefault="00B71DBC" w:rsidP="008345E1">
      <w:pPr>
        <w:numPr>
          <w:ilvl w:val="0"/>
          <w:numId w:val="1"/>
        </w:numPr>
        <w:tabs>
          <w:tab w:val="left" w:pos="566"/>
        </w:tabs>
        <w:spacing w:after="240" w:line="360" w:lineRule="auto"/>
        <w:ind w:left="566" w:hanging="540"/>
        <w:jc w:val="both"/>
        <w:rPr>
          <w:rFonts w:cs="David"/>
        </w:rPr>
      </w:pPr>
      <w:r>
        <w:rPr>
          <w:rFonts w:cs="David" w:hint="cs"/>
          <w:rtl/>
        </w:rPr>
        <w:t>עוד עמדנו על כך שלטעמנו</w:t>
      </w:r>
      <w:r w:rsidRPr="00B71DBC">
        <w:rPr>
          <w:rFonts w:cs="David" w:hint="cs"/>
          <w:rtl/>
        </w:rPr>
        <w:t xml:space="preserve"> -</w:t>
      </w:r>
      <w:r>
        <w:rPr>
          <w:rFonts w:cs="David" w:hint="cs"/>
          <w:rtl/>
        </w:rPr>
        <w:t xml:space="preserve"> </w:t>
      </w:r>
      <w:r>
        <w:rPr>
          <w:rFonts w:cs="David"/>
          <w:rtl/>
        </w:rPr>
        <w:t xml:space="preserve">ובית הדין קמא לא נתן לכך משקל כלשהו – </w:t>
      </w:r>
      <w:r w:rsidRPr="00B71DBC">
        <w:rPr>
          <w:rFonts w:cs="David"/>
          <w:b/>
          <w:bCs/>
          <w:rtl/>
        </w:rPr>
        <w:t>כאשר המדינה מבקשת לסלק תביעות נגדה על הסף יש לנקוט חומרה יתרה בבחינת בקשות כאמור, כך שרק במקרים חריגים ויוצאי דופן תתקבלנה בקשות כאמור</w:t>
      </w:r>
      <w:r>
        <w:rPr>
          <w:rFonts w:cs="David"/>
          <w:rtl/>
        </w:rPr>
        <w:t>.</w:t>
      </w:r>
      <w:r w:rsidR="001B1104">
        <w:rPr>
          <w:rFonts w:cs="David" w:hint="cs"/>
          <w:rtl/>
        </w:rPr>
        <w:t xml:space="preserve"> </w:t>
      </w:r>
    </w:p>
    <w:p w:rsidR="00B80E15" w:rsidRDefault="00B80E15" w:rsidP="008345E1">
      <w:pPr>
        <w:numPr>
          <w:ilvl w:val="0"/>
          <w:numId w:val="1"/>
        </w:numPr>
        <w:tabs>
          <w:tab w:val="left" w:pos="566"/>
        </w:tabs>
        <w:spacing w:after="240" w:line="360" w:lineRule="auto"/>
        <w:ind w:left="566" w:hanging="540"/>
        <w:jc w:val="both"/>
        <w:rPr>
          <w:rFonts w:cs="David"/>
        </w:rPr>
      </w:pPr>
      <w:r w:rsidRPr="00B80E15">
        <w:rPr>
          <w:rFonts w:cs="David" w:hint="cs"/>
          <w:u w:val="single"/>
          <w:rtl/>
        </w:rPr>
        <w:lastRenderedPageBreak/>
        <w:t>לסיכום חלק זה</w:t>
      </w:r>
      <w:r>
        <w:rPr>
          <w:rFonts w:cs="David" w:hint="cs"/>
          <w:rtl/>
        </w:rPr>
        <w:t xml:space="preserve"> </w:t>
      </w:r>
      <w:r w:rsidR="008345E1">
        <w:rPr>
          <w:rFonts w:cs="David"/>
          <w:rtl/>
        </w:rPr>
        <w:t>–</w:t>
      </w:r>
      <w:r>
        <w:rPr>
          <w:rFonts w:cs="David" w:hint="cs"/>
          <w:rtl/>
        </w:rPr>
        <w:t xml:space="preserve"> </w:t>
      </w:r>
      <w:r w:rsidR="008345E1">
        <w:rPr>
          <w:rFonts w:cs="David" w:hint="cs"/>
          <w:rtl/>
        </w:rPr>
        <w:t xml:space="preserve">בחינת הטענות המשפטיות והעובדתיות המפורטות להלן חייב להיעשות תחת ההנחה שסילוק התביעה על הסף </w:t>
      </w:r>
      <w:r w:rsidR="008345E1" w:rsidRPr="008345E1">
        <w:rPr>
          <w:rFonts w:cs="David" w:hint="cs"/>
          <w:b/>
          <w:bCs/>
          <w:rtl/>
        </w:rPr>
        <w:t xml:space="preserve">דורש וודאות כמעט מוחלטת שאין טעם </w:t>
      </w:r>
      <w:ins w:id="937" w:author="Shimon" w:date="2020-11-15T19:35:00Z">
        <w:r w:rsidR="00B55E56" w:rsidRPr="00D24B8A">
          <w:rPr>
            <w:rFonts w:cs="David" w:hint="eastAsia"/>
            <w:b/>
            <w:bCs/>
            <w:highlight w:val="yellow"/>
            <w:rtl/>
            <w:rPrChange w:id="938" w:author="Shimon" w:date="2020-11-16T10:09:00Z">
              <w:rPr>
                <w:rFonts w:cs="David" w:hint="eastAsia"/>
                <w:b/>
                <w:bCs/>
                <w:rtl/>
              </w:rPr>
            </w:rPrChange>
          </w:rPr>
          <w:t>ואין</w:t>
        </w:r>
        <w:r w:rsidR="00B55E56" w:rsidRPr="00D24B8A">
          <w:rPr>
            <w:rFonts w:cs="David"/>
            <w:b/>
            <w:bCs/>
            <w:highlight w:val="yellow"/>
            <w:rtl/>
            <w:rPrChange w:id="939" w:author="Shimon" w:date="2020-11-16T10:09:00Z">
              <w:rPr>
                <w:rFonts w:cs="David"/>
                <w:b/>
                <w:bCs/>
                <w:rtl/>
              </w:rPr>
            </w:rPrChange>
          </w:rPr>
          <w:t xml:space="preserve"> </w:t>
        </w:r>
        <w:r w:rsidR="00B55E56" w:rsidRPr="00D24B8A">
          <w:rPr>
            <w:rFonts w:cs="David" w:hint="eastAsia"/>
            <w:b/>
            <w:bCs/>
            <w:highlight w:val="yellow"/>
            <w:rtl/>
            <w:rPrChange w:id="940" w:author="Shimon" w:date="2020-11-16T10:09:00Z">
              <w:rPr>
                <w:rFonts w:cs="David" w:hint="eastAsia"/>
                <w:b/>
                <w:bCs/>
                <w:rtl/>
              </w:rPr>
            </w:rPrChange>
          </w:rPr>
          <w:t>הצדקה</w:t>
        </w:r>
        <w:r w:rsidR="00B55E56">
          <w:rPr>
            <w:rFonts w:cs="David" w:hint="cs"/>
            <w:b/>
            <w:bCs/>
            <w:rtl/>
          </w:rPr>
          <w:t xml:space="preserve"> </w:t>
        </w:r>
      </w:ins>
      <w:r w:rsidR="008345E1" w:rsidRPr="008345E1">
        <w:rPr>
          <w:rFonts w:cs="David" w:hint="cs"/>
          <w:b/>
          <w:bCs/>
          <w:rtl/>
        </w:rPr>
        <w:t>לקיים את הדיון בתביעה</w:t>
      </w:r>
      <w:r w:rsidR="008345E1">
        <w:rPr>
          <w:rFonts w:cs="David" w:hint="cs"/>
          <w:rtl/>
        </w:rPr>
        <w:t xml:space="preserve">. </w:t>
      </w:r>
      <w:r w:rsidR="008345E1" w:rsidRPr="001B1104">
        <w:rPr>
          <w:rFonts w:cs="David" w:hint="cs"/>
          <w:b/>
          <w:bCs/>
          <w:sz w:val="28"/>
          <w:szCs w:val="28"/>
          <w:u w:val="single"/>
          <w:rtl/>
        </w:rPr>
        <w:t>אין זה המקרה שלפנינו</w:t>
      </w:r>
      <w:r w:rsidR="008345E1">
        <w:rPr>
          <w:rFonts w:cs="David" w:hint="cs"/>
          <w:rtl/>
        </w:rPr>
        <w:t>.</w:t>
      </w:r>
    </w:p>
    <w:p w:rsidR="00FA099A" w:rsidRDefault="00FA099A" w:rsidP="00FA099A">
      <w:pPr>
        <w:tabs>
          <w:tab w:val="left" w:pos="566"/>
        </w:tabs>
        <w:spacing w:after="240" w:line="360" w:lineRule="auto"/>
        <w:ind w:left="566"/>
        <w:jc w:val="both"/>
        <w:rPr>
          <w:rFonts w:cs="David"/>
          <w:rtl/>
        </w:rPr>
      </w:pPr>
    </w:p>
    <w:p w:rsidR="007172BD" w:rsidRPr="007172BD" w:rsidRDefault="001B1104" w:rsidP="00057EF8">
      <w:pPr>
        <w:pStyle w:val="2"/>
        <w:numPr>
          <w:ilvl w:val="0"/>
          <w:numId w:val="2"/>
        </w:numPr>
        <w:tabs>
          <w:tab w:val="clear" w:pos="566"/>
          <w:tab w:val="left" w:pos="656"/>
        </w:tabs>
        <w:spacing w:after="120"/>
        <w:ind w:left="656" w:hanging="486"/>
        <w:rPr>
          <w:sz w:val="28"/>
          <w:rtl/>
          <w:lang w:eastAsia="en-US"/>
        </w:rPr>
      </w:pPr>
      <w:r>
        <w:rPr>
          <w:rFonts w:hint="cs"/>
          <w:sz w:val="28"/>
          <w:rtl/>
          <w:lang w:eastAsia="en-US"/>
        </w:rPr>
        <w:t>המערער לא נדרש להגיש ערעור גמלה במועד הקבוע בחוק הגימלאות</w:t>
      </w:r>
    </w:p>
    <w:p w:rsidR="008277A4" w:rsidRDefault="00FA099A" w:rsidP="00434BEF">
      <w:pPr>
        <w:tabs>
          <w:tab w:val="left" w:pos="566"/>
        </w:tabs>
        <w:spacing w:after="240" w:line="360" w:lineRule="auto"/>
        <w:ind w:left="80"/>
        <w:jc w:val="both"/>
        <w:rPr>
          <w:rFonts w:cs="David"/>
          <w:rtl/>
        </w:rPr>
      </w:pPr>
      <w:r>
        <w:rPr>
          <w:rFonts w:cs="David" w:hint="cs"/>
          <w:rtl/>
        </w:rPr>
        <w:t>בית הדין קמא קבע כי</w:t>
      </w:r>
      <w:r w:rsidR="00A555C7">
        <w:rPr>
          <w:rFonts w:cs="David" w:hint="cs"/>
          <w:rtl/>
        </w:rPr>
        <w:t xml:space="preserve"> היה על ה</w:t>
      </w:r>
      <w:r>
        <w:rPr>
          <w:rFonts w:cs="David" w:hint="cs"/>
          <w:rtl/>
        </w:rPr>
        <w:t>מערער</w:t>
      </w:r>
      <w:r w:rsidR="00A555C7">
        <w:rPr>
          <w:rFonts w:cs="David" w:hint="cs"/>
          <w:rtl/>
        </w:rPr>
        <w:t xml:space="preserve"> להגיש ערעור גמלה תוך 60 ימים ממועד קבלת החלטת הממונה, וזאת בהתאם </w:t>
      </w:r>
      <w:ins w:id="941" w:author="Shimon" w:date="2020-11-15T21:33:00Z">
        <w:r w:rsidR="00391BC1" w:rsidRPr="00D24B8A">
          <w:rPr>
            <w:rFonts w:cs="David" w:hint="eastAsia"/>
            <w:highlight w:val="yellow"/>
            <w:rtl/>
            <w:rPrChange w:id="942" w:author="Shimon" w:date="2020-11-16T10:10:00Z">
              <w:rPr>
                <w:rFonts w:cs="David" w:hint="eastAsia"/>
                <w:rtl/>
              </w:rPr>
            </w:rPrChange>
          </w:rPr>
          <w:t>לסעיף</w:t>
        </w:r>
        <w:r w:rsidR="00391BC1" w:rsidRPr="00D24B8A">
          <w:rPr>
            <w:rFonts w:cs="David"/>
            <w:highlight w:val="yellow"/>
            <w:rtl/>
            <w:rPrChange w:id="943" w:author="Shimon" w:date="2020-11-16T10:10:00Z">
              <w:rPr>
                <w:rFonts w:cs="David"/>
                <w:rtl/>
              </w:rPr>
            </w:rPrChange>
          </w:rPr>
          <w:t xml:space="preserve"> 43 לחוק </w:t>
        </w:r>
        <w:r w:rsidR="00391BC1" w:rsidRPr="00D24B8A">
          <w:rPr>
            <w:rFonts w:cs="David" w:hint="eastAsia"/>
            <w:highlight w:val="yellow"/>
            <w:rtl/>
            <w:rPrChange w:id="944" w:author="Shimon" w:date="2020-11-16T10:10:00Z">
              <w:rPr>
                <w:rFonts w:cs="David" w:hint="eastAsia"/>
                <w:rtl/>
              </w:rPr>
            </w:rPrChange>
          </w:rPr>
          <w:t>הגימלאות</w:t>
        </w:r>
        <w:r w:rsidR="00391BC1" w:rsidRPr="00D24B8A">
          <w:rPr>
            <w:rFonts w:cs="David"/>
            <w:highlight w:val="yellow"/>
            <w:rtl/>
            <w:rPrChange w:id="945" w:author="Shimon" w:date="2020-11-16T10:10:00Z">
              <w:rPr>
                <w:rFonts w:cs="David"/>
                <w:rtl/>
              </w:rPr>
            </w:rPrChange>
          </w:rPr>
          <w:t xml:space="preserve"> ו</w:t>
        </w:r>
      </w:ins>
      <w:r w:rsidR="00A555C7" w:rsidRPr="00D24B8A">
        <w:rPr>
          <w:rFonts w:cs="David" w:hint="eastAsia"/>
          <w:rtl/>
        </w:rPr>
        <w:t>להוראות</w:t>
      </w:r>
      <w:r w:rsidR="00A555C7">
        <w:rPr>
          <w:rFonts w:cs="David" w:hint="cs"/>
          <w:rtl/>
        </w:rPr>
        <w:t xml:space="preserve"> תקנות שירות המדינה (גימלאות) (המועד להגשת ערעור), התש"ל </w:t>
      </w:r>
      <w:r w:rsidR="00A555C7">
        <w:rPr>
          <w:rFonts w:cs="David"/>
          <w:rtl/>
        </w:rPr>
        <w:t>–</w:t>
      </w:r>
      <w:r w:rsidR="00A555C7">
        <w:rPr>
          <w:rFonts w:cs="David" w:hint="cs"/>
          <w:rtl/>
        </w:rPr>
        <w:t xml:space="preserve"> 1970</w:t>
      </w:r>
      <w:r w:rsidR="00434BEF">
        <w:rPr>
          <w:rFonts w:cs="David" w:hint="cs"/>
          <w:rtl/>
        </w:rPr>
        <w:t xml:space="preserve"> (להלן: </w:t>
      </w:r>
      <w:r w:rsidR="00932D99">
        <w:rPr>
          <w:rFonts w:cs="David" w:hint="cs"/>
          <w:rtl/>
        </w:rPr>
        <w:t>"</w:t>
      </w:r>
      <w:r w:rsidR="009D7BB4">
        <w:rPr>
          <w:rFonts w:cs="David" w:hint="cs"/>
          <w:b/>
          <w:bCs/>
          <w:rtl/>
        </w:rPr>
        <w:t>התקנות</w:t>
      </w:r>
      <w:r w:rsidR="00932D99">
        <w:rPr>
          <w:rFonts w:cs="David" w:hint="cs"/>
          <w:rtl/>
        </w:rPr>
        <w:t>")</w:t>
      </w:r>
      <w:r w:rsidR="00A555C7">
        <w:rPr>
          <w:rFonts w:cs="David" w:hint="cs"/>
          <w:rtl/>
        </w:rPr>
        <w:t xml:space="preserve">. כפי שנפרט להלן, </w:t>
      </w:r>
      <w:ins w:id="946" w:author="Shimon" w:date="2020-11-16T10:11:00Z">
        <w:r w:rsidR="00D24B8A" w:rsidRPr="00D24B8A">
          <w:rPr>
            <w:rFonts w:cs="David" w:hint="eastAsia"/>
            <w:highlight w:val="yellow"/>
            <w:rtl/>
            <w:rPrChange w:id="947" w:author="Shimon" w:date="2020-11-16T10:11:00Z">
              <w:rPr>
                <w:rFonts w:cs="David" w:hint="eastAsia"/>
                <w:rtl/>
              </w:rPr>
            </w:rPrChange>
          </w:rPr>
          <w:t>טעה</w:t>
        </w:r>
        <w:r w:rsidR="00D24B8A" w:rsidRPr="00D24B8A">
          <w:rPr>
            <w:rFonts w:cs="David"/>
            <w:highlight w:val="yellow"/>
            <w:rtl/>
            <w:rPrChange w:id="948" w:author="Shimon" w:date="2020-11-16T10:11:00Z">
              <w:rPr>
                <w:rFonts w:cs="David"/>
                <w:rtl/>
              </w:rPr>
            </w:rPrChange>
          </w:rPr>
          <w:t xml:space="preserve"> </w:t>
        </w:r>
        <w:r w:rsidR="00D24B8A" w:rsidRPr="00D24B8A">
          <w:rPr>
            <w:rFonts w:cs="David" w:hint="eastAsia"/>
            <w:highlight w:val="yellow"/>
            <w:rtl/>
            <w:rPrChange w:id="949" w:author="Shimon" w:date="2020-11-16T10:11:00Z">
              <w:rPr>
                <w:rFonts w:cs="David" w:hint="eastAsia"/>
                <w:rtl/>
              </w:rPr>
            </w:rPrChange>
          </w:rPr>
          <w:t>בית</w:t>
        </w:r>
        <w:r w:rsidR="00D24B8A" w:rsidRPr="00D24B8A">
          <w:rPr>
            <w:rFonts w:cs="David"/>
            <w:highlight w:val="yellow"/>
            <w:rtl/>
            <w:rPrChange w:id="950" w:author="Shimon" w:date="2020-11-16T10:11:00Z">
              <w:rPr>
                <w:rFonts w:cs="David"/>
                <w:rtl/>
              </w:rPr>
            </w:rPrChange>
          </w:rPr>
          <w:t xml:space="preserve"> </w:t>
        </w:r>
        <w:r w:rsidR="00D24B8A" w:rsidRPr="00D24B8A">
          <w:rPr>
            <w:rFonts w:cs="David" w:hint="eastAsia"/>
            <w:highlight w:val="yellow"/>
            <w:rtl/>
            <w:rPrChange w:id="951" w:author="Shimon" w:date="2020-11-16T10:11:00Z">
              <w:rPr>
                <w:rFonts w:cs="David" w:hint="eastAsia"/>
                <w:rtl/>
              </w:rPr>
            </w:rPrChange>
          </w:rPr>
          <w:t>הדין</w:t>
        </w:r>
        <w:r w:rsidR="00D24B8A" w:rsidRPr="00D24B8A">
          <w:rPr>
            <w:rFonts w:cs="David"/>
            <w:highlight w:val="yellow"/>
            <w:rtl/>
            <w:rPrChange w:id="952" w:author="Shimon" w:date="2020-11-16T10:11:00Z">
              <w:rPr>
                <w:rFonts w:cs="David"/>
                <w:rtl/>
              </w:rPr>
            </w:rPrChange>
          </w:rPr>
          <w:t xml:space="preserve"> </w:t>
        </w:r>
        <w:r w:rsidR="00D24B8A" w:rsidRPr="00D24B8A">
          <w:rPr>
            <w:rFonts w:cs="David" w:hint="eastAsia"/>
            <w:highlight w:val="yellow"/>
            <w:rtl/>
            <w:rPrChange w:id="953" w:author="Shimon" w:date="2020-11-16T10:11:00Z">
              <w:rPr>
                <w:rFonts w:cs="David" w:hint="eastAsia"/>
                <w:rtl/>
              </w:rPr>
            </w:rPrChange>
          </w:rPr>
          <w:t>קמא</w:t>
        </w:r>
        <w:r w:rsidR="00D24B8A" w:rsidRPr="00D24B8A">
          <w:rPr>
            <w:rFonts w:cs="David"/>
            <w:highlight w:val="yellow"/>
            <w:rtl/>
            <w:rPrChange w:id="954" w:author="Shimon" w:date="2020-11-16T10:11:00Z">
              <w:rPr>
                <w:rFonts w:cs="David"/>
                <w:rtl/>
              </w:rPr>
            </w:rPrChange>
          </w:rPr>
          <w:t xml:space="preserve"> </w:t>
        </w:r>
        <w:r w:rsidR="00D24B8A" w:rsidRPr="00D24B8A">
          <w:rPr>
            <w:rFonts w:cs="David" w:hint="eastAsia"/>
            <w:highlight w:val="yellow"/>
            <w:rtl/>
            <w:rPrChange w:id="955" w:author="Shimon" w:date="2020-11-16T10:11:00Z">
              <w:rPr>
                <w:rFonts w:cs="David" w:hint="eastAsia"/>
                <w:rtl/>
              </w:rPr>
            </w:rPrChange>
          </w:rPr>
          <w:t>כי</w:t>
        </w:r>
        <w:r w:rsidR="00D24B8A">
          <w:rPr>
            <w:rFonts w:cs="David" w:hint="cs"/>
            <w:rtl/>
          </w:rPr>
          <w:t xml:space="preserve"> </w:t>
        </w:r>
      </w:ins>
      <w:r w:rsidR="009D7BB4">
        <w:rPr>
          <w:rFonts w:cs="David" w:hint="cs"/>
          <w:rtl/>
        </w:rPr>
        <w:t>התקנות</w:t>
      </w:r>
      <w:r w:rsidR="00A555C7">
        <w:rPr>
          <w:rFonts w:cs="David" w:hint="cs"/>
          <w:rtl/>
        </w:rPr>
        <w:t xml:space="preserve"> </w:t>
      </w:r>
      <w:r w:rsidR="009D7BB4">
        <w:rPr>
          <w:rFonts w:cs="David" w:hint="cs"/>
          <w:rtl/>
        </w:rPr>
        <w:t xml:space="preserve">אינן </w:t>
      </w:r>
      <w:r w:rsidR="00A555C7">
        <w:rPr>
          <w:rFonts w:cs="David" w:hint="cs"/>
          <w:rtl/>
        </w:rPr>
        <w:t>חל</w:t>
      </w:r>
      <w:r w:rsidR="009D7BB4">
        <w:rPr>
          <w:rFonts w:cs="David" w:hint="cs"/>
          <w:rtl/>
        </w:rPr>
        <w:t>ות</w:t>
      </w:r>
      <w:r w:rsidR="00A555C7">
        <w:rPr>
          <w:rFonts w:cs="David" w:hint="cs"/>
          <w:rtl/>
        </w:rPr>
        <w:t xml:space="preserve"> על העסקתו של ה</w:t>
      </w:r>
      <w:r>
        <w:rPr>
          <w:rFonts w:cs="David" w:hint="cs"/>
          <w:rtl/>
        </w:rPr>
        <w:t>מערער</w:t>
      </w:r>
      <w:r w:rsidR="00A555C7">
        <w:rPr>
          <w:rFonts w:cs="David" w:hint="cs"/>
          <w:rtl/>
        </w:rPr>
        <w:t>.</w:t>
      </w:r>
    </w:p>
    <w:p w:rsidR="008277A4" w:rsidRPr="007C00B3" w:rsidRDefault="003554ED" w:rsidP="005B629B">
      <w:pPr>
        <w:pStyle w:val="af0"/>
        <w:numPr>
          <w:ilvl w:val="1"/>
          <w:numId w:val="2"/>
        </w:numPr>
        <w:tabs>
          <w:tab w:val="left" w:pos="620"/>
        </w:tabs>
        <w:spacing w:line="360" w:lineRule="auto"/>
        <w:ind w:left="620" w:hanging="450"/>
        <w:jc w:val="both"/>
        <w:rPr>
          <w:rFonts w:cs="David"/>
          <w:b/>
          <w:bCs/>
          <w:sz w:val="24"/>
          <w:szCs w:val="24"/>
          <w:u w:val="single"/>
        </w:rPr>
      </w:pPr>
      <w:r>
        <w:rPr>
          <w:rFonts w:cs="David" w:hint="cs"/>
          <w:b/>
          <w:bCs/>
          <w:sz w:val="24"/>
          <w:szCs w:val="24"/>
          <w:u w:val="single"/>
          <w:rtl/>
        </w:rPr>
        <w:t>הוראות</w:t>
      </w:r>
      <w:r w:rsidR="008277A4" w:rsidRPr="007C00B3">
        <w:rPr>
          <w:rFonts w:cs="David" w:hint="cs"/>
          <w:b/>
          <w:bCs/>
          <w:sz w:val="24"/>
          <w:szCs w:val="24"/>
          <w:u w:val="single"/>
          <w:rtl/>
        </w:rPr>
        <w:t xml:space="preserve"> חוזה הבכירים </w:t>
      </w:r>
      <w:r w:rsidR="005B629B">
        <w:rPr>
          <w:rFonts w:cs="David" w:hint="cs"/>
          <w:b/>
          <w:bCs/>
          <w:sz w:val="24"/>
          <w:szCs w:val="24"/>
          <w:u w:val="single"/>
          <w:rtl/>
        </w:rPr>
        <w:t>קובעות כי סעיף 43 ל</w:t>
      </w:r>
      <w:r w:rsidR="008277A4" w:rsidRPr="007C00B3">
        <w:rPr>
          <w:rFonts w:cs="David" w:hint="cs"/>
          <w:b/>
          <w:bCs/>
          <w:sz w:val="24"/>
          <w:szCs w:val="24"/>
          <w:u w:val="single"/>
          <w:rtl/>
        </w:rPr>
        <w:t>חוק הגימלאות</w:t>
      </w:r>
      <w:r w:rsidR="005B629B">
        <w:rPr>
          <w:rFonts w:cs="David" w:hint="cs"/>
          <w:b/>
          <w:bCs/>
          <w:sz w:val="24"/>
          <w:szCs w:val="24"/>
          <w:u w:val="single"/>
          <w:rtl/>
        </w:rPr>
        <w:t xml:space="preserve"> אינו חל על יחסי הצדדים</w:t>
      </w:r>
    </w:p>
    <w:p w:rsidR="009D7BB4" w:rsidRPr="007C00B3" w:rsidRDefault="009D7BB4">
      <w:pPr>
        <w:numPr>
          <w:ilvl w:val="0"/>
          <w:numId w:val="1"/>
        </w:numPr>
        <w:tabs>
          <w:tab w:val="clear" w:pos="630"/>
          <w:tab w:val="left" w:pos="620"/>
        </w:tabs>
        <w:spacing w:after="240" w:line="360" w:lineRule="auto"/>
        <w:ind w:left="620" w:hanging="540"/>
        <w:jc w:val="both"/>
        <w:rPr>
          <w:rFonts w:cs="David"/>
        </w:rPr>
        <w:pPrChange w:id="956" w:author="Shimon" w:date="2020-11-16T10:13:00Z">
          <w:pPr>
            <w:numPr>
              <w:numId w:val="1"/>
            </w:numPr>
            <w:tabs>
              <w:tab w:val="left" w:pos="620"/>
            </w:tabs>
            <w:spacing w:after="240" w:line="360" w:lineRule="auto"/>
            <w:ind w:left="620" w:hanging="540"/>
            <w:jc w:val="both"/>
          </w:pPr>
        </w:pPrChange>
      </w:pPr>
      <w:r w:rsidRPr="007C00B3">
        <w:rPr>
          <w:rFonts w:cs="David" w:hint="cs"/>
          <w:rtl/>
        </w:rPr>
        <w:t xml:space="preserve">המסמך הבסיסי להבנת מערכת היחסים בין הצדדים, ומהם החוקים החלים עליה, הוא </w:t>
      </w:r>
      <w:r w:rsidRPr="007C00B3">
        <w:rPr>
          <w:rFonts w:cs="David" w:hint="cs"/>
          <w:b/>
          <w:bCs/>
          <w:rtl/>
        </w:rPr>
        <w:t>חוזה הבכירים עליו חתם ה</w:t>
      </w:r>
      <w:r>
        <w:rPr>
          <w:rFonts w:cs="David" w:hint="cs"/>
          <w:b/>
          <w:bCs/>
          <w:rtl/>
        </w:rPr>
        <w:t>מערער</w:t>
      </w:r>
      <w:r w:rsidRPr="007C00B3">
        <w:rPr>
          <w:rFonts w:cs="David" w:hint="cs"/>
          <w:rtl/>
        </w:rPr>
        <w:t xml:space="preserve">. </w:t>
      </w:r>
      <w:del w:id="957" w:author="Shimon" w:date="2020-11-15T22:31:00Z">
        <w:r w:rsidRPr="007C00B3" w:rsidDel="00F63F0B">
          <w:rPr>
            <w:rFonts w:cs="David" w:hint="cs"/>
            <w:rtl/>
          </w:rPr>
          <w:delText xml:space="preserve">נקדים ונזכיר כי מדובר </w:delText>
        </w:r>
        <w:r w:rsidRPr="007C00B3" w:rsidDel="00F63F0B">
          <w:rPr>
            <w:rFonts w:cs="David" w:hint="cs"/>
            <w:b/>
            <w:bCs/>
            <w:rtl/>
          </w:rPr>
          <w:delText xml:space="preserve">בחוזה שנוסח ונכתב על ידי המדינה, </w:delText>
        </w:r>
      </w:del>
      <w:del w:id="958" w:author="Shimon" w:date="2020-11-15T21:50:00Z">
        <w:r w:rsidRPr="007C00B3" w:rsidDel="00145EC7">
          <w:rPr>
            <w:rFonts w:cs="David" w:hint="cs"/>
            <w:b/>
            <w:bCs/>
            <w:rtl/>
          </w:rPr>
          <w:delText xml:space="preserve">כאשר </w:delText>
        </w:r>
      </w:del>
      <w:del w:id="959" w:author="Shimon" w:date="2020-11-15T22:31:00Z">
        <w:r w:rsidRPr="007C00B3" w:rsidDel="00F63F0B">
          <w:rPr>
            <w:rFonts w:cs="David" w:hint="cs"/>
            <w:b/>
            <w:bCs/>
            <w:rtl/>
          </w:rPr>
          <w:delText>ה</w:delText>
        </w:r>
        <w:r w:rsidDel="00F63F0B">
          <w:rPr>
            <w:rFonts w:cs="David" w:hint="cs"/>
            <w:b/>
            <w:bCs/>
            <w:rtl/>
          </w:rPr>
          <w:delText>מערער</w:delText>
        </w:r>
        <w:r w:rsidRPr="007C00B3" w:rsidDel="00F63F0B">
          <w:rPr>
            <w:rFonts w:cs="David" w:hint="cs"/>
            <w:b/>
            <w:bCs/>
            <w:rtl/>
          </w:rPr>
          <w:delText xml:space="preserve"> לא יכול היה לשנות בו מילה או פסיק</w:delText>
        </w:r>
      </w:del>
      <w:ins w:id="960" w:author="Shimon" w:date="2020-11-15T22:07:00Z">
        <w:r w:rsidR="0078574C" w:rsidRPr="00D24B8A">
          <w:rPr>
            <w:rFonts w:cs="David" w:hint="eastAsia"/>
            <w:b/>
            <w:bCs/>
            <w:highlight w:val="yellow"/>
            <w:rtl/>
            <w:rPrChange w:id="961" w:author="Shimon" w:date="2020-11-16T10:11:00Z">
              <w:rPr>
                <w:rFonts w:cs="David" w:hint="eastAsia"/>
                <w:b/>
                <w:bCs/>
                <w:rtl/>
              </w:rPr>
            </w:rPrChange>
          </w:rPr>
          <w:t>המטרה</w:t>
        </w:r>
      </w:ins>
      <w:ins w:id="962" w:author="Shimon" w:date="2020-11-15T21:50:00Z">
        <w:r w:rsidR="00145EC7" w:rsidRPr="00D24B8A">
          <w:rPr>
            <w:rFonts w:cs="David"/>
            <w:b/>
            <w:bCs/>
            <w:highlight w:val="yellow"/>
            <w:rtl/>
            <w:rPrChange w:id="963" w:author="Shimon" w:date="2020-11-16T10:11:00Z">
              <w:rPr>
                <w:rFonts w:cs="David"/>
                <w:b/>
                <w:bCs/>
                <w:rtl/>
              </w:rPr>
            </w:rPrChange>
          </w:rPr>
          <w:t xml:space="preserve"> המוצהרת </w:t>
        </w:r>
      </w:ins>
      <w:ins w:id="964" w:author="Shimon" w:date="2020-11-15T22:07:00Z">
        <w:r w:rsidR="0078574C" w:rsidRPr="00D24B8A">
          <w:rPr>
            <w:rFonts w:cs="David" w:hint="eastAsia"/>
            <w:b/>
            <w:bCs/>
            <w:highlight w:val="yellow"/>
            <w:rtl/>
            <w:rPrChange w:id="965" w:author="Shimon" w:date="2020-11-16T10:11:00Z">
              <w:rPr>
                <w:rFonts w:cs="David" w:hint="eastAsia"/>
                <w:b/>
                <w:bCs/>
                <w:rtl/>
              </w:rPr>
            </w:rPrChange>
          </w:rPr>
          <w:t>של</w:t>
        </w:r>
        <w:r w:rsidR="0078574C" w:rsidRPr="00D24B8A">
          <w:rPr>
            <w:rFonts w:cs="David"/>
            <w:b/>
            <w:bCs/>
            <w:highlight w:val="yellow"/>
            <w:rtl/>
            <w:rPrChange w:id="966" w:author="Shimon" w:date="2020-11-16T10:11:00Z">
              <w:rPr>
                <w:rFonts w:cs="David"/>
                <w:b/>
                <w:bCs/>
                <w:rtl/>
              </w:rPr>
            </w:rPrChange>
          </w:rPr>
          <w:t xml:space="preserve"> </w:t>
        </w:r>
        <w:r w:rsidR="0078574C" w:rsidRPr="00D24B8A">
          <w:rPr>
            <w:rFonts w:cs="David" w:hint="eastAsia"/>
            <w:b/>
            <w:bCs/>
            <w:highlight w:val="yellow"/>
            <w:rtl/>
            <w:rPrChange w:id="967" w:author="Shimon" w:date="2020-11-16T10:11:00Z">
              <w:rPr>
                <w:rFonts w:cs="David" w:hint="eastAsia"/>
                <w:b/>
                <w:bCs/>
                <w:rtl/>
              </w:rPr>
            </w:rPrChange>
          </w:rPr>
          <w:t>החוזה</w:t>
        </w:r>
      </w:ins>
      <w:ins w:id="968" w:author="Shimon" w:date="2020-11-15T22:24:00Z">
        <w:r w:rsidR="009C6442" w:rsidRPr="00D24B8A">
          <w:rPr>
            <w:rFonts w:cs="David"/>
            <w:b/>
            <w:bCs/>
            <w:highlight w:val="yellow"/>
            <w:rtl/>
            <w:rPrChange w:id="969" w:author="Shimon" w:date="2020-11-16T10:11:00Z">
              <w:rPr>
                <w:rFonts w:cs="David"/>
                <w:b/>
                <w:bCs/>
                <w:rtl/>
              </w:rPr>
            </w:rPrChange>
          </w:rPr>
          <w:t xml:space="preserve">, כמתואר במבוא לחוזה </w:t>
        </w:r>
      </w:ins>
      <w:ins w:id="970" w:author="Shimon" w:date="2020-11-15T22:50:00Z">
        <w:r w:rsidR="000A3B87" w:rsidRPr="00D24B8A">
          <w:rPr>
            <w:rFonts w:cs="David" w:hint="eastAsia"/>
            <w:b/>
            <w:bCs/>
            <w:highlight w:val="yellow"/>
            <w:rtl/>
            <w:rPrChange w:id="971" w:author="Shimon" w:date="2020-11-16T10:11:00Z">
              <w:rPr>
                <w:rFonts w:cs="David" w:hint="eastAsia"/>
                <w:b/>
                <w:bCs/>
                <w:rtl/>
              </w:rPr>
            </w:rPrChange>
          </w:rPr>
          <w:t>ובסעיפים</w:t>
        </w:r>
        <w:r w:rsidR="000A3B87" w:rsidRPr="00D24B8A">
          <w:rPr>
            <w:rFonts w:cs="David"/>
            <w:b/>
            <w:bCs/>
            <w:highlight w:val="yellow"/>
            <w:rtl/>
            <w:rPrChange w:id="972" w:author="Shimon" w:date="2020-11-16T10:11:00Z">
              <w:rPr>
                <w:rFonts w:cs="David"/>
                <w:b/>
                <w:bCs/>
                <w:rtl/>
              </w:rPr>
            </w:rPrChange>
          </w:rPr>
          <w:t xml:space="preserve"> </w:t>
        </w:r>
        <w:r w:rsidR="000A3B87" w:rsidRPr="00D24B8A">
          <w:rPr>
            <w:rFonts w:cs="David" w:hint="eastAsia"/>
            <w:b/>
            <w:bCs/>
            <w:highlight w:val="yellow"/>
            <w:rtl/>
            <w:rPrChange w:id="973" w:author="Shimon" w:date="2020-11-16T10:11:00Z">
              <w:rPr>
                <w:rFonts w:cs="David" w:hint="eastAsia"/>
                <w:b/>
                <w:bCs/>
                <w:rtl/>
              </w:rPr>
            </w:rPrChange>
          </w:rPr>
          <w:t>נוספים</w:t>
        </w:r>
        <w:r w:rsidR="000A3B87" w:rsidRPr="00D24B8A">
          <w:rPr>
            <w:rFonts w:cs="David"/>
            <w:b/>
            <w:bCs/>
            <w:highlight w:val="yellow"/>
            <w:rtl/>
            <w:rPrChange w:id="974" w:author="Shimon" w:date="2020-11-16T10:11:00Z">
              <w:rPr>
                <w:rFonts w:cs="David"/>
                <w:b/>
                <w:bCs/>
                <w:rtl/>
              </w:rPr>
            </w:rPrChange>
          </w:rPr>
          <w:t xml:space="preserve"> </w:t>
        </w:r>
        <w:r w:rsidR="000A3B87" w:rsidRPr="00D24B8A">
          <w:rPr>
            <w:rFonts w:cs="David" w:hint="eastAsia"/>
            <w:b/>
            <w:bCs/>
            <w:highlight w:val="yellow"/>
            <w:rtl/>
            <w:rPrChange w:id="975" w:author="Shimon" w:date="2020-11-16T10:11:00Z">
              <w:rPr>
                <w:rFonts w:cs="David" w:hint="eastAsia"/>
                <w:b/>
                <w:bCs/>
                <w:rtl/>
              </w:rPr>
            </w:rPrChange>
          </w:rPr>
          <w:t>בחוזה</w:t>
        </w:r>
      </w:ins>
      <w:ins w:id="976" w:author="Shimon" w:date="2020-11-15T22:51:00Z">
        <w:r w:rsidR="000A3B87" w:rsidRPr="00D24B8A">
          <w:rPr>
            <w:rFonts w:cs="David"/>
            <w:b/>
            <w:bCs/>
            <w:highlight w:val="yellow"/>
            <w:rtl/>
            <w:rPrChange w:id="977" w:author="Shimon" w:date="2020-11-16T10:11:00Z">
              <w:rPr>
                <w:rFonts w:cs="David"/>
                <w:b/>
                <w:bCs/>
                <w:rtl/>
              </w:rPr>
            </w:rPrChange>
          </w:rPr>
          <w:t xml:space="preserve">, </w:t>
        </w:r>
      </w:ins>
      <w:ins w:id="978" w:author="Shimon" w:date="2020-11-16T10:13:00Z">
        <w:r w:rsidR="00D24B8A">
          <w:rPr>
            <w:rFonts w:cs="David" w:hint="cs"/>
            <w:b/>
            <w:bCs/>
            <w:highlight w:val="yellow"/>
            <w:rtl/>
          </w:rPr>
          <w:t xml:space="preserve">וכמוסבר בכתב העירעור, </w:t>
        </w:r>
      </w:ins>
      <w:ins w:id="979" w:author="Shimon" w:date="2020-11-15T21:50:00Z">
        <w:r w:rsidR="00145EC7" w:rsidRPr="00D24B8A">
          <w:rPr>
            <w:rFonts w:cs="David" w:hint="eastAsia"/>
            <w:b/>
            <w:bCs/>
            <w:highlight w:val="yellow"/>
            <w:rtl/>
            <w:rPrChange w:id="980" w:author="Shimon" w:date="2020-11-16T10:11:00Z">
              <w:rPr>
                <w:rFonts w:cs="David" w:hint="eastAsia"/>
                <w:b/>
                <w:bCs/>
                <w:rtl/>
              </w:rPr>
            </w:rPrChange>
          </w:rPr>
          <w:t>היא</w:t>
        </w:r>
        <w:r w:rsidR="00145EC7" w:rsidRPr="00D24B8A">
          <w:rPr>
            <w:rFonts w:cs="David"/>
            <w:b/>
            <w:bCs/>
            <w:highlight w:val="yellow"/>
            <w:rtl/>
            <w:rPrChange w:id="981" w:author="Shimon" w:date="2020-11-16T10:11:00Z">
              <w:rPr>
                <w:rFonts w:cs="David"/>
                <w:b/>
                <w:bCs/>
                <w:rtl/>
              </w:rPr>
            </w:rPrChange>
          </w:rPr>
          <w:t xml:space="preserve"> להיטיב </w:t>
        </w:r>
      </w:ins>
      <w:ins w:id="982" w:author="Shimon" w:date="2020-11-15T22:25:00Z">
        <w:r w:rsidR="009C6442" w:rsidRPr="00D24B8A">
          <w:rPr>
            <w:rFonts w:cs="David" w:hint="eastAsia"/>
            <w:b/>
            <w:bCs/>
            <w:highlight w:val="yellow"/>
            <w:rtl/>
            <w:rPrChange w:id="983" w:author="Shimon" w:date="2020-11-16T10:11:00Z">
              <w:rPr>
                <w:rFonts w:cs="David" w:hint="eastAsia"/>
                <w:b/>
                <w:bCs/>
                <w:rtl/>
              </w:rPr>
            </w:rPrChange>
          </w:rPr>
          <w:t>תנאי</w:t>
        </w:r>
        <w:r w:rsidR="009C6442" w:rsidRPr="00D24B8A">
          <w:rPr>
            <w:rFonts w:cs="David"/>
            <w:b/>
            <w:bCs/>
            <w:highlight w:val="yellow"/>
            <w:rtl/>
            <w:rPrChange w:id="984" w:author="Shimon" w:date="2020-11-16T10:11:00Z">
              <w:rPr>
                <w:rFonts w:cs="David"/>
                <w:b/>
                <w:bCs/>
                <w:rtl/>
              </w:rPr>
            </w:rPrChange>
          </w:rPr>
          <w:t xml:space="preserve"> </w:t>
        </w:r>
        <w:r w:rsidR="009C6442" w:rsidRPr="00D24B8A">
          <w:rPr>
            <w:rFonts w:cs="David" w:hint="eastAsia"/>
            <w:b/>
            <w:bCs/>
            <w:highlight w:val="yellow"/>
            <w:rtl/>
            <w:rPrChange w:id="985" w:author="Shimon" w:date="2020-11-16T10:11:00Z">
              <w:rPr>
                <w:rFonts w:cs="David" w:hint="eastAsia"/>
                <w:b/>
                <w:bCs/>
                <w:rtl/>
              </w:rPr>
            </w:rPrChange>
          </w:rPr>
          <w:t>ההעסקה</w:t>
        </w:r>
        <w:r w:rsidR="009C6442" w:rsidRPr="00D24B8A">
          <w:rPr>
            <w:rFonts w:cs="David"/>
            <w:b/>
            <w:bCs/>
            <w:highlight w:val="yellow"/>
            <w:rtl/>
            <w:rPrChange w:id="986" w:author="Shimon" w:date="2020-11-16T10:11:00Z">
              <w:rPr>
                <w:rFonts w:cs="David"/>
                <w:b/>
                <w:bCs/>
                <w:rtl/>
              </w:rPr>
            </w:rPrChange>
          </w:rPr>
          <w:t xml:space="preserve"> </w:t>
        </w:r>
        <w:r w:rsidR="009C6442" w:rsidRPr="00D24B8A">
          <w:rPr>
            <w:rFonts w:cs="David" w:hint="eastAsia"/>
            <w:b/>
            <w:bCs/>
            <w:highlight w:val="yellow"/>
            <w:rtl/>
            <w:rPrChange w:id="987" w:author="Shimon" w:date="2020-11-16T10:11:00Z">
              <w:rPr>
                <w:rFonts w:cs="David" w:hint="eastAsia"/>
                <w:b/>
                <w:bCs/>
                <w:rtl/>
              </w:rPr>
            </w:rPrChange>
          </w:rPr>
          <w:t>והפרישה</w:t>
        </w:r>
        <w:r w:rsidR="009C6442" w:rsidRPr="00D24B8A">
          <w:rPr>
            <w:rFonts w:cs="David"/>
            <w:b/>
            <w:bCs/>
            <w:highlight w:val="yellow"/>
            <w:rtl/>
            <w:rPrChange w:id="988" w:author="Shimon" w:date="2020-11-16T10:11:00Z">
              <w:rPr>
                <w:rFonts w:cs="David"/>
                <w:b/>
                <w:bCs/>
                <w:rtl/>
              </w:rPr>
            </w:rPrChange>
          </w:rPr>
          <w:t xml:space="preserve"> </w:t>
        </w:r>
        <w:r w:rsidR="009C6442" w:rsidRPr="00D24B8A">
          <w:rPr>
            <w:rFonts w:cs="David" w:hint="eastAsia"/>
            <w:b/>
            <w:bCs/>
            <w:highlight w:val="yellow"/>
            <w:rtl/>
            <w:rPrChange w:id="989" w:author="Shimon" w:date="2020-11-16T10:11:00Z">
              <w:rPr>
                <w:rFonts w:cs="David" w:hint="eastAsia"/>
                <w:b/>
                <w:bCs/>
                <w:rtl/>
              </w:rPr>
            </w:rPrChange>
          </w:rPr>
          <w:t>של</w:t>
        </w:r>
      </w:ins>
      <w:ins w:id="990" w:author="Shimon" w:date="2020-11-15T21:50:00Z">
        <w:r w:rsidR="00145EC7" w:rsidRPr="00D24B8A">
          <w:rPr>
            <w:rFonts w:cs="David"/>
            <w:b/>
            <w:bCs/>
            <w:highlight w:val="yellow"/>
            <w:rtl/>
            <w:rPrChange w:id="991" w:author="Shimon" w:date="2020-11-16T10:11:00Z">
              <w:rPr>
                <w:rFonts w:cs="David"/>
                <w:b/>
                <w:bCs/>
                <w:rtl/>
              </w:rPr>
            </w:rPrChange>
          </w:rPr>
          <w:t xml:space="preserve"> העובד ולא לשלול ממנו זכויות קיימות כ</w:t>
        </w:r>
      </w:ins>
      <w:ins w:id="992" w:author="Shimon" w:date="2020-11-15T22:26:00Z">
        <w:r w:rsidR="009C6442" w:rsidRPr="00D24B8A">
          <w:rPr>
            <w:rFonts w:cs="David" w:hint="eastAsia"/>
            <w:b/>
            <w:bCs/>
            <w:highlight w:val="yellow"/>
            <w:rtl/>
            <w:rPrChange w:id="993" w:author="Shimon" w:date="2020-11-16T10:11:00Z">
              <w:rPr>
                <w:rFonts w:cs="David" w:hint="eastAsia"/>
                <w:b/>
                <w:bCs/>
                <w:rtl/>
              </w:rPr>
            </w:rPrChange>
          </w:rPr>
          <w:t>מו</w:t>
        </w:r>
      </w:ins>
      <w:ins w:id="994" w:author="Shimon" w:date="2020-11-15T21:50:00Z">
        <w:r w:rsidR="00145EC7" w:rsidRPr="00D24B8A">
          <w:rPr>
            <w:rFonts w:cs="David"/>
            <w:b/>
            <w:bCs/>
            <w:highlight w:val="yellow"/>
            <w:rtl/>
            <w:rPrChange w:id="995" w:author="Shimon" w:date="2020-11-16T10:11:00Z">
              <w:rPr>
                <w:rFonts w:cs="David"/>
                <w:b/>
                <w:bCs/>
                <w:rtl/>
              </w:rPr>
            </w:rPrChange>
          </w:rPr>
          <w:t xml:space="preserve"> </w:t>
        </w:r>
      </w:ins>
      <w:ins w:id="996" w:author="Shimon" w:date="2020-11-15T22:49:00Z">
        <w:r w:rsidR="000A3B87" w:rsidRPr="00D24B8A">
          <w:rPr>
            <w:rFonts w:cs="David" w:hint="eastAsia"/>
            <w:b/>
            <w:bCs/>
            <w:highlight w:val="yellow"/>
            <w:rtl/>
            <w:rPrChange w:id="997" w:author="Shimon" w:date="2020-11-16T10:11:00Z">
              <w:rPr>
                <w:rFonts w:cs="David" w:hint="eastAsia"/>
                <w:b/>
                <w:bCs/>
                <w:rtl/>
              </w:rPr>
            </w:rPrChange>
          </w:rPr>
          <w:t>את</w:t>
        </w:r>
        <w:r w:rsidR="000A3B87" w:rsidRPr="00D24B8A">
          <w:rPr>
            <w:rFonts w:cs="David"/>
            <w:b/>
            <w:bCs/>
            <w:highlight w:val="yellow"/>
            <w:rtl/>
            <w:rPrChange w:id="998" w:author="Shimon" w:date="2020-11-16T10:11:00Z">
              <w:rPr>
                <w:rFonts w:cs="David"/>
                <w:b/>
                <w:bCs/>
                <w:rtl/>
              </w:rPr>
            </w:rPrChange>
          </w:rPr>
          <w:t xml:space="preserve"> </w:t>
        </w:r>
      </w:ins>
      <w:ins w:id="999" w:author="Shimon" w:date="2020-11-15T21:50:00Z">
        <w:r w:rsidR="00145EC7" w:rsidRPr="00D24B8A">
          <w:rPr>
            <w:rFonts w:cs="David" w:hint="eastAsia"/>
            <w:b/>
            <w:bCs/>
            <w:highlight w:val="yellow"/>
            <w:rtl/>
            <w:rPrChange w:id="1000" w:author="Shimon" w:date="2020-11-16T10:11:00Z">
              <w:rPr>
                <w:rFonts w:cs="David" w:hint="eastAsia"/>
                <w:b/>
                <w:bCs/>
                <w:rtl/>
              </w:rPr>
            </w:rPrChange>
          </w:rPr>
          <w:t>זכות</w:t>
        </w:r>
        <w:r w:rsidR="00145EC7" w:rsidRPr="00D24B8A">
          <w:rPr>
            <w:rFonts w:cs="David"/>
            <w:b/>
            <w:bCs/>
            <w:highlight w:val="yellow"/>
            <w:rtl/>
            <w:rPrChange w:id="1001" w:author="Shimon" w:date="2020-11-16T10:11:00Z">
              <w:rPr>
                <w:rFonts w:cs="David"/>
                <w:b/>
                <w:bCs/>
                <w:rtl/>
              </w:rPr>
            </w:rPrChange>
          </w:rPr>
          <w:t xml:space="preserve"> </w:t>
        </w:r>
      </w:ins>
      <w:ins w:id="1002" w:author="Shimon" w:date="2020-11-15T22:51:00Z">
        <w:r w:rsidR="000A3B87" w:rsidRPr="00D24B8A">
          <w:rPr>
            <w:rFonts w:cs="David" w:hint="eastAsia"/>
            <w:b/>
            <w:bCs/>
            <w:highlight w:val="yellow"/>
            <w:rtl/>
            <w:rPrChange w:id="1003" w:author="Shimon" w:date="2020-11-16T10:11:00Z">
              <w:rPr>
                <w:rFonts w:cs="David" w:hint="eastAsia"/>
                <w:b/>
                <w:bCs/>
                <w:rtl/>
              </w:rPr>
            </w:rPrChange>
          </w:rPr>
          <w:t>ה</w:t>
        </w:r>
      </w:ins>
      <w:ins w:id="1004" w:author="Shimon" w:date="2020-11-15T21:50:00Z">
        <w:r w:rsidR="00145EC7" w:rsidRPr="00D24B8A">
          <w:rPr>
            <w:rFonts w:cs="David" w:hint="eastAsia"/>
            <w:b/>
            <w:bCs/>
            <w:highlight w:val="yellow"/>
            <w:rtl/>
            <w:rPrChange w:id="1005" w:author="Shimon" w:date="2020-11-16T10:11:00Z">
              <w:rPr>
                <w:rFonts w:cs="David" w:hint="eastAsia"/>
                <w:b/>
                <w:bCs/>
                <w:rtl/>
              </w:rPr>
            </w:rPrChange>
          </w:rPr>
          <w:t>עירעור</w:t>
        </w:r>
        <w:r w:rsidR="00145EC7" w:rsidRPr="00D24B8A">
          <w:rPr>
            <w:rFonts w:cs="David"/>
            <w:b/>
            <w:bCs/>
            <w:highlight w:val="yellow"/>
            <w:rtl/>
            <w:rPrChange w:id="1006" w:author="Shimon" w:date="2020-11-16T10:11:00Z">
              <w:rPr>
                <w:rFonts w:cs="David"/>
                <w:b/>
                <w:bCs/>
                <w:rtl/>
              </w:rPr>
            </w:rPrChange>
          </w:rPr>
          <w:t xml:space="preserve"> של שבע שנים על תביעות ממוניות.</w:t>
        </w:r>
      </w:ins>
      <w:del w:id="1007" w:author="Shimon" w:date="2020-11-15T21:50:00Z">
        <w:r w:rsidRPr="007C00B3" w:rsidDel="00145EC7">
          <w:rPr>
            <w:rFonts w:cs="David" w:hint="cs"/>
            <w:rtl/>
          </w:rPr>
          <w:delText>.</w:delText>
        </w:r>
      </w:del>
      <w:r w:rsidRPr="007C00B3">
        <w:rPr>
          <w:rFonts w:cs="David" w:hint="cs"/>
          <w:rtl/>
        </w:rPr>
        <w:t xml:space="preserve"> </w:t>
      </w:r>
      <w:ins w:id="1008" w:author="Shimon" w:date="2020-11-15T22:50:00Z">
        <w:r w:rsidR="000A3B87">
          <w:rPr>
            <w:rFonts w:cs="David" w:hint="cs"/>
            <w:rtl/>
          </w:rPr>
          <w:t xml:space="preserve"> </w:t>
        </w:r>
      </w:ins>
      <w:del w:id="1009" w:author="Shimon" w:date="2020-11-15T22:31:00Z">
        <w:r w:rsidRPr="007C00B3" w:rsidDel="00F63F0B">
          <w:rPr>
            <w:rFonts w:cs="David" w:hint="cs"/>
            <w:rtl/>
          </w:rPr>
          <w:delText>כאשר מדובר בחוזה שנוסח על ידי המדינה בלבד</w:delText>
        </w:r>
      </w:del>
      <w:del w:id="1010" w:author="Shimon" w:date="2020-11-15T22:40:00Z">
        <w:r w:rsidRPr="007C00B3" w:rsidDel="003D0FC2">
          <w:rPr>
            <w:rFonts w:cs="David" w:hint="cs"/>
            <w:rtl/>
          </w:rPr>
          <w:delText xml:space="preserve">, </w:delText>
        </w:r>
      </w:del>
      <w:del w:id="1011" w:author="Shimon" w:date="2020-11-15T22:50:00Z">
        <w:r w:rsidRPr="007C00B3" w:rsidDel="000A3B87">
          <w:rPr>
            <w:rFonts w:cs="David" w:hint="cs"/>
            <w:rtl/>
          </w:rPr>
          <w:delText xml:space="preserve">המשמעות הפרשנית ברורה: </w:delText>
        </w:r>
      </w:del>
      <w:del w:id="1012" w:author="Shimon" w:date="2020-11-15T22:08:00Z">
        <w:r w:rsidRPr="00FE4388" w:rsidDel="0078574C">
          <w:rPr>
            <w:rFonts w:cs="David" w:hint="cs"/>
            <w:b/>
            <w:bCs/>
            <w:u w:val="single"/>
            <w:rtl/>
          </w:rPr>
          <w:delText xml:space="preserve">אף </w:delText>
        </w:r>
      </w:del>
      <w:del w:id="1013" w:author="Shimon" w:date="2020-11-15T22:39:00Z">
        <w:r w:rsidRPr="00FE4388" w:rsidDel="003D0FC2">
          <w:rPr>
            <w:rFonts w:cs="David" w:hint="cs"/>
            <w:b/>
            <w:bCs/>
            <w:u w:val="single"/>
            <w:rtl/>
          </w:rPr>
          <w:delText>אם יש ספק פרשני, ולטעמנו אין ספק פרשני, יש לפרש את החוזה לרעת המדינה</w:delText>
        </w:r>
        <w:r w:rsidRPr="007C00B3" w:rsidDel="003D0FC2">
          <w:rPr>
            <w:rFonts w:cs="David" w:hint="cs"/>
            <w:rtl/>
          </w:rPr>
          <w:delText>.</w:delText>
        </w:r>
      </w:del>
    </w:p>
    <w:p w:rsidR="00A555C7" w:rsidRPr="008C4002" w:rsidDel="00145EC7" w:rsidRDefault="00A555C7">
      <w:pPr>
        <w:numPr>
          <w:ilvl w:val="0"/>
          <w:numId w:val="1"/>
        </w:numPr>
        <w:tabs>
          <w:tab w:val="clear" w:pos="630"/>
          <w:tab w:val="left" w:pos="620"/>
        </w:tabs>
        <w:spacing w:after="240" w:line="360" w:lineRule="auto"/>
        <w:ind w:left="620" w:hanging="540"/>
        <w:jc w:val="both"/>
        <w:rPr>
          <w:del w:id="1014" w:author="Shimon" w:date="2020-11-15T21:53:00Z"/>
          <w:rFonts w:cs="David"/>
          <w:highlight w:val="yellow"/>
          <w:rPrChange w:id="1015" w:author="Shimon" w:date="2020-11-16T10:23:00Z">
            <w:rPr>
              <w:del w:id="1016" w:author="Shimon" w:date="2020-11-15T21:53:00Z"/>
              <w:rFonts w:cs="David"/>
            </w:rPr>
          </w:rPrChange>
        </w:rPr>
        <w:pPrChange w:id="1017" w:author="Shimon" w:date="2020-11-15T22:53:00Z">
          <w:pPr>
            <w:numPr>
              <w:numId w:val="1"/>
            </w:numPr>
            <w:tabs>
              <w:tab w:val="left" w:pos="620"/>
            </w:tabs>
            <w:spacing w:after="240" w:line="360" w:lineRule="auto"/>
            <w:ind w:left="620" w:hanging="540"/>
            <w:jc w:val="both"/>
          </w:pPr>
        </w:pPrChange>
      </w:pPr>
      <w:r w:rsidRPr="00D24B8A">
        <w:rPr>
          <w:rFonts w:cs="David" w:hint="eastAsia"/>
          <w:u w:val="single"/>
          <w:rtl/>
        </w:rPr>
        <w:t>סעיף</w:t>
      </w:r>
      <w:r w:rsidRPr="00D24B8A">
        <w:rPr>
          <w:rFonts w:cs="David"/>
          <w:u w:val="single"/>
          <w:rtl/>
        </w:rPr>
        <w:t xml:space="preserve"> 11 </w:t>
      </w:r>
      <w:r w:rsidRPr="00D24B8A">
        <w:rPr>
          <w:rFonts w:cs="David" w:hint="eastAsia"/>
          <w:u w:val="single"/>
          <w:rtl/>
        </w:rPr>
        <w:t>לחוזה</w:t>
      </w:r>
      <w:r w:rsidRPr="00D24B8A">
        <w:rPr>
          <w:rFonts w:cs="David"/>
          <w:u w:val="single"/>
          <w:rtl/>
        </w:rPr>
        <w:t xml:space="preserve"> </w:t>
      </w:r>
      <w:r w:rsidRPr="00D24B8A">
        <w:rPr>
          <w:rFonts w:cs="David" w:hint="eastAsia"/>
          <w:u w:val="single"/>
          <w:rtl/>
        </w:rPr>
        <w:t>הבכירים</w:t>
      </w:r>
      <w:r w:rsidRPr="00D24B8A">
        <w:rPr>
          <w:rFonts w:cs="David"/>
          <w:rtl/>
        </w:rPr>
        <w:t xml:space="preserve"> </w:t>
      </w:r>
      <w:r w:rsidR="00F94E4F" w:rsidRPr="00D24B8A">
        <w:rPr>
          <w:rFonts w:cs="David" w:hint="eastAsia"/>
          <w:rtl/>
        </w:rPr>
        <w:t>ק</w:t>
      </w:r>
      <w:r w:rsidRPr="00D24B8A">
        <w:rPr>
          <w:rFonts w:cs="David" w:hint="eastAsia"/>
          <w:rtl/>
        </w:rPr>
        <w:t>ובע</w:t>
      </w:r>
      <w:r w:rsidRPr="00D24B8A">
        <w:rPr>
          <w:rFonts w:cs="David"/>
          <w:rtl/>
        </w:rPr>
        <w:t xml:space="preserve"> כי – "</w:t>
      </w:r>
      <w:r w:rsidRPr="00D24B8A">
        <w:rPr>
          <w:rFonts w:cs="David" w:hint="eastAsia"/>
          <w:b/>
          <w:bCs/>
          <w:i/>
          <w:iCs/>
          <w:rtl/>
        </w:rPr>
        <w:t>על</w:t>
      </w:r>
      <w:r w:rsidRPr="00D24B8A">
        <w:rPr>
          <w:rFonts w:cs="David"/>
          <w:b/>
          <w:bCs/>
          <w:i/>
          <w:iCs/>
          <w:rtl/>
        </w:rPr>
        <w:t xml:space="preserve"> </w:t>
      </w:r>
      <w:r w:rsidRPr="00D24B8A">
        <w:rPr>
          <w:rFonts w:cs="David" w:hint="eastAsia"/>
          <w:b/>
          <w:bCs/>
          <w:i/>
          <w:iCs/>
          <w:rtl/>
        </w:rPr>
        <w:t>תקופת</w:t>
      </w:r>
      <w:r w:rsidRPr="00D24B8A">
        <w:rPr>
          <w:rFonts w:cs="David"/>
          <w:b/>
          <w:bCs/>
          <w:i/>
          <w:iCs/>
          <w:rtl/>
        </w:rPr>
        <w:t xml:space="preserve"> </w:t>
      </w:r>
      <w:r w:rsidRPr="00D24B8A">
        <w:rPr>
          <w:rFonts w:cs="David" w:hint="eastAsia"/>
          <w:b/>
          <w:bCs/>
          <w:i/>
          <w:iCs/>
          <w:rtl/>
        </w:rPr>
        <w:t>עבודתו</w:t>
      </w:r>
      <w:r w:rsidRPr="00D24B8A">
        <w:rPr>
          <w:rFonts w:cs="David"/>
          <w:b/>
          <w:bCs/>
          <w:i/>
          <w:iCs/>
          <w:rtl/>
        </w:rPr>
        <w:t xml:space="preserve"> </w:t>
      </w:r>
      <w:r w:rsidRPr="00D24B8A">
        <w:rPr>
          <w:rFonts w:cs="David" w:hint="eastAsia"/>
          <w:b/>
          <w:bCs/>
          <w:i/>
          <w:iCs/>
          <w:rtl/>
        </w:rPr>
        <w:t>של</w:t>
      </w:r>
      <w:r w:rsidRPr="00D24B8A">
        <w:rPr>
          <w:rFonts w:cs="David"/>
          <w:b/>
          <w:bCs/>
          <w:i/>
          <w:iCs/>
          <w:rtl/>
        </w:rPr>
        <w:t xml:space="preserve"> </w:t>
      </w:r>
      <w:r w:rsidRPr="00D24B8A">
        <w:rPr>
          <w:rFonts w:cs="David" w:hint="eastAsia"/>
          <w:b/>
          <w:bCs/>
          <w:i/>
          <w:iCs/>
          <w:rtl/>
        </w:rPr>
        <w:t>העובד</w:t>
      </w:r>
      <w:r w:rsidRPr="00D24B8A">
        <w:rPr>
          <w:rFonts w:cs="David"/>
          <w:b/>
          <w:bCs/>
          <w:i/>
          <w:iCs/>
          <w:rtl/>
        </w:rPr>
        <w:t xml:space="preserve"> </w:t>
      </w:r>
      <w:r w:rsidRPr="00D24B8A">
        <w:rPr>
          <w:rFonts w:cs="David" w:hint="eastAsia"/>
          <w:b/>
          <w:bCs/>
          <w:i/>
          <w:iCs/>
          <w:rtl/>
        </w:rPr>
        <w:t>לפי</w:t>
      </w:r>
      <w:r w:rsidRPr="00D24B8A">
        <w:rPr>
          <w:rFonts w:cs="David"/>
          <w:b/>
          <w:bCs/>
          <w:i/>
          <w:iCs/>
          <w:rtl/>
        </w:rPr>
        <w:t xml:space="preserve"> </w:t>
      </w:r>
      <w:r w:rsidRPr="00D24B8A">
        <w:rPr>
          <w:rFonts w:cs="David" w:hint="eastAsia"/>
          <w:b/>
          <w:bCs/>
          <w:i/>
          <w:iCs/>
          <w:rtl/>
        </w:rPr>
        <w:t>חוזה</w:t>
      </w:r>
      <w:r w:rsidRPr="00D24B8A">
        <w:rPr>
          <w:rFonts w:cs="David"/>
          <w:b/>
          <w:bCs/>
          <w:i/>
          <w:iCs/>
          <w:rtl/>
        </w:rPr>
        <w:t xml:space="preserve"> </w:t>
      </w:r>
      <w:r w:rsidRPr="00D24B8A">
        <w:rPr>
          <w:rFonts w:cs="David" w:hint="eastAsia"/>
          <w:b/>
          <w:bCs/>
          <w:i/>
          <w:iCs/>
          <w:rtl/>
        </w:rPr>
        <w:t>זה</w:t>
      </w:r>
      <w:r w:rsidRPr="00D24B8A">
        <w:rPr>
          <w:rFonts w:cs="David"/>
          <w:b/>
          <w:bCs/>
          <w:i/>
          <w:iCs/>
          <w:u w:val="single"/>
          <w:rtl/>
        </w:rPr>
        <w:t xml:space="preserve"> לא</w:t>
      </w:r>
      <w:r w:rsidRPr="00D24B8A">
        <w:rPr>
          <w:rFonts w:cs="David"/>
          <w:b/>
          <w:bCs/>
          <w:i/>
          <w:iCs/>
          <w:rtl/>
        </w:rPr>
        <w:t xml:space="preserve"> יחול חוק שירות המדינה (</w:t>
      </w:r>
      <w:r w:rsidRPr="00D24B8A">
        <w:rPr>
          <w:rFonts w:cs="David" w:hint="eastAsia"/>
          <w:b/>
          <w:bCs/>
          <w:i/>
          <w:iCs/>
          <w:rtl/>
        </w:rPr>
        <w:t>גימלאות</w:t>
      </w:r>
      <w:r w:rsidRPr="00D24B8A">
        <w:rPr>
          <w:rFonts w:cs="David"/>
          <w:b/>
          <w:bCs/>
          <w:i/>
          <w:iCs/>
          <w:rtl/>
        </w:rPr>
        <w:t xml:space="preserve">) (נוסח משולב), </w:t>
      </w:r>
      <w:r w:rsidRPr="00D24B8A">
        <w:rPr>
          <w:rFonts w:cs="David" w:hint="eastAsia"/>
          <w:b/>
          <w:bCs/>
          <w:i/>
          <w:iCs/>
          <w:rtl/>
        </w:rPr>
        <w:t>התש</w:t>
      </w:r>
      <w:r w:rsidRPr="00D24B8A">
        <w:rPr>
          <w:rFonts w:cs="David"/>
          <w:b/>
          <w:bCs/>
          <w:i/>
          <w:iCs/>
          <w:rtl/>
        </w:rPr>
        <w:t xml:space="preserve">"ל – 1970 (להלן - חוק </w:t>
      </w:r>
      <w:r w:rsidRPr="00D24B8A">
        <w:rPr>
          <w:rFonts w:cs="David" w:hint="eastAsia"/>
          <w:b/>
          <w:bCs/>
          <w:i/>
          <w:iCs/>
          <w:rtl/>
        </w:rPr>
        <w:t>הגימלאות</w:t>
      </w:r>
      <w:r w:rsidRPr="00D24B8A">
        <w:rPr>
          <w:rFonts w:cs="David"/>
          <w:b/>
          <w:bCs/>
          <w:i/>
          <w:iCs/>
          <w:rtl/>
        </w:rPr>
        <w:t>)"</w:t>
      </w:r>
      <w:ins w:id="1018" w:author="Shimon" w:date="2020-11-15T21:52:00Z">
        <w:r w:rsidR="00145EC7" w:rsidRPr="00D24B8A">
          <w:rPr>
            <w:rFonts w:cs="David"/>
            <w:rtl/>
          </w:rPr>
          <w:t xml:space="preserve"> </w:t>
        </w:r>
        <w:r w:rsidR="00145EC7" w:rsidRPr="008C4002">
          <w:rPr>
            <w:rFonts w:cs="David" w:hint="eastAsia"/>
            <w:highlight w:val="yellow"/>
            <w:rtl/>
            <w:rPrChange w:id="1019" w:author="Shimon" w:date="2020-11-16T10:23:00Z">
              <w:rPr>
                <w:rFonts w:cs="David" w:hint="eastAsia"/>
                <w:rtl/>
              </w:rPr>
            </w:rPrChange>
          </w:rPr>
          <w:t>אך</w:t>
        </w:r>
        <w:r w:rsidR="00145EC7" w:rsidRPr="008C4002">
          <w:rPr>
            <w:rFonts w:cs="David"/>
            <w:highlight w:val="yellow"/>
            <w:rtl/>
            <w:rPrChange w:id="1020" w:author="Shimon" w:date="2020-11-16T10:23:00Z">
              <w:rPr>
                <w:rFonts w:cs="David"/>
                <w:rtl/>
              </w:rPr>
            </w:rPrChange>
          </w:rPr>
          <w:t xml:space="preserve"> </w:t>
        </w:r>
        <w:r w:rsidR="00145EC7" w:rsidRPr="008C4002">
          <w:rPr>
            <w:rFonts w:cs="David" w:hint="eastAsia"/>
            <w:b/>
            <w:bCs/>
            <w:i/>
            <w:iCs/>
            <w:highlight w:val="yellow"/>
            <w:rtl/>
            <w:rPrChange w:id="1021" w:author="Shimon" w:date="2020-11-16T10:23:00Z">
              <w:rPr>
                <w:rFonts w:cs="David" w:hint="eastAsia"/>
                <w:b/>
                <w:bCs/>
                <w:i/>
                <w:iCs/>
                <w:rtl/>
              </w:rPr>
            </w:rPrChange>
          </w:rPr>
          <w:t>לאור</w:t>
        </w:r>
        <w:r w:rsidR="00145EC7" w:rsidRPr="008C4002">
          <w:rPr>
            <w:rFonts w:cs="David"/>
            <w:b/>
            <w:bCs/>
            <w:i/>
            <w:iCs/>
            <w:highlight w:val="yellow"/>
            <w:rtl/>
            <w:rPrChange w:id="1022" w:author="Shimon" w:date="2020-11-16T10:23:00Z">
              <w:rPr>
                <w:rFonts w:cs="David"/>
                <w:b/>
                <w:bCs/>
                <w:i/>
                <w:iCs/>
                <w:rtl/>
              </w:rPr>
            </w:rPrChange>
          </w:rPr>
          <w:t xml:space="preserve"> הכוונה המוצהרת </w:t>
        </w:r>
      </w:ins>
      <w:ins w:id="1023" w:author="Shimon" w:date="2020-11-15T21:54:00Z">
        <w:r w:rsidR="00145EC7" w:rsidRPr="008C4002">
          <w:rPr>
            <w:rFonts w:cs="David" w:hint="eastAsia"/>
            <w:b/>
            <w:bCs/>
            <w:i/>
            <w:iCs/>
            <w:highlight w:val="yellow"/>
            <w:rtl/>
            <w:rPrChange w:id="1024" w:author="Shimon" w:date="2020-11-16T10:23:00Z">
              <w:rPr>
                <w:rFonts w:cs="David" w:hint="eastAsia"/>
                <w:b/>
                <w:bCs/>
                <w:i/>
                <w:iCs/>
                <w:rtl/>
              </w:rPr>
            </w:rPrChange>
          </w:rPr>
          <w:t>ל</w:t>
        </w:r>
      </w:ins>
      <w:ins w:id="1025" w:author="Shimon" w:date="2020-11-15T21:52:00Z">
        <w:r w:rsidR="00145EC7" w:rsidRPr="008C4002">
          <w:rPr>
            <w:rFonts w:cs="David" w:hint="eastAsia"/>
            <w:b/>
            <w:bCs/>
            <w:i/>
            <w:iCs/>
            <w:highlight w:val="yellow"/>
            <w:rtl/>
            <w:rPrChange w:id="1026" w:author="Shimon" w:date="2020-11-16T10:23:00Z">
              <w:rPr>
                <w:rFonts w:cs="David" w:hint="eastAsia"/>
                <w:b/>
                <w:bCs/>
                <w:i/>
                <w:iCs/>
                <w:rtl/>
              </w:rPr>
            </w:rPrChange>
          </w:rPr>
          <w:t>היטיב</w:t>
        </w:r>
        <w:r w:rsidR="00145EC7" w:rsidRPr="008C4002">
          <w:rPr>
            <w:rFonts w:cs="David"/>
            <w:b/>
            <w:bCs/>
            <w:i/>
            <w:iCs/>
            <w:highlight w:val="yellow"/>
            <w:rtl/>
            <w:rPrChange w:id="1027" w:author="Shimon" w:date="2020-11-16T10:23:00Z">
              <w:rPr>
                <w:rFonts w:cs="David"/>
                <w:b/>
                <w:bCs/>
                <w:i/>
                <w:iCs/>
                <w:rtl/>
              </w:rPr>
            </w:rPrChange>
          </w:rPr>
          <w:t xml:space="preserve"> עם </w:t>
        </w:r>
        <w:r w:rsidR="00145EC7" w:rsidRPr="008C4002">
          <w:rPr>
            <w:rFonts w:cs="David" w:hint="eastAsia"/>
            <w:b/>
            <w:bCs/>
            <w:i/>
            <w:iCs/>
            <w:highlight w:val="yellow"/>
            <w:rtl/>
            <w:rPrChange w:id="1028" w:author="Shimon" w:date="2020-11-16T10:23:00Z">
              <w:rPr>
                <w:rFonts w:cs="David" w:hint="eastAsia"/>
                <w:b/>
                <w:bCs/>
                <w:i/>
                <w:iCs/>
                <w:rtl/>
              </w:rPr>
            </w:rPrChange>
          </w:rPr>
          <w:t>העובד</w:t>
        </w:r>
      </w:ins>
      <w:del w:id="1029" w:author="Shimon" w:date="2020-11-15T21:52:00Z">
        <w:r w:rsidRPr="008C4002" w:rsidDel="00145EC7">
          <w:rPr>
            <w:rFonts w:cs="David"/>
            <w:b/>
            <w:bCs/>
            <w:i/>
            <w:iCs/>
            <w:highlight w:val="yellow"/>
            <w:rtl/>
            <w:rPrChange w:id="1030" w:author="Shimon" w:date="2020-11-16T10:23:00Z">
              <w:rPr>
                <w:rFonts w:cs="David"/>
                <w:b/>
                <w:bCs/>
                <w:i/>
                <w:iCs/>
                <w:rtl/>
              </w:rPr>
            </w:rPrChange>
          </w:rPr>
          <w:delText>.</w:delText>
        </w:r>
      </w:del>
    </w:p>
    <w:p w:rsidR="00EE0351" w:rsidRPr="00D24B8A" w:rsidRDefault="006C1AAF">
      <w:pPr>
        <w:numPr>
          <w:ilvl w:val="0"/>
          <w:numId w:val="1"/>
        </w:numPr>
        <w:tabs>
          <w:tab w:val="clear" w:pos="630"/>
          <w:tab w:val="left" w:pos="620"/>
        </w:tabs>
        <w:spacing w:after="240" w:line="360" w:lineRule="auto"/>
        <w:ind w:left="620" w:hanging="540"/>
        <w:jc w:val="both"/>
        <w:rPr>
          <w:rFonts w:cs="David"/>
        </w:rPr>
        <w:pPrChange w:id="1031" w:author="Shimon" w:date="2020-11-16T10:26:00Z">
          <w:pPr>
            <w:numPr>
              <w:numId w:val="1"/>
            </w:numPr>
            <w:tabs>
              <w:tab w:val="left" w:pos="620"/>
            </w:tabs>
            <w:spacing w:after="240" w:line="360" w:lineRule="auto"/>
            <w:ind w:left="620" w:hanging="540"/>
            <w:jc w:val="both"/>
          </w:pPr>
        </w:pPrChange>
      </w:pPr>
      <w:r w:rsidRPr="00D24B8A">
        <w:rPr>
          <w:rFonts w:cs="David" w:hint="eastAsia"/>
          <w:u w:val="single"/>
          <w:rtl/>
        </w:rPr>
        <w:t>סעיף</w:t>
      </w:r>
      <w:r w:rsidRPr="00D24B8A">
        <w:rPr>
          <w:rFonts w:cs="David"/>
          <w:u w:val="single"/>
          <w:rtl/>
        </w:rPr>
        <w:t xml:space="preserve"> </w:t>
      </w:r>
      <w:r w:rsidR="00CD38F6" w:rsidRPr="00D24B8A">
        <w:rPr>
          <w:rFonts w:cs="David"/>
          <w:u w:val="single"/>
          <w:rtl/>
        </w:rPr>
        <w:t>12</w:t>
      </w:r>
      <w:del w:id="1032" w:author="Shimon" w:date="2020-11-15T21:52:00Z">
        <w:r w:rsidR="00CD38F6" w:rsidRPr="00D24B8A" w:rsidDel="00145EC7">
          <w:rPr>
            <w:rFonts w:cs="David"/>
            <w:u w:val="single"/>
            <w:rtl/>
          </w:rPr>
          <w:delText xml:space="preserve"> </w:delText>
        </w:r>
      </w:del>
      <w:ins w:id="1033" w:author="Shimon" w:date="2020-11-15T21:52:00Z">
        <w:r w:rsidR="00145EC7" w:rsidRPr="008C4002">
          <w:rPr>
            <w:rFonts w:cs="David" w:hint="eastAsia"/>
            <w:highlight w:val="yellow"/>
            <w:u w:val="single"/>
            <w:rtl/>
            <w:rPrChange w:id="1034" w:author="Shimon" w:date="2020-11-16T10:24:00Z">
              <w:rPr>
                <w:rFonts w:cs="David" w:hint="eastAsia"/>
                <w:u w:val="single"/>
                <w:rtl/>
              </w:rPr>
            </w:rPrChange>
          </w:rPr>
          <w:t>ה</w:t>
        </w:r>
        <w:r w:rsidR="00145EC7" w:rsidRPr="00D24B8A">
          <w:rPr>
            <w:rFonts w:cs="David"/>
            <w:u w:val="single"/>
            <w:rtl/>
          </w:rPr>
          <w:t xml:space="preserve"> </w:t>
        </w:r>
      </w:ins>
      <w:r w:rsidR="00CD38F6" w:rsidRPr="00D24B8A">
        <w:rPr>
          <w:rFonts w:cs="David" w:hint="eastAsia"/>
          <w:u w:val="single"/>
          <w:rtl/>
        </w:rPr>
        <w:t>לחוזה</w:t>
      </w:r>
      <w:r w:rsidR="00CD38F6" w:rsidRPr="00D24B8A">
        <w:rPr>
          <w:rFonts w:cs="David"/>
          <w:u w:val="single"/>
          <w:rtl/>
        </w:rPr>
        <w:t xml:space="preserve"> </w:t>
      </w:r>
      <w:r w:rsidR="00CD38F6" w:rsidRPr="00D24B8A">
        <w:rPr>
          <w:rFonts w:cs="David" w:hint="eastAsia"/>
          <w:u w:val="single"/>
          <w:rtl/>
        </w:rPr>
        <w:t>הבכירים</w:t>
      </w:r>
      <w:r w:rsidR="00EE0351" w:rsidRPr="00D24B8A">
        <w:rPr>
          <w:rFonts w:cs="David"/>
          <w:rtl/>
        </w:rPr>
        <w:t xml:space="preserve">, </w:t>
      </w:r>
      <w:r w:rsidR="00EE0351" w:rsidRPr="00D24B8A">
        <w:rPr>
          <w:rFonts w:cs="David" w:hint="eastAsia"/>
          <w:rtl/>
        </w:rPr>
        <w:t>הנפתח</w:t>
      </w:r>
      <w:r w:rsidR="00EE0351" w:rsidRPr="00D24B8A">
        <w:rPr>
          <w:rFonts w:cs="David"/>
          <w:rtl/>
        </w:rPr>
        <w:t xml:space="preserve"> </w:t>
      </w:r>
      <w:r w:rsidR="00EE0351" w:rsidRPr="00D24B8A">
        <w:rPr>
          <w:rFonts w:cs="David" w:hint="eastAsia"/>
          <w:rtl/>
        </w:rPr>
        <w:t>במלים</w:t>
      </w:r>
      <w:r w:rsidR="00EE0351" w:rsidRPr="00D24B8A">
        <w:rPr>
          <w:rFonts w:cs="David"/>
          <w:rtl/>
        </w:rPr>
        <w:t>: "</w:t>
      </w:r>
      <w:r w:rsidR="00EE0351" w:rsidRPr="00D24B8A">
        <w:rPr>
          <w:rFonts w:cs="David" w:hint="eastAsia"/>
          <w:b/>
          <w:bCs/>
          <w:i/>
          <w:iCs/>
          <w:rtl/>
        </w:rPr>
        <w:t>על</w:t>
      </w:r>
      <w:r w:rsidR="00EE0351" w:rsidRPr="00D24B8A">
        <w:rPr>
          <w:rFonts w:cs="David"/>
          <w:b/>
          <w:bCs/>
          <w:i/>
          <w:iCs/>
          <w:rtl/>
        </w:rPr>
        <w:t xml:space="preserve"> </w:t>
      </w:r>
      <w:r w:rsidR="00EE0351" w:rsidRPr="00D24B8A">
        <w:rPr>
          <w:rFonts w:cs="David" w:hint="eastAsia"/>
          <w:b/>
          <w:bCs/>
          <w:i/>
          <w:iCs/>
          <w:rtl/>
        </w:rPr>
        <w:t>אף</w:t>
      </w:r>
      <w:r w:rsidR="00EE0351" w:rsidRPr="00D24B8A">
        <w:rPr>
          <w:rFonts w:cs="David"/>
          <w:b/>
          <w:bCs/>
          <w:i/>
          <w:iCs/>
          <w:rtl/>
        </w:rPr>
        <w:t xml:space="preserve"> </w:t>
      </w:r>
      <w:r w:rsidR="00EE0351" w:rsidRPr="00D24B8A">
        <w:rPr>
          <w:rFonts w:cs="David" w:hint="eastAsia"/>
          <w:b/>
          <w:bCs/>
          <w:i/>
          <w:iCs/>
          <w:rtl/>
        </w:rPr>
        <w:t>האמור</w:t>
      </w:r>
      <w:r w:rsidR="00EE0351" w:rsidRPr="00D24B8A">
        <w:rPr>
          <w:rFonts w:cs="David"/>
          <w:b/>
          <w:bCs/>
          <w:i/>
          <w:iCs/>
          <w:rtl/>
        </w:rPr>
        <w:t xml:space="preserve"> </w:t>
      </w:r>
      <w:r w:rsidR="00EE0351" w:rsidRPr="00D24B8A">
        <w:rPr>
          <w:rFonts w:cs="David" w:hint="eastAsia"/>
          <w:b/>
          <w:bCs/>
          <w:i/>
          <w:iCs/>
          <w:rtl/>
        </w:rPr>
        <w:t>בסעיף</w:t>
      </w:r>
      <w:r w:rsidR="00EE0351" w:rsidRPr="00D24B8A">
        <w:rPr>
          <w:rFonts w:cs="David"/>
          <w:b/>
          <w:bCs/>
          <w:i/>
          <w:iCs/>
          <w:rtl/>
        </w:rPr>
        <w:t xml:space="preserve"> 11 </w:t>
      </w:r>
      <w:r w:rsidR="00EE0351" w:rsidRPr="00D24B8A">
        <w:rPr>
          <w:rFonts w:cs="David" w:hint="eastAsia"/>
          <w:b/>
          <w:bCs/>
          <w:i/>
          <w:iCs/>
          <w:rtl/>
        </w:rPr>
        <w:t>לעיל</w:t>
      </w:r>
      <w:r w:rsidR="00EE0351" w:rsidRPr="00D24B8A">
        <w:rPr>
          <w:rFonts w:cs="David"/>
          <w:b/>
          <w:bCs/>
          <w:i/>
          <w:iCs/>
          <w:rtl/>
        </w:rPr>
        <w:t>..</w:t>
      </w:r>
      <w:r w:rsidR="00EE0351" w:rsidRPr="00D24B8A">
        <w:rPr>
          <w:rFonts w:cs="David"/>
          <w:i/>
          <w:iCs/>
          <w:rtl/>
        </w:rPr>
        <w:t>.",</w:t>
      </w:r>
      <w:r w:rsidR="00CD38F6" w:rsidRPr="00D24B8A">
        <w:rPr>
          <w:rFonts w:cs="David"/>
          <w:rtl/>
        </w:rPr>
        <w:t xml:space="preserve"> </w:t>
      </w:r>
      <w:ins w:id="1035" w:author="Shimon" w:date="2020-11-15T21:21:00Z">
        <w:r w:rsidR="0032680C" w:rsidRPr="008C4002">
          <w:rPr>
            <w:rFonts w:cs="David" w:hint="eastAsia"/>
            <w:highlight w:val="yellow"/>
            <w:rtl/>
            <w:rPrChange w:id="1036" w:author="Shimon" w:date="2020-11-16T10:23:00Z">
              <w:rPr>
                <w:rFonts w:cs="David" w:hint="eastAsia"/>
                <w:rtl/>
              </w:rPr>
            </w:rPrChange>
          </w:rPr>
          <w:t>חוזר</w:t>
        </w:r>
        <w:r w:rsidR="0032680C" w:rsidRPr="008C4002">
          <w:rPr>
            <w:rFonts w:cs="David"/>
            <w:highlight w:val="yellow"/>
            <w:rtl/>
            <w:rPrChange w:id="1037" w:author="Shimon" w:date="2020-11-16T10:23:00Z">
              <w:rPr>
                <w:rFonts w:cs="David"/>
                <w:rtl/>
              </w:rPr>
            </w:rPrChange>
          </w:rPr>
          <w:t xml:space="preserve"> </w:t>
        </w:r>
      </w:ins>
      <w:ins w:id="1038" w:author="Shimon" w:date="2020-11-15T22:52:00Z">
        <w:r w:rsidR="000A3B87" w:rsidRPr="008C4002">
          <w:rPr>
            <w:rFonts w:cs="David" w:hint="eastAsia"/>
            <w:highlight w:val="yellow"/>
            <w:rtl/>
            <w:rPrChange w:id="1039" w:author="Shimon" w:date="2020-11-16T10:23:00Z">
              <w:rPr>
                <w:rFonts w:cs="David" w:hint="eastAsia"/>
                <w:rtl/>
              </w:rPr>
            </w:rPrChange>
          </w:rPr>
          <w:t>ו</w:t>
        </w:r>
      </w:ins>
      <w:ins w:id="1040" w:author="Shimon" w:date="2020-11-15T22:53:00Z">
        <w:r w:rsidR="000A3B87" w:rsidRPr="008C4002">
          <w:rPr>
            <w:rFonts w:cs="David" w:hint="eastAsia"/>
            <w:highlight w:val="yellow"/>
            <w:rtl/>
            <w:rPrChange w:id="1041" w:author="Shimon" w:date="2020-11-16T10:23:00Z">
              <w:rPr>
                <w:rFonts w:cs="David" w:hint="eastAsia"/>
                <w:rtl/>
              </w:rPr>
            </w:rPrChange>
          </w:rPr>
          <w:t>מבהיר</w:t>
        </w:r>
        <w:r w:rsidR="000A3B87" w:rsidRPr="008C4002">
          <w:rPr>
            <w:rFonts w:cs="David"/>
            <w:highlight w:val="yellow"/>
            <w:rtl/>
            <w:rPrChange w:id="1042" w:author="Shimon" w:date="2020-11-16T10:23:00Z">
              <w:rPr>
                <w:rFonts w:cs="David"/>
                <w:rtl/>
              </w:rPr>
            </w:rPrChange>
          </w:rPr>
          <w:t xml:space="preserve"> כי </w:t>
        </w:r>
      </w:ins>
      <w:ins w:id="1043" w:author="Shimon" w:date="2020-11-15T22:15:00Z">
        <w:r w:rsidR="0078574C" w:rsidRPr="008C4002">
          <w:rPr>
            <w:rFonts w:cs="David" w:hint="eastAsia"/>
            <w:highlight w:val="yellow"/>
            <w:rtl/>
            <w:rPrChange w:id="1044" w:author="Shimon" w:date="2020-11-16T10:23:00Z">
              <w:rPr>
                <w:rFonts w:cs="David" w:hint="eastAsia"/>
                <w:rtl/>
              </w:rPr>
            </w:rPrChange>
          </w:rPr>
          <w:t>זכו</w:t>
        </w:r>
      </w:ins>
      <w:ins w:id="1045" w:author="Shimon" w:date="2020-11-15T22:16:00Z">
        <w:r w:rsidR="0078574C" w:rsidRPr="008C4002">
          <w:rPr>
            <w:rFonts w:cs="David" w:hint="eastAsia"/>
            <w:highlight w:val="yellow"/>
            <w:rtl/>
            <w:rPrChange w:id="1046" w:author="Shimon" w:date="2020-11-16T10:23:00Z">
              <w:rPr>
                <w:rFonts w:cs="David" w:hint="eastAsia"/>
                <w:rtl/>
              </w:rPr>
            </w:rPrChange>
          </w:rPr>
          <w:t>יות</w:t>
        </w:r>
      </w:ins>
      <w:ins w:id="1047" w:author="Shimon" w:date="2020-11-15T22:32:00Z">
        <w:r w:rsidR="00F63F0B" w:rsidRPr="008C4002">
          <w:rPr>
            <w:rFonts w:cs="David"/>
            <w:highlight w:val="yellow"/>
            <w:rtl/>
            <w:rPrChange w:id="1048" w:author="Shimon" w:date="2020-11-16T10:23:00Z">
              <w:rPr>
                <w:rFonts w:cs="David"/>
                <w:rtl/>
              </w:rPr>
            </w:rPrChange>
          </w:rPr>
          <w:t xml:space="preserve"> </w:t>
        </w:r>
      </w:ins>
      <w:ins w:id="1049" w:author="Shimon" w:date="2020-11-15T22:33:00Z">
        <w:r w:rsidR="00F63F0B" w:rsidRPr="008C4002">
          <w:rPr>
            <w:rFonts w:cs="David" w:hint="eastAsia"/>
            <w:highlight w:val="yellow"/>
            <w:rtl/>
            <w:rPrChange w:id="1050" w:author="Shimon" w:date="2020-11-16T10:23:00Z">
              <w:rPr>
                <w:rFonts w:cs="David" w:hint="eastAsia"/>
                <w:rtl/>
              </w:rPr>
            </w:rPrChange>
          </w:rPr>
          <w:t>ב</w:t>
        </w:r>
      </w:ins>
      <w:ins w:id="1051" w:author="Shimon" w:date="2020-11-15T22:32:00Z">
        <w:r w:rsidR="00F63F0B" w:rsidRPr="008C4002">
          <w:rPr>
            <w:rFonts w:cs="David" w:hint="eastAsia"/>
            <w:highlight w:val="yellow"/>
            <w:rtl/>
            <w:rPrChange w:id="1052" w:author="Shimon" w:date="2020-11-16T10:23:00Z">
              <w:rPr>
                <w:rFonts w:cs="David" w:hint="eastAsia"/>
                <w:rtl/>
              </w:rPr>
            </w:rPrChange>
          </w:rPr>
          <w:t>חוק</w:t>
        </w:r>
        <w:r w:rsidR="00F63F0B" w:rsidRPr="008C4002">
          <w:rPr>
            <w:rFonts w:cs="David"/>
            <w:highlight w:val="yellow"/>
            <w:rtl/>
            <w:rPrChange w:id="1053" w:author="Shimon" w:date="2020-11-16T10:23:00Z">
              <w:rPr>
                <w:rFonts w:cs="David"/>
                <w:rtl/>
              </w:rPr>
            </w:rPrChange>
          </w:rPr>
          <w:t xml:space="preserve"> </w:t>
        </w:r>
        <w:r w:rsidR="00F63F0B" w:rsidRPr="008C4002">
          <w:rPr>
            <w:rFonts w:cs="David" w:hint="eastAsia"/>
            <w:highlight w:val="yellow"/>
            <w:rtl/>
            <w:rPrChange w:id="1054" w:author="Shimon" w:date="2020-11-16T10:23:00Z">
              <w:rPr>
                <w:rFonts w:cs="David" w:hint="eastAsia"/>
                <w:rtl/>
              </w:rPr>
            </w:rPrChange>
          </w:rPr>
          <w:t>הגי</w:t>
        </w:r>
      </w:ins>
      <w:ins w:id="1055" w:author="Shimon" w:date="2020-11-15T22:33:00Z">
        <w:r w:rsidR="00F63F0B" w:rsidRPr="008C4002">
          <w:rPr>
            <w:rFonts w:cs="David" w:hint="eastAsia"/>
            <w:highlight w:val="yellow"/>
            <w:rtl/>
            <w:rPrChange w:id="1056" w:author="Shimon" w:date="2020-11-16T10:23:00Z">
              <w:rPr>
                <w:rFonts w:cs="David" w:hint="eastAsia"/>
                <w:rtl/>
              </w:rPr>
            </w:rPrChange>
          </w:rPr>
          <w:t>מ</w:t>
        </w:r>
      </w:ins>
      <w:ins w:id="1057" w:author="Shimon" w:date="2020-11-15T22:32:00Z">
        <w:r w:rsidR="00F63F0B" w:rsidRPr="008C4002">
          <w:rPr>
            <w:rFonts w:cs="David" w:hint="eastAsia"/>
            <w:highlight w:val="yellow"/>
            <w:rtl/>
            <w:rPrChange w:id="1058" w:author="Shimon" w:date="2020-11-16T10:23:00Z">
              <w:rPr>
                <w:rFonts w:cs="David" w:hint="eastAsia"/>
                <w:rtl/>
              </w:rPr>
            </w:rPrChange>
          </w:rPr>
          <w:t>לאות</w:t>
        </w:r>
        <w:r w:rsidR="00F63F0B" w:rsidRPr="008C4002">
          <w:rPr>
            <w:rFonts w:cs="David"/>
            <w:highlight w:val="yellow"/>
            <w:rtl/>
            <w:rPrChange w:id="1059" w:author="Shimon" w:date="2020-11-16T10:23:00Z">
              <w:rPr>
                <w:rFonts w:cs="David"/>
                <w:rtl/>
              </w:rPr>
            </w:rPrChange>
          </w:rPr>
          <w:t xml:space="preserve"> </w:t>
        </w:r>
      </w:ins>
      <w:ins w:id="1060" w:author="Shimon" w:date="2020-11-16T10:26:00Z">
        <w:r w:rsidR="008C4002" w:rsidRPr="00707023">
          <w:rPr>
            <w:rFonts w:cs="David" w:hint="cs"/>
            <w:highlight w:val="yellow"/>
            <w:rtl/>
          </w:rPr>
          <w:t>המיטיבות עם העובד</w:t>
        </w:r>
        <w:r w:rsidR="008C4002" w:rsidRPr="008C4002">
          <w:rPr>
            <w:rFonts w:cs="David"/>
            <w:highlight w:val="yellow"/>
            <w:rtl/>
          </w:rPr>
          <w:t xml:space="preserve"> </w:t>
        </w:r>
      </w:ins>
      <w:ins w:id="1061" w:author="Shimon" w:date="2020-11-15T22:53:00Z">
        <w:r w:rsidR="000A3B87" w:rsidRPr="008C4002">
          <w:rPr>
            <w:rFonts w:cs="David"/>
            <w:highlight w:val="yellow"/>
            <w:rtl/>
            <w:rPrChange w:id="1062" w:author="Shimon" w:date="2020-11-16T10:23:00Z">
              <w:rPr>
                <w:rFonts w:cs="David"/>
                <w:rtl/>
              </w:rPr>
            </w:rPrChange>
          </w:rPr>
          <w:t>–</w:t>
        </w:r>
        <w:r w:rsidR="000A3B87" w:rsidRPr="008C4002">
          <w:rPr>
            <w:rFonts w:cs="David" w:hint="eastAsia"/>
            <w:highlight w:val="yellow"/>
            <w:rtl/>
            <w:rPrChange w:id="1063" w:author="Shimon" w:date="2020-11-16T10:23:00Z">
              <w:rPr>
                <w:rFonts w:cs="David" w:hint="eastAsia"/>
                <w:rtl/>
              </w:rPr>
            </w:rPrChange>
          </w:rPr>
          <w:t>להבדיל</w:t>
        </w:r>
        <w:r w:rsidR="000A3B87" w:rsidRPr="008C4002">
          <w:rPr>
            <w:rFonts w:cs="David"/>
            <w:highlight w:val="yellow"/>
            <w:rtl/>
            <w:rPrChange w:id="1064" w:author="Shimon" w:date="2020-11-16T10:23:00Z">
              <w:rPr>
                <w:rFonts w:cs="David"/>
                <w:rtl/>
              </w:rPr>
            </w:rPrChange>
          </w:rPr>
          <w:t xml:space="preserve"> </w:t>
        </w:r>
        <w:r w:rsidR="000A3B87" w:rsidRPr="008C4002">
          <w:rPr>
            <w:rFonts w:cs="David" w:hint="eastAsia"/>
            <w:highlight w:val="yellow"/>
            <w:rtl/>
            <w:rPrChange w:id="1065" w:author="Shimon" w:date="2020-11-16T10:23:00Z">
              <w:rPr>
                <w:rFonts w:cs="David" w:hint="eastAsia"/>
                <w:rtl/>
              </w:rPr>
            </w:rPrChange>
          </w:rPr>
          <w:t>מחובות</w:t>
        </w:r>
        <w:r w:rsidR="000A3B87" w:rsidRPr="008C4002">
          <w:rPr>
            <w:rFonts w:cs="David"/>
            <w:highlight w:val="yellow"/>
            <w:rtl/>
            <w:rPrChange w:id="1066" w:author="Shimon" w:date="2020-11-16T10:23:00Z">
              <w:rPr>
                <w:rFonts w:cs="David"/>
                <w:rtl/>
              </w:rPr>
            </w:rPrChange>
          </w:rPr>
          <w:t>-</w:t>
        </w:r>
        <w:r w:rsidR="000A3B87" w:rsidRPr="00D24B8A">
          <w:rPr>
            <w:rFonts w:cs="David"/>
            <w:rtl/>
          </w:rPr>
          <w:t xml:space="preserve"> </w:t>
        </w:r>
      </w:ins>
      <w:ins w:id="1067" w:author="Shimon" w:date="2020-11-16T12:27:00Z">
        <w:r w:rsidR="00696681" w:rsidRPr="00696681">
          <w:rPr>
            <w:rFonts w:cs="David" w:hint="eastAsia"/>
            <w:highlight w:val="yellow"/>
            <w:rtl/>
            <w:rPrChange w:id="1068" w:author="Shimon" w:date="2020-11-16T12:28:00Z">
              <w:rPr>
                <w:rFonts w:cs="David" w:hint="eastAsia"/>
                <w:rtl/>
              </w:rPr>
            </w:rPrChange>
          </w:rPr>
          <w:t>כבדוגמאות</w:t>
        </w:r>
        <w:r w:rsidR="00696681" w:rsidRPr="00696681">
          <w:rPr>
            <w:rFonts w:cs="David"/>
            <w:highlight w:val="yellow"/>
            <w:rtl/>
            <w:rPrChange w:id="1069" w:author="Shimon" w:date="2020-11-16T12:28:00Z">
              <w:rPr>
                <w:rFonts w:cs="David"/>
                <w:rtl/>
              </w:rPr>
            </w:rPrChange>
          </w:rPr>
          <w:t xml:space="preserve"> </w:t>
        </w:r>
        <w:r w:rsidR="00696681" w:rsidRPr="00696681">
          <w:rPr>
            <w:rFonts w:cs="David" w:hint="eastAsia"/>
            <w:highlight w:val="yellow"/>
            <w:rtl/>
            <w:rPrChange w:id="1070" w:author="Shimon" w:date="2020-11-16T12:28:00Z">
              <w:rPr>
                <w:rFonts w:cs="David" w:hint="eastAsia"/>
                <w:rtl/>
              </w:rPr>
            </w:rPrChange>
          </w:rPr>
          <w:t>המפורטות</w:t>
        </w:r>
        <w:r w:rsidR="00696681" w:rsidRPr="00696681">
          <w:rPr>
            <w:rFonts w:cs="David"/>
            <w:highlight w:val="yellow"/>
            <w:rtl/>
            <w:rPrChange w:id="1071" w:author="Shimon" w:date="2020-11-16T12:28:00Z">
              <w:rPr>
                <w:rFonts w:cs="David"/>
                <w:rtl/>
              </w:rPr>
            </w:rPrChange>
          </w:rPr>
          <w:t xml:space="preserve"> </w:t>
        </w:r>
        <w:r w:rsidR="00696681" w:rsidRPr="00696681">
          <w:rPr>
            <w:rFonts w:cs="David" w:hint="eastAsia"/>
            <w:highlight w:val="yellow"/>
            <w:rtl/>
            <w:rPrChange w:id="1072" w:author="Shimon" w:date="2020-11-16T12:28:00Z">
              <w:rPr>
                <w:rFonts w:cs="David" w:hint="eastAsia"/>
                <w:rtl/>
              </w:rPr>
            </w:rPrChange>
          </w:rPr>
          <w:t>בסעיף</w:t>
        </w:r>
        <w:r w:rsidR="00696681" w:rsidRPr="00696681">
          <w:rPr>
            <w:rFonts w:cs="David"/>
            <w:highlight w:val="yellow"/>
            <w:rtl/>
            <w:rPrChange w:id="1073" w:author="Shimon" w:date="2020-11-16T12:28:00Z">
              <w:rPr>
                <w:rFonts w:cs="David"/>
                <w:rtl/>
              </w:rPr>
            </w:rPrChange>
          </w:rPr>
          <w:t xml:space="preserve"> 12</w:t>
        </w:r>
        <w:r w:rsidR="00696681">
          <w:rPr>
            <w:rFonts w:cs="David" w:hint="cs"/>
            <w:rtl/>
          </w:rPr>
          <w:t>ה</w:t>
        </w:r>
      </w:ins>
      <w:del w:id="1074" w:author="Shimon" w:date="2020-11-15T21:21:00Z">
        <w:r w:rsidR="00CD38F6" w:rsidRPr="00D24B8A" w:rsidDel="0032680C">
          <w:rPr>
            <w:rFonts w:cs="David" w:hint="eastAsia"/>
            <w:rtl/>
          </w:rPr>
          <w:delText>קובע</w:delText>
        </w:r>
        <w:r w:rsidR="00CD38F6" w:rsidRPr="00D24B8A" w:rsidDel="0032680C">
          <w:rPr>
            <w:rFonts w:cs="David"/>
            <w:rtl/>
          </w:rPr>
          <w:delText xml:space="preserve"> </w:delText>
        </w:r>
        <w:r w:rsidR="00CD38F6" w:rsidRPr="00D24B8A" w:rsidDel="0032680C">
          <w:rPr>
            <w:rFonts w:cs="David" w:hint="eastAsia"/>
            <w:rtl/>
          </w:rPr>
          <w:delText>מה</w:delText>
        </w:r>
      </w:del>
      <w:del w:id="1075" w:author="Shimon" w:date="2020-11-15T21:54:00Z">
        <w:r w:rsidR="00CD38F6" w:rsidRPr="00D24B8A" w:rsidDel="00145EC7">
          <w:rPr>
            <w:rFonts w:cs="David"/>
            <w:rtl/>
          </w:rPr>
          <w:delText xml:space="preserve"> </w:delText>
        </w:r>
      </w:del>
      <w:del w:id="1076" w:author="Shimon" w:date="2020-11-15T21:21:00Z">
        <w:r w:rsidR="00CD38F6" w:rsidRPr="00D24B8A" w:rsidDel="00AA7A23">
          <w:rPr>
            <w:rFonts w:cs="David" w:hint="eastAsia"/>
            <w:rtl/>
          </w:rPr>
          <w:delText>ה</w:delText>
        </w:r>
      </w:del>
      <w:del w:id="1077" w:author="Shimon" w:date="2020-11-15T22:16:00Z">
        <w:r w:rsidR="00CD38F6" w:rsidRPr="00D24B8A" w:rsidDel="009C6442">
          <w:rPr>
            <w:rFonts w:cs="David" w:hint="eastAsia"/>
            <w:rtl/>
          </w:rPr>
          <w:delText>הוראות</w:delText>
        </w:r>
      </w:del>
      <w:del w:id="1078" w:author="Shimon" w:date="2020-11-15T21:22:00Z">
        <w:r w:rsidR="00CD38F6" w:rsidRPr="00D24B8A" w:rsidDel="00AA7A23">
          <w:rPr>
            <w:rFonts w:cs="David"/>
            <w:rtl/>
          </w:rPr>
          <w:delText xml:space="preserve"> הרלבנטיות </w:delText>
        </w:r>
      </w:del>
      <w:del w:id="1079" w:author="Shimon" w:date="2020-11-15T22:16:00Z">
        <w:r w:rsidR="00CD38F6" w:rsidRPr="00D24B8A" w:rsidDel="009C6442">
          <w:rPr>
            <w:rFonts w:cs="David" w:hint="eastAsia"/>
            <w:rtl/>
          </w:rPr>
          <w:delText>מחוק</w:delText>
        </w:r>
        <w:r w:rsidR="00CD38F6" w:rsidRPr="00D24B8A" w:rsidDel="009C6442">
          <w:rPr>
            <w:rFonts w:cs="David"/>
            <w:rtl/>
          </w:rPr>
          <w:delText xml:space="preserve"> </w:delText>
        </w:r>
        <w:r w:rsidR="00CD38F6" w:rsidRPr="00D24B8A" w:rsidDel="009C6442">
          <w:rPr>
            <w:rFonts w:cs="David" w:hint="eastAsia"/>
            <w:rtl/>
          </w:rPr>
          <w:delText>הגימלאות</w:delText>
        </w:r>
      </w:del>
      <w:del w:id="1080" w:author="Shimon" w:date="2020-11-15T22:09:00Z">
        <w:r w:rsidR="00CD38F6" w:rsidRPr="00D24B8A" w:rsidDel="0078574C">
          <w:rPr>
            <w:rFonts w:cs="David"/>
            <w:rtl/>
          </w:rPr>
          <w:delText xml:space="preserve"> </w:delText>
        </w:r>
      </w:del>
      <w:ins w:id="1081" w:author="Shimon" w:date="2020-11-15T22:53:00Z">
        <w:r w:rsidR="000A3B87" w:rsidRPr="008C4002">
          <w:rPr>
            <w:rFonts w:cs="David"/>
            <w:highlight w:val="yellow"/>
            <w:rtl/>
            <w:rPrChange w:id="1082" w:author="Shimon" w:date="2020-11-16T10:24:00Z">
              <w:rPr>
                <w:rFonts w:cs="David"/>
                <w:rtl/>
              </w:rPr>
            </w:rPrChange>
          </w:rPr>
          <w:t>,</w:t>
        </w:r>
        <w:r w:rsidR="000A3B87" w:rsidRPr="00D24B8A">
          <w:rPr>
            <w:rFonts w:cs="David"/>
            <w:rtl/>
          </w:rPr>
          <w:t xml:space="preserve"> </w:t>
        </w:r>
      </w:ins>
      <w:del w:id="1083" w:author="Shimon" w:date="2020-11-15T22:53:00Z">
        <w:r w:rsidR="00CD38F6" w:rsidRPr="00D24B8A" w:rsidDel="000A3B87">
          <w:rPr>
            <w:rFonts w:cs="David" w:hint="eastAsia"/>
            <w:rtl/>
          </w:rPr>
          <w:delText>ש</w:delText>
        </w:r>
      </w:del>
      <w:ins w:id="1084" w:author="Shimon" w:date="2020-11-15T21:22:00Z">
        <w:r w:rsidR="00AA7A23" w:rsidRPr="008C4002">
          <w:rPr>
            <w:rFonts w:cs="David" w:hint="eastAsia"/>
            <w:highlight w:val="yellow"/>
            <w:rtl/>
            <w:rPrChange w:id="1085" w:author="Shimon" w:date="2020-11-16T10:23:00Z">
              <w:rPr>
                <w:rFonts w:cs="David" w:hint="eastAsia"/>
                <w:rtl/>
              </w:rPr>
            </w:rPrChange>
          </w:rPr>
          <w:t>כן</w:t>
        </w:r>
        <w:r w:rsidR="00AA7A23" w:rsidRPr="00D24B8A">
          <w:rPr>
            <w:rFonts w:cs="David"/>
            <w:rtl/>
          </w:rPr>
          <w:t xml:space="preserve"> </w:t>
        </w:r>
      </w:ins>
      <w:r w:rsidR="00CD38F6" w:rsidRPr="00D24B8A">
        <w:rPr>
          <w:rFonts w:cs="David" w:hint="eastAsia"/>
          <w:rtl/>
        </w:rPr>
        <w:t>יחולו</w:t>
      </w:r>
      <w:r w:rsidR="00CD38F6" w:rsidRPr="00D24B8A">
        <w:rPr>
          <w:rFonts w:cs="David"/>
          <w:rtl/>
        </w:rPr>
        <w:t xml:space="preserve"> על תקופת העסקתו של המערער בחוזה בכירים. </w:t>
      </w:r>
    </w:p>
    <w:p w:rsidR="009C6442" w:rsidRDefault="009C6442">
      <w:pPr>
        <w:spacing w:after="240" w:line="360" w:lineRule="auto"/>
        <w:ind w:left="620"/>
        <w:jc w:val="both"/>
        <w:rPr>
          <w:ins w:id="1086" w:author="Shimon" w:date="2020-11-15T22:24:00Z"/>
          <w:rFonts w:cs="David"/>
          <w:color w:val="FF0000"/>
          <w:rtl/>
        </w:rPr>
        <w:pPrChange w:id="1087" w:author="Shimon" w:date="2020-11-16T10:27:00Z">
          <w:pPr>
            <w:spacing w:after="240" w:line="360" w:lineRule="auto"/>
            <w:ind w:left="620"/>
            <w:jc w:val="both"/>
          </w:pPr>
        </w:pPrChange>
      </w:pPr>
      <w:ins w:id="1088" w:author="Shimon" w:date="2020-11-15T22:24:00Z">
        <w:r w:rsidRPr="008C4002">
          <w:rPr>
            <w:rFonts w:cs="David" w:hint="eastAsia"/>
            <w:b/>
            <w:bCs/>
            <w:highlight w:val="yellow"/>
            <w:rtl/>
            <w:rPrChange w:id="1089" w:author="Shimon" w:date="2020-11-16T10:27:00Z">
              <w:rPr>
                <w:rFonts w:cs="David" w:hint="eastAsia"/>
                <w:b/>
                <w:bCs/>
                <w:rtl/>
              </w:rPr>
            </w:rPrChange>
          </w:rPr>
          <w:t>לפיכך</w:t>
        </w:r>
        <w:r w:rsidRPr="008C4002">
          <w:rPr>
            <w:rFonts w:cs="David"/>
            <w:b/>
            <w:bCs/>
            <w:highlight w:val="yellow"/>
            <w:rtl/>
            <w:rPrChange w:id="1090" w:author="Shimon" w:date="2020-11-16T10:27:00Z">
              <w:rPr>
                <w:rFonts w:cs="David"/>
                <w:b/>
                <w:bCs/>
                <w:rtl/>
              </w:rPr>
            </w:rPrChange>
          </w:rPr>
          <w:t xml:space="preserve">, </w:t>
        </w:r>
        <w:r w:rsidRPr="008C4002">
          <w:rPr>
            <w:rFonts w:cs="David" w:hint="eastAsia"/>
            <w:b/>
            <w:bCs/>
            <w:highlight w:val="yellow"/>
            <w:rtl/>
            <w:rPrChange w:id="1091" w:author="Shimon" w:date="2020-11-16T10:27:00Z">
              <w:rPr>
                <w:rFonts w:cs="David" w:hint="eastAsia"/>
                <w:b/>
                <w:bCs/>
                <w:rtl/>
              </w:rPr>
            </w:rPrChange>
          </w:rPr>
          <w:t>הורא</w:t>
        </w:r>
      </w:ins>
      <w:ins w:id="1092" w:author="Shimon" w:date="2020-11-15T22:54:00Z">
        <w:r w:rsidR="000A3B87" w:rsidRPr="008C4002">
          <w:rPr>
            <w:rFonts w:cs="David" w:hint="eastAsia"/>
            <w:b/>
            <w:bCs/>
            <w:highlight w:val="yellow"/>
            <w:rtl/>
            <w:rPrChange w:id="1093" w:author="Shimon" w:date="2020-11-16T10:27:00Z">
              <w:rPr>
                <w:rFonts w:cs="David" w:hint="eastAsia"/>
                <w:b/>
                <w:bCs/>
                <w:rtl/>
              </w:rPr>
            </w:rPrChange>
          </w:rPr>
          <w:t>ה</w:t>
        </w:r>
      </w:ins>
      <w:ins w:id="1094" w:author="Shimon" w:date="2020-11-15T22:24:00Z">
        <w:r w:rsidRPr="008C4002">
          <w:rPr>
            <w:rFonts w:cs="David"/>
            <w:b/>
            <w:bCs/>
            <w:highlight w:val="yellow"/>
            <w:rtl/>
            <w:rPrChange w:id="1095" w:author="Shimon" w:date="2020-11-16T10:27:00Z">
              <w:rPr>
                <w:rFonts w:cs="David"/>
                <w:b/>
                <w:bCs/>
                <w:rtl/>
              </w:rPr>
            </w:rPrChange>
          </w:rPr>
          <w:t xml:space="preserve"> </w:t>
        </w:r>
      </w:ins>
      <w:ins w:id="1096" w:author="Shimon" w:date="2020-11-15T22:54:00Z">
        <w:r w:rsidR="000A3B87" w:rsidRPr="008C4002">
          <w:rPr>
            <w:rFonts w:cs="David" w:hint="eastAsia"/>
            <w:b/>
            <w:bCs/>
            <w:highlight w:val="yellow"/>
            <w:rtl/>
            <w:rPrChange w:id="1097" w:author="Shimon" w:date="2020-11-16T10:27:00Z">
              <w:rPr>
                <w:rFonts w:cs="David" w:hint="eastAsia"/>
                <w:b/>
                <w:bCs/>
                <w:rtl/>
              </w:rPr>
            </w:rPrChange>
          </w:rPr>
          <w:t>ב</w:t>
        </w:r>
      </w:ins>
      <w:ins w:id="1098" w:author="Shimon" w:date="2020-11-15T22:24:00Z">
        <w:r w:rsidRPr="008C4002">
          <w:rPr>
            <w:rFonts w:cs="David" w:hint="eastAsia"/>
            <w:b/>
            <w:bCs/>
            <w:highlight w:val="yellow"/>
            <w:rtl/>
            <w:rPrChange w:id="1099" w:author="Shimon" w:date="2020-11-16T10:27:00Z">
              <w:rPr>
                <w:rFonts w:cs="David" w:hint="eastAsia"/>
                <w:b/>
                <w:bCs/>
                <w:rtl/>
              </w:rPr>
            </w:rPrChange>
          </w:rPr>
          <w:t>חוק</w:t>
        </w:r>
        <w:r w:rsidRPr="008C4002">
          <w:rPr>
            <w:rFonts w:cs="David"/>
            <w:b/>
            <w:bCs/>
            <w:highlight w:val="yellow"/>
            <w:rtl/>
            <w:rPrChange w:id="1100" w:author="Shimon" w:date="2020-11-16T10:27:00Z">
              <w:rPr>
                <w:rFonts w:cs="David"/>
                <w:b/>
                <w:bCs/>
                <w:rtl/>
              </w:rPr>
            </w:rPrChange>
          </w:rPr>
          <w:t xml:space="preserve"> </w:t>
        </w:r>
      </w:ins>
      <w:ins w:id="1101" w:author="Shimon" w:date="2020-11-15T22:54:00Z">
        <w:r w:rsidR="000A3B87" w:rsidRPr="008C4002">
          <w:rPr>
            <w:rFonts w:cs="David" w:hint="eastAsia"/>
            <w:b/>
            <w:bCs/>
            <w:highlight w:val="yellow"/>
            <w:rtl/>
            <w:rPrChange w:id="1102" w:author="Shimon" w:date="2020-11-16T10:27:00Z">
              <w:rPr>
                <w:rFonts w:cs="David" w:hint="eastAsia"/>
                <w:b/>
                <w:bCs/>
                <w:rtl/>
              </w:rPr>
            </w:rPrChange>
          </w:rPr>
          <w:t>ה</w:t>
        </w:r>
      </w:ins>
      <w:ins w:id="1103" w:author="Shimon" w:date="2020-11-15T22:24:00Z">
        <w:r w:rsidRPr="008C4002">
          <w:rPr>
            <w:rFonts w:cs="David" w:hint="eastAsia"/>
            <w:b/>
            <w:bCs/>
            <w:highlight w:val="yellow"/>
            <w:rtl/>
            <w:rPrChange w:id="1104" w:author="Shimon" w:date="2020-11-16T10:27:00Z">
              <w:rPr>
                <w:rFonts w:cs="David" w:hint="eastAsia"/>
                <w:b/>
                <w:bCs/>
                <w:rtl/>
              </w:rPr>
            </w:rPrChange>
          </w:rPr>
          <w:t>גימלאות</w:t>
        </w:r>
        <w:r w:rsidRPr="008C4002">
          <w:rPr>
            <w:rFonts w:cs="David"/>
            <w:b/>
            <w:bCs/>
            <w:highlight w:val="yellow"/>
            <w:rtl/>
            <w:rPrChange w:id="1105" w:author="Shimon" w:date="2020-11-16T10:27:00Z">
              <w:rPr>
                <w:rFonts w:cs="David"/>
                <w:b/>
                <w:bCs/>
                <w:rtl/>
              </w:rPr>
            </w:rPrChange>
          </w:rPr>
          <w:t xml:space="preserve">, שלא הוחרגה במפורש בחוזה </w:t>
        </w:r>
      </w:ins>
      <w:ins w:id="1106" w:author="Shimon" w:date="2020-11-15T22:36:00Z">
        <w:r w:rsidR="00F63F0B" w:rsidRPr="008C4002">
          <w:rPr>
            <w:rFonts w:cs="David" w:hint="eastAsia"/>
            <w:b/>
            <w:bCs/>
            <w:highlight w:val="yellow"/>
            <w:rtl/>
            <w:rPrChange w:id="1107" w:author="Shimon" w:date="2020-11-16T10:27:00Z">
              <w:rPr>
                <w:rFonts w:cs="David" w:hint="eastAsia"/>
                <w:b/>
                <w:bCs/>
                <w:u w:val="single"/>
                <w:rtl/>
              </w:rPr>
            </w:rPrChange>
          </w:rPr>
          <w:t>וש</w:t>
        </w:r>
      </w:ins>
      <w:ins w:id="1108" w:author="Shimon" w:date="2020-11-15T22:24:00Z">
        <w:r w:rsidRPr="008C4002">
          <w:rPr>
            <w:rFonts w:cs="David" w:hint="eastAsia"/>
            <w:b/>
            <w:bCs/>
            <w:highlight w:val="yellow"/>
            <w:rtl/>
            <w:rPrChange w:id="1109" w:author="Shimon" w:date="2020-11-16T10:27:00Z">
              <w:rPr>
                <w:rFonts w:cs="David" w:hint="eastAsia"/>
                <w:b/>
                <w:bCs/>
                <w:u w:val="single"/>
                <w:rtl/>
              </w:rPr>
            </w:rPrChange>
          </w:rPr>
          <w:t>אינה</w:t>
        </w:r>
      </w:ins>
      <w:ins w:id="1110" w:author="Shimon" w:date="2020-11-15T22:36:00Z">
        <w:r w:rsidR="003D0FC2" w:rsidRPr="008C4002">
          <w:rPr>
            <w:rFonts w:cs="David"/>
            <w:b/>
            <w:bCs/>
            <w:highlight w:val="yellow"/>
            <w:rtl/>
            <w:rPrChange w:id="1111" w:author="Shimon" w:date="2020-11-16T10:27:00Z">
              <w:rPr>
                <w:rFonts w:cs="David"/>
                <w:b/>
                <w:bCs/>
                <w:u w:val="single"/>
                <w:rtl/>
              </w:rPr>
            </w:rPrChange>
          </w:rPr>
          <w:t xml:space="preserve"> </w:t>
        </w:r>
      </w:ins>
      <w:ins w:id="1112" w:author="Shimon" w:date="2020-11-15T22:45:00Z">
        <w:r w:rsidR="003D0FC2" w:rsidRPr="008C4002">
          <w:rPr>
            <w:rFonts w:cs="David" w:hint="eastAsia"/>
            <w:b/>
            <w:bCs/>
            <w:highlight w:val="yellow"/>
            <w:rtl/>
            <w:rPrChange w:id="1113" w:author="Shimon" w:date="2020-11-16T10:27:00Z">
              <w:rPr>
                <w:rFonts w:cs="David" w:hint="eastAsia"/>
                <w:b/>
                <w:bCs/>
                <w:rtl/>
              </w:rPr>
            </w:rPrChange>
          </w:rPr>
          <w:t>זכות</w:t>
        </w:r>
        <w:r w:rsidR="003D0FC2" w:rsidRPr="008C4002">
          <w:rPr>
            <w:rFonts w:cs="David"/>
            <w:b/>
            <w:bCs/>
            <w:highlight w:val="yellow"/>
            <w:rtl/>
            <w:rPrChange w:id="1114" w:author="Shimon" w:date="2020-11-16T10:27:00Z">
              <w:rPr>
                <w:rFonts w:cs="David"/>
                <w:b/>
                <w:bCs/>
                <w:rtl/>
              </w:rPr>
            </w:rPrChange>
          </w:rPr>
          <w:t xml:space="preserve"> </w:t>
        </w:r>
        <w:r w:rsidR="003D0FC2" w:rsidRPr="008C4002">
          <w:rPr>
            <w:rFonts w:cs="David" w:hint="eastAsia"/>
            <w:b/>
            <w:bCs/>
            <w:highlight w:val="yellow"/>
            <w:rtl/>
            <w:rPrChange w:id="1115" w:author="Shimon" w:date="2020-11-16T10:27:00Z">
              <w:rPr>
                <w:rFonts w:cs="David" w:hint="eastAsia"/>
                <w:b/>
                <w:bCs/>
                <w:rtl/>
              </w:rPr>
            </w:rPrChange>
          </w:rPr>
          <w:t>ה</w:t>
        </w:r>
      </w:ins>
      <w:ins w:id="1116" w:author="Shimon" w:date="2020-11-15T22:36:00Z">
        <w:r w:rsidR="003D0FC2" w:rsidRPr="008C4002">
          <w:rPr>
            <w:rFonts w:cs="David" w:hint="eastAsia"/>
            <w:b/>
            <w:bCs/>
            <w:highlight w:val="yellow"/>
            <w:rtl/>
            <w:rPrChange w:id="1117" w:author="Shimon" w:date="2020-11-16T10:27:00Z">
              <w:rPr>
                <w:rFonts w:cs="David" w:hint="eastAsia"/>
                <w:b/>
                <w:bCs/>
                <w:u w:val="single"/>
                <w:rtl/>
              </w:rPr>
            </w:rPrChange>
          </w:rPr>
          <w:t>מיטיבה</w:t>
        </w:r>
        <w:r w:rsidR="003D0FC2" w:rsidRPr="008C4002">
          <w:rPr>
            <w:rFonts w:cs="David"/>
            <w:b/>
            <w:bCs/>
            <w:highlight w:val="yellow"/>
            <w:rtl/>
            <w:rPrChange w:id="1118" w:author="Shimon" w:date="2020-11-16T10:27:00Z">
              <w:rPr>
                <w:rFonts w:cs="David"/>
                <w:b/>
                <w:bCs/>
                <w:u w:val="single"/>
                <w:rtl/>
              </w:rPr>
            </w:rPrChange>
          </w:rPr>
          <w:t xml:space="preserve"> </w:t>
        </w:r>
        <w:r w:rsidR="003D0FC2" w:rsidRPr="008C4002">
          <w:rPr>
            <w:rFonts w:cs="David" w:hint="eastAsia"/>
            <w:b/>
            <w:bCs/>
            <w:highlight w:val="yellow"/>
            <w:rtl/>
            <w:rPrChange w:id="1119" w:author="Shimon" w:date="2020-11-16T10:27:00Z">
              <w:rPr>
                <w:rFonts w:cs="David" w:hint="eastAsia"/>
                <w:b/>
                <w:bCs/>
                <w:u w:val="single"/>
                <w:rtl/>
              </w:rPr>
            </w:rPrChange>
          </w:rPr>
          <w:t>עם</w:t>
        </w:r>
        <w:r w:rsidR="003D0FC2" w:rsidRPr="008C4002">
          <w:rPr>
            <w:rFonts w:cs="David"/>
            <w:b/>
            <w:bCs/>
            <w:highlight w:val="yellow"/>
            <w:rtl/>
            <w:rPrChange w:id="1120" w:author="Shimon" w:date="2020-11-16T10:27:00Z">
              <w:rPr>
                <w:rFonts w:cs="David"/>
                <w:b/>
                <w:bCs/>
                <w:u w:val="single"/>
                <w:rtl/>
              </w:rPr>
            </w:rPrChange>
          </w:rPr>
          <w:t xml:space="preserve"> </w:t>
        </w:r>
        <w:r w:rsidR="003D0FC2" w:rsidRPr="008C4002">
          <w:rPr>
            <w:rFonts w:cs="David" w:hint="eastAsia"/>
            <w:b/>
            <w:bCs/>
            <w:highlight w:val="yellow"/>
            <w:rtl/>
            <w:rPrChange w:id="1121" w:author="Shimon" w:date="2020-11-16T10:27:00Z">
              <w:rPr>
                <w:rFonts w:cs="David" w:hint="eastAsia"/>
                <w:b/>
                <w:bCs/>
                <w:u w:val="single"/>
                <w:rtl/>
              </w:rPr>
            </w:rPrChange>
          </w:rPr>
          <w:t>העובד</w:t>
        </w:r>
      </w:ins>
      <w:ins w:id="1122" w:author="Shimon" w:date="2020-11-15T22:45:00Z">
        <w:r w:rsidR="003D0FC2" w:rsidRPr="008C4002">
          <w:rPr>
            <w:rFonts w:cs="David"/>
            <w:b/>
            <w:bCs/>
            <w:highlight w:val="yellow"/>
            <w:u w:val="single"/>
            <w:rtl/>
            <w:rPrChange w:id="1123" w:author="Shimon" w:date="2020-11-16T10:27:00Z">
              <w:rPr>
                <w:rFonts w:cs="David"/>
                <w:b/>
                <w:bCs/>
                <w:u w:val="single"/>
                <w:rtl/>
              </w:rPr>
            </w:rPrChange>
          </w:rPr>
          <w:t xml:space="preserve">, </w:t>
        </w:r>
      </w:ins>
      <w:ins w:id="1124" w:author="Shimon" w:date="2020-11-16T10:27:00Z">
        <w:r w:rsidR="008C4002" w:rsidRPr="008C4002">
          <w:rPr>
            <w:rFonts w:cs="David" w:hint="eastAsia"/>
            <w:b/>
            <w:bCs/>
            <w:highlight w:val="yellow"/>
            <w:u w:val="single"/>
            <w:rtl/>
            <w:rPrChange w:id="1125" w:author="Shimon" w:date="2020-11-16T10:27:00Z">
              <w:rPr>
                <w:rFonts w:cs="David" w:hint="eastAsia"/>
                <w:b/>
                <w:bCs/>
                <w:u w:val="single"/>
                <w:rtl/>
              </w:rPr>
            </w:rPrChange>
          </w:rPr>
          <w:t>כמו</w:t>
        </w:r>
        <w:r w:rsidR="008C4002" w:rsidRPr="008C4002">
          <w:rPr>
            <w:rFonts w:cs="David"/>
            <w:b/>
            <w:bCs/>
            <w:highlight w:val="yellow"/>
            <w:u w:val="single"/>
            <w:rtl/>
            <w:rPrChange w:id="1126" w:author="Shimon" w:date="2020-11-16T10:27:00Z">
              <w:rPr>
                <w:rFonts w:cs="David"/>
                <w:b/>
                <w:bCs/>
                <w:u w:val="single"/>
                <w:rtl/>
              </w:rPr>
            </w:rPrChange>
          </w:rPr>
          <w:t xml:space="preserve"> </w:t>
        </w:r>
      </w:ins>
      <w:ins w:id="1127" w:author="Shimon" w:date="2020-11-15T22:38:00Z">
        <w:r w:rsidR="003D0FC2" w:rsidRPr="008C4002">
          <w:rPr>
            <w:rFonts w:cs="David" w:hint="eastAsia"/>
            <w:b/>
            <w:bCs/>
            <w:highlight w:val="yellow"/>
            <w:rtl/>
            <w:rPrChange w:id="1128" w:author="Shimon" w:date="2020-11-16T10:27:00Z">
              <w:rPr>
                <w:rFonts w:cs="David" w:hint="eastAsia"/>
                <w:b/>
                <w:bCs/>
                <w:rtl/>
              </w:rPr>
            </w:rPrChange>
          </w:rPr>
          <w:t>סעיף</w:t>
        </w:r>
        <w:r w:rsidR="003D0FC2" w:rsidRPr="008C4002">
          <w:rPr>
            <w:rFonts w:cs="David"/>
            <w:b/>
            <w:bCs/>
            <w:highlight w:val="yellow"/>
            <w:rtl/>
            <w:rPrChange w:id="1129" w:author="Shimon" w:date="2020-11-16T10:27:00Z">
              <w:rPr>
                <w:rFonts w:cs="David"/>
                <w:b/>
                <w:bCs/>
                <w:rtl/>
              </w:rPr>
            </w:rPrChange>
          </w:rPr>
          <w:t xml:space="preserve"> 43 לחוק והתקנות על פיו (הגבלת זכות </w:t>
        </w:r>
        <w:r w:rsidR="003D0FC2" w:rsidRPr="008C4002">
          <w:rPr>
            <w:rFonts w:cs="David" w:hint="eastAsia"/>
            <w:b/>
            <w:bCs/>
            <w:highlight w:val="yellow"/>
            <w:rtl/>
            <w:rPrChange w:id="1130" w:author="Shimon" w:date="2020-11-16T10:27:00Z">
              <w:rPr>
                <w:rFonts w:cs="David" w:hint="eastAsia"/>
                <w:b/>
                <w:bCs/>
                <w:rtl/>
              </w:rPr>
            </w:rPrChange>
          </w:rPr>
          <w:t>העירעור</w:t>
        </w:r>
        <w:r w:rsidR="003D0FC2" w:rsidRPr="008C4002">
          <w:rPr>
            <w:rFonts w:cs="David"/>
            <w:b/>
            <w:bCs/>
            <w:highlight w:val="yellow"/>
            <w:rtl/>
            <w:rPrChange w:id="1131" w:author="Shimon" w:date="2020-11-16T10:27:00Z">
              <w:rPr>
                <w:rFonts w:cs="David"/>
                <w:b/>
                <w:bCs/>
                <w:rtl/>
              </w:rPr>
            </w:rPrChange>
          </w:rPr>
          <w:t xml:space="preserve"> ל-60 יום</w:t>
        </w:r>
      </w:ins>
      <w:ins w:id="1132" w:author="Shimon" w:date="2020-11-15T22:40:00Z">
        <w:r w:rsidR="003D0FC2" w:rsidRPr="008C4002">
          <w:rPr>
            <w:rFonts w:cs="David"/>
            <w:b/>
            <w:bCs/>
            <w:highlight w:val="yellow"/>
            <w:rtl/>
            <w:rPrChange w:id="1133" w:author="Shimon" w:date="2020-11-16T10:27:00Z">
              <w:rPr>
                <w:rFonts w:cs="David"/>
                <w:b/>
                <w:bCs/>
                <w:rtl/>
              </w:rPr>
            </w:rPrChange>
          </w:rPr>
          <w:t>)</w:t>
        </w:r>
      </w:ins>
      <w:ins w:id="1134" w:author="Shimon" w:date="2020-11-15T22:54:00Z">
        <w:r w:rsidR="000A3B87" w:rsidRPr="008C4002">
          <w:rPr>
            <w:rFonts w:cs="David"/>
            <w:highlight w:val="yellow"/>
            <w:rtl/>
            <w:rPrChange w:id="1135" w:author="Shimon" w:date="2020-11-16T10:27:00Z">
              <w:rPr>
                <w:rFonts w:cs="David"/>
                <w:rtl/>
              </w:rPr>
            </w:rPrChange>
          </w:rPr>
          <w:t xml:space="preserve">, </w:t>
        </w:r>
      </w:ins>
      <w:ins w:id="1136" w:author="Shimon" w:date="2020-11-15T22:36:00Z">
        <w:r w:rsidR="003D0FC2" w:rsidRPr="008C4002">
          <w:rPr>
            <w:rFonts w:cs="David" w:hint="eastAsia"/>
            <w:b/>
            <w:bCs/>
            <w:highlight w:val="yellow"/>
            <w:u w:val="single"/>
            <w:rtl/>
            <w:rPrChange w:id="1137" w:author="Shimon" w:date="2020-11-16T10:27:00Z">
              <w:rPr>
                <w:rFonts w:cs="David" w:hint="eastAsia"/>
                <w:b/>
                <w:bCs/>
                <w:u w:val="single"/>
                <w:rtl/>
              </w:rPr>
            </w:rPrChange>
          </w:rPr>
          <w:t>איננה</w:t>
        </w:r>
      </w:ins>
      <w:ins w:id="1138" w:author="Shimon" w:date="2020-11-15T22:24:00Z">
        <w:r w:rsidRPr="008C4002">
          <w:rPr>
            <w:rFonts w:cs="David"/>
            <w:b/>
            <w:bCs/>
            <w:highlight w:val="yellow"/>
            <w:rtl/>
            <w:rPrChange w:id="1139" w:author="Shimon" w:date="2020-11-16T10:27:00Z">
              <w:rPr>
                <w:rFonts w:cs="David"/>
                <w:b/>
                <w:bCs/>
                <w:rtl/>
              </w:rPr>
            </w:rPrChange>
          </w:rPr>
          <w:t xml:space="preserve"> חלה על </w:t>
        </w:r>
      </w:ins>
      <w:ins w:id="1140" w:author="Shimon" w:date="2020-11-15T22:38:00Z">
        <w:r w:rsidR="003D0FC2" w:rsidRPr="008C4002">
          <w:rPr>
            <w:rFonts w:cs="David" w:hint="eastAsia"/>
            <w:b/>
            <w:bCs/>
            <w:highlight w:val="yellow"/>
            <w:rtl/>
            <w:rPrChange w:id="1141" w:author="Shimon" w:date="2020-11-16T10:27:00Z">
              <w:rPr>
                <w:rFonts w:cs="David" w:hint="eastAsia"/>
                <w:b/>
                <w:bCs/>
                <w:rtl/>
              </w:rPr>
            </w:rPrChange>
          </w:rPr>
          <w:t>החוזה</w:t>
        </w:r>
        <w:r w:rsidR="003D0FC2" w:rsidRPr="008C4002">
          <w:rPr>
            <w:rFonts w:cs="David"/>
            <w:b/>
            <w:bCs/>
            <w:highlight w:val="yellow"/>
            <w:rtl/>
            <w:rPrChange w:id="1142" w:author="Shimon" w:date="2020-11-16T10:27:00Z">
              <w:rPr>
                <w:rFonts w:cs="David"/>
                <w:b/>
                <w:bCs/>
                <w:rtl/>
              </w:rPr>
            </w:rPrChange>
          </w:rPr>
          <w:t xml:space="preserve"> </w:t>
        </w:r>
      </w:ins>
      <w:ins w:id="1143" w:author="Shimon" w:date="2020-11-15T22:46:00Z">
        <w:r w:rsidR="003D0FC2" w:rsidRPr="008C4002">
          <w:rPr>
            <w:rFonts w:cs="David" w:hint="eastAsia"/>
            <w:b/>
            <w:bCs/>
            <w:highlight w:val="yellow"/>
            <w:rtl/>
            <w:rPrChange w:id="1144" w:author="Shimon" w:date="2020-11-16T10:27:00Z">
              <w:rPr>
                <w:rFonts w:cs="David" w:hint="eastAsia"/>
                <w:b/>
                <w:bCs/>
                <w:rtl/>
              </w:rPr>
            </w:rPrChange>
          </w:rPr>
          <w:t>של</w:t>
        </w:r>
        <w:r w:rsidR="003D0FC2" w:rsidRPr="008C4002">
          <w:rPr>
            <w:rFonts w:cs="David"/>
            <w:b/>
            <w:bCs/>
            <w:highlight w:val="yellow"/>
            <w:rtl/>
            <w:rPrChange w:id="1145" w:author="Shimon" w:date="2020-11-16T10:27:00Z">
              <w:rPr>
                <w:rFonts w:cs="David"/>
                <w:b/>
                <w:bCs/>
                <w:rtl/>
              </w:rPr>
            </w:rPrChange>
          </w:rPr>
          <w:t xml:space="preserve"> </w:t>
        </w:r>
        <w:r w:rsidR="003D0FC2" w:rsidRPr="008C4002">
          <w:rPr>
            <w:rFonts w:cs="David" w:hint="eastAsia"/>
            <w:b/>
            <w:bCs/>
            <w:highlight w:val="yellow"/>
            <w:rtl/>
            <w:rPrChange w:id="1146" w:author="Shimon" w:date="2020-11-16T10:27:00Z">
              <w:rPr>
                <w:rFonts w:cs="David" w:hint="eastAsia"/>
                <w:b/>
                <w:bCs/>
                <w:rtl/>
              </w:rPr>
            </w:rPrChange>
          </w:rPr>
          <w:t>המ</w:t>
        </w:r>
      </w:ins>
      <w:ins w:id="1147" w:author="Shimon" w:date="2020-11-15T22:38:00Z">
        <w:r w:rsidR="003D0FC2" w:rsidRPr="008C4002">
          <w:rPr>
            <w:rFonts w:cs="David" w:hint="eastAsia"/>
            <w:b/>
            <w:bCs/>
            <w:highlight w:val="yellow"/>
            <w:rtl/>
            <w:rPrChange w:id="1148" w:author="Shimon" w:date="2020-11-16T10:27:00Z">
              <w:rPr>
                <w:rFonts w:cs="David" w:hint="eastAsia"/>
                <w:b/>
                <w:bCs/>
                <w:rtl/>
              </w:rPr>
            </w:rPrChange>
          </w:rPr>
          <w:t>ערער</w:t>
        </w:r>
      </w:ins>
      <w:ins w:id="1149" w:author="Shimon" w:date="2020-11-15T22:39:00Z">
        <w:r w:rsidR="003D0FC2" w:rsidRPr="008C4002">
          <w:rPr>
            <w:rFonts w:cs="David"/>
            <w:b/>
            <w:bCs/>
            <w:highlight w:val="yellow"/>
            <w:rtl/>
            <w:rPrChange w:id="1150" w:author="Shimon" w:date="2020-11-16T10:27:00Z">
              <w:rPr>
                <w:rFonts w:cs="David"/>
                <w:b/>
                <w:bCs/>
                <w:rtl/>
              </w:rPr>
            </w:rPrChange>
          </w:rPr>
          <w:t>.</w:t>
        </w:r>
        <w:r w:rsidR="003D0FC2" w:rsidRPr="008C4002">
          <w:rPr>
            <w:rFonts w:cs="David"/>
            <w:b/>
            <w:bCs/>
            <w:highlight w:val="yellow"/>
            <w:u w:val="single"/>
            <w:rtl/>
            <w:rPrChange w:id="1151" w:author="Shimon" w:date="2020-11-16T10:27:00Z">
              <w:rPr>
                <w:rFonts w:cs="David"/>
                <w:b/>
                <w:bCs/>
                <w:u w:val="single"/>
                <w:rtl/>
              </w:rPr>
            </w:rPrChange>
          </w:rPr>
          <w:t xml:space="preserve"> </w:t>
        </w:r>
      </w:ins>
      <w:ins w:id="1152" w:author="Shimon" w:date="2020-11-15T22:55:00Z">
        <w:r w:rsidR="000A3B87" w:rsidRPr="008C4002">
          <w:rPr>
            <w:rFonts w:cs="David" w:hint="eastAsia"/>
            <w:highlight w:val="yellow"/>
            <w:rtl/>
            <w:rPrChange w:id="1153" w:author="Shimon" w:date="2020-11-16T10:27:00Z">
              <w:rPr>
                <w:rFonts w:cs="David" w:hint="eastAsia"/>
                <w:rtl/>
              </w:rPr>
            </w:rPrChange>
          </w:rPr>
          <w:t>מאחר</w:t>
        </w:r>
        <w:r w:rsidR="000A3B87" w:rsidRPr="008C4002">
          <w:rPr>
            <w:rFonts w:cs="David"/>
            <w:highlight w:val="yellow"/>
            <w:rtl/>
            <w:rPrChange w:id="1154" w:author="Shimon" w:date="2020-11-16T10:27:00Z">
              <w:rPr>
                <w:rFonts w:cs="David"/>
                <w:rtl/>
              </w:rPr>
            </w:rPrChange>
          </w:rPr>
          <w:t xml:space="preserve"> </w:t>
        </w:r>
        <w:r w:rsidR="000A3B87" w:rsidRPr="008C4002">
          <w:rPr>
            <w:rFonts w:cs="David" w:hint="eastAsia"/>
            <w:b/>
            <w:bCs/>
            <w:highlight w:val="yellow"/>
            <w:rtl/>
            <w:rPrChange w:id="1155" w:author="Shimon" w:date="2020-11-16T10:27:00Z">
              <w:rPr>
                <w:rFonts w:cs="David" w:hint="eastAsia"/>
                <w:b/>
                <w:bCs/>
                <w:rtl/>
              </w:rPr>
            </w:rPrChange>
          </w:rPr>
          <w:t>והחוזה</w:t>
        </w:r>
        <w:r w:rsidR="000A3B87" w:rsidRPr="008C4002">
          <w:rPr>
            <w:rFonts w:cs="David"/>
            <w:b/>
            <w:bCs/>
            <w:highlight w:val="yellow"/>
            <w:rtl/>
            <w:rPrChange w:id="1156" w:author="Shimon" w:date="2020-11-16T10:27:00Z">
              <w:rPr>
                <w:rFonts w:cs="David"/>
                <w:b/>
                <w:bCs/>
                <w:rtl/>
              </w:rPr>
            </w:rPrChange>
          </w:rPr>
          <w:t xml:space="preserve"> </w:t>
        </w:r>
        <w:r w:rsidR="000A3B87" w:rsidRPr="008C4002">
          <w:rPr>
            <w:rFonts w:cs="David" w:hint="eastAsia"/>
            <w:b/>
            <w:bCs/>
            <w:highlight w:val="yellow"/>
            <w:rtl/>
            <w:rPrChange w:id="1157" w:author="Shimon" w:date="2020-11-16T10:27:00Z">
              <w:rPr>
                <w:rFonts w:cs="David" w:hint="eastAsia"/>
                <w:b/>
                <w:bCs/>
                <w:rtl/>
              </w:rPr>
            </w:rPrChange>
          </w:rPr>
          <w:t>נוסח</w:t>
        </w:r>
        <w:r w:rsidR="000A3B87" w:rsidRPr="008C4002">
          <w:rPr>
            <w:rFonts w:cs="David"/>
            <w:b/>
            <w:bCs/>
            <w:highlight w:val="yellow"/>
            <w:rtl/>
            <w:rPrChange w:id="1158" w:author="Shimon" w:date="2020-11-16T10:27:00Z">
              <w:rPr>
                <w:rFonts w:cs="David"/>
                <w:b/>
                <w:bCs/>
                <w:rtl/>
              </w:rPr>
            </w:rPrChange>
          </w:rPr>
          <w:t xml:space="preserve"> </w:t>
        </w:r>
        <w:r w:rsidR="000A3B87" w:rsidRPr="008C4002">
          <w:rPr>
            <w:rFonts w:cs="David" w:hint="eastAsia"/>
            <w:b/>
            <w:bCs/>
            <w:highlight w:val="yellow"/>
            <w:rtl/>
            <w:rPrChange w:id="1159" w:author="Shimon" w:date="2020-11-16T10:27:00Z">
              <w:rPr>
                <w:rFonts w:cs="David" w:hint="eastAsia"/>
                <w:b/>
                <w:bCs/>
                <w:rtl/>
              </w:rPr>
            </w:rPrChange>
          </w:rPr>
          <w:t>ונכתב</w:t>
        </w:r>
        <w:r w:rsidR="000A3B87" w:rsidRPr="008C4002">
          <w:rPr>
            <w:rFonts w:cs="David"/>
            <w:b/>
            <w:bCs/>
            <w:highlight w:val="yellow"/>
            <w:rtl/>
            <w:rPrChange w:id="1160" w:author="Shimon" w:date="2020-11-16T10:27:00Z">
              <w:rPr>
                <w:rFonts w:cs="David"/>
                <w:b/>
                <w:bCs/>
                <w:rtl/>
              </w:rPr>
            </w:rPrChange>
          </w:rPr>
          <w:t xml:space="preserve"> </w:t>
        </w:r>
        <w:r w:rsidR="000A3B87" w:rsidRPr="008C4002">
          <w:rPr>
            <w:rFonts w:cs="David" w:hint="eastAsia"/>
            <w:b/>
            <w:bCs/>
            <w:highlight w:val="yellow"/>
            <w:rtl/>
            <w:rPrChange w:id="1161" w:author="Shimon" w:date="2020-11-16T10:27:00Z">
              <w:rPr>
                <w:rFonts w:cs="David" w:hint="eastAsia"/>
                <w:b/>
                <w:bCs/>
                <w:rtl/>
              </w:rPr>
            </w:rPrChange>
          </w:rPr>
          <w:t>על</w:t>
        </w:r>
        <w:r w:rsidR="000A3B87" w:rsidRPr="008C4002">
          <w:rPr>
            <w:rFonts w:cs="David"/>
            <w:b/>
            <w:bCs/>
            <w:highlight w:val="yellow"/>
            <w:rtl/>
            <w:rPrChange w:id="1162" w:author="Shimon" w:date="2020-11-16T10:27:00Z">
              <w:rPr>
                <w:rFonts w:cs="David"/>
                <w:b/>
                <w:bCs/>
                <w:rtl/>
              </w:rPr>
            </w:rPrChange>
          </w:rPr>
          <w:t xml:space="preserve"> </w:t>
        </w:r>
        <w:r w:rsidR="000A3B87" w:rsidRPr="008C4002">
          <w:rPr>
            <w:rFonts w:cs="David" w:hint="eastAsia"/>
            <w:b/>
            <w:bCs/>
            <w:highlight w:val="yellow"/>
            <w:rtl/>
            <w:rPrChange w:id="1163" w:author="Shimon" w:date="2020-11-16T10:27:00Z">
              <w:rPr>
                <w:rFonts w:cs="David" w:hint="eastAsia"/>
                <w:b/>
                <w:bCs/>
                <w:rtl/>
              </w:rPr>
            </w:rPrChange>
          </w:rPr>
          <w:t>ידי</w:t>
        </w:r>
        <w:r w:rsidR="000A3B87" w:rsidRPr="008C4002">
          <w:rPr>
            <w:rFonts w:cs="David"/>
            <w:b/>
            <w:bCs/>
            <w:highlight w:val="yellow"/>
            <w:rtl/>
            <w:rPrChange w:id="1164" w:author="Shimon" w:date="2020-11-16T10:27:00Z">
              <w:rPr>
                <w:rFonts w:cs="David"/>
                <w:b/>
                <w:bCs/>
                <w:rtl/>
              </w:rPr>
            </w:rPrChange>
          </w:rPr>
          <w:t xml:space="preserve"> </w:t>
        </w:r>
        <w:r w:rsidR="000A3B87" w:rsidRPr="008C4002">
          <w:rPr>
            <w:rFonts w:cs="David" w:hint="eastAsia"/>
            <w:b/>
            <w:bCs/>
            <w:highlight w:val="yellow"/>
            <w:rtl/>
            <w:rPrChange w:id="1165" w:author="Shimon" w:date="2020-11-16T10:27:00Z">
              <w:rPr>
                <w:rFonts w:cs="David" w:hint="eastAsia"/>
                <w:b/>
                <w:bCs/>
                <w:rtl/>
              </w:rPr>
            </w:rPrChange>
          </w:rPr>
          <w:t>המדינה</w:t>
        </w:r>
        <w:r w:rsidR="000A3B87" w:rsidRPr="008C4002">
          <w:rPr>
            <w:rFonts w:cs="David"/>
            <w:b/>
            <w:bCs/>
            <w:highlight w:val="yellow"/>
            <w:rtl/>
            <w:rPrChange w:id="1166" w:author="Shimon" w:date="2020-11-16T10:27:00Z">
              <w:rPr>
                <w:rFonts w:cs="David"/>
                <w:b/>
                <w:bCs/>
                <w:rtl/>
              </w:rPr>
            </w:rPrChange>
          </w:rPr>
          <w:t xml:space="preserve">, </w:t>
        </w:r>
        <w:r w:rsidR="000A3B87" w:rsidRPr="008C4002">
          <w:rPr>
            <w:rFonts w:cs="David" w:hint="eastAsia"/>
            <w:b/>
            <w:bCs/>
            <w:highlight w:val="yellow"/>
            <w:rtl/>
            <w:rPrChange w:id="1167" w:author="Shimon" w:date="2020-11-16T10:27:00Z">
              <w:rPr>
                <w:rFonts w:cs="David" w:hint="eastAsia"/>
                <w:b/>
                <w:bCs/>
                <w:rtl/>
              </w:rPr>
            </w:rPrChange>
          </w:rPr>
          <w:t>והמערער</w:t>
        </w:r>
        <w:r w:rsidR="000A3B87" w:rsidRPr="008C4002">
          <w:rPr>
            <w:rFonts w:cs="David"/>
            <w:b/>
            <w:bCs/>
            <w:highlight w:val="yellow"/>
            <w:rtl/>
            <w:rPrChange w:id="1168" w:author="Shimon" w:date="2020-11-16T10:27:00Z">
              <w:rPr>
                <w:rFonts w:cs="David"/>
                <w:b/>
                <w:bCs/>
                <w:rtl/>
              </w:rPr>
            </w:rPrChange>
          </w:rPr>
          <w:t xml:space="preserve"> </w:t>
        </w:r>
        <w:r w:rsidR="000A3B87" w:rsidRPr="008C4002">
          <w:rPr>
            <w:rFonts w:cs="David" w:hint="eastAsia"/>
            <w:b/>
            <w:bCs/>
            <w:highlight w:val="yellow"/>
            <w:rtl/>
            <w:rPrChange w:id="1169" w:author="Shimon" w:date="2020-11-16T10:27:00Z">
              <w:rPr>
                <w:rFonts w:cs="David" w:hint="eastAsia"/>
                <w:b/>
                <w:bCs/>
                <w:rtl/>
              </w:rPr>
            </w:rPrChange>
          </w:rPr>
          <w:t>לא</w:t>
        </w:r>
        <w:r w:rsidR="000A3B87" w:rsidRPr="008C4002">
          <w:rPr>
            <w:rFonts w:cs="David"/>
            <w:b/>
            <w:bCs/>
            <w:highlight w:val="yellow"/>
            <w:rtl/>
            <w:rPrChange w:id="1170" w:author="Shimon" w:date="2020-11-16T10:27:00Z">
              <w:rPr>
                <w:rFonts w:cs="David"/>
                <w:b/>
                <w:bCs/>
                <w:rtl/>
              </w:rPr>
            </w:rPrChange>
          </w:rPr>
          <w:t xml:space="preserve"> </w:t>
        </w:r>
        <w:r w:rsidR="000A3B87" w:rsidRPr="008C4002">
          <w:rPr>
            <w:rFonts w:cs="David" w:hint="eastAsia"/>
            <w:b/>
            <w:bCs/>
            <w:highlight w:val="yellow"/>
            <w:rtl/>
            <w:rPrChange w:id="1171" w:author="Shimon" w:date="2020-11-16T10:27:00Z">
              <w:rPr>
                <w:rFonts w:cs="David" w:hint="eastAsia"/>
                <w:b/>
                <w:bCs/>
                <w:rtl/>
              </w:rPr>
            </w:rPrChange>
          </w:rPr>
          <w:t>יכול</w:t>
        </w:r>
        <w:r w:rsidR="000A3B87" w:rsidRPr="008C4002">
          <w:rPr>
            <w:rFonts w:cs="David"/>
            <w:b/>
            <w:bCs/>
            <w:highlight w:val="yellow"/>
            <w:rtl/>
            <w:rPrChange w:id="1172" w:author="Shimon" w:date="2020-11-16T10:27:00Z">
              <w:rPr>
                <w:rFonts w:cs="David"/>
                <w:b/>
                <w:bCs/>
                <w:rtl/>
              </w:rPr>
            </w:rPrChange>
          </w:rPr>
          <w:t xml:space="preserve"> </w:t>
        </w:r>
        <w:r w:rsidR="000A3B87" w:rsidRPr="008C4002">
          <w:rPr>
            <w:rFonts w:cs="David" w:hint="eastAsia"/>
            <w:b/>
            <w:bCs/>
            <w:highlight w:val="yellow"/>
            <w:rtl/>
            <w:rPrChange w:id="1173" w:author="Shimon" w:date="2020-11-16T10:27:00Z">
              <w:rPr>
                <w:rFonts w:cs="David" w:hint="eastAsia"/>
                <w:b/>
                <w:bCs/>
                <w:rtl/>
              </w:rPr>
            </w:rPrChange>
          </w:rPr>
          <w:t>היה</w:t>
        </w:r>
        <w:r w:rsidR="000A3B87" w:rsidRPr="008C4002">
          <w:rPr>
            <w:rFonts w:cs="David"/>
            <w:b/>
            <w:bCs/>
            <w:highlight w:val="yellow"/>
            <w:rtl/>
            <w:rPrChange w:id="1174" w:author="Shimon" w:date="2020-11-16T10:27:00Z">
              <w:rPr>
                <w:rFonts w:cs="David"/>
                <w:b/>
                <w:bCs/>
                <w:rtl/>
              </w:rPr>
            </w:rPrChange>
          </w:rPr>
          <w:t xml:space="preserve"> </w:t>
        </w:r>
        <w:r w:rsidR="000A3B87" w:rsidRPr="008C4002">
          <w:rPr>
            <w:rFonts w:cs="David" w:hint="eastAsia"/>
            <w:b/>
            <w:bCs/>
            <w:highlight w:val="yellow"/>
            <w:rtl/>
            <w:rPrChange w:id="1175" w:author="Shimon" w:date="2020-11-16T10:27:00Z">
              <w:rPr>
                <w:rFonts w:cs="David" w:hint="eastAsia"/>
                <w:b/>
                <w:bCs/>
                <w:rtl/>
              </w:rPr>
            </w:rPrChange>
          </w:rPr>
          <w:t>לשנות</w:t>
        </w:r>
        <w:r w:rsidR="000A3B87" w:rsidRPr="008C4002">
          <w:rPr>
            <w:rFonts w:cs="David"/>
            <w:b/>
            <w:bCs/>
            <w:highlight w:val="yellow"/>
            <w:rtl/>
            <w:rPrChange w:id="1176" w:author="Shimon" w:date="2020-11-16T10:27:00Z">
              <w:rPr>
                <w:rFonts w:cs="David"/>
                <w:b/>
                <w:bCs/>
                <w:rtl/>
              </w:rPr>
            </w:rPrChange>
          </w:rPr>
          <w:t xml:space="preserve"> </w:t>
        </w:r>
        <w:r w:rsidR="000A3B87" w:rsidRPr="008C4002">
          <w:rPr>
            <w:rFonts w:cs="David" w:hint="eastAsia"/>
            <w:b/>
            <w:bCs/>
            <w:highlight w:val="yellow"/>
            <w:rtl/>
            <w:rPrChange w:id="1177" w:author="Shimon" w:date="2020-11-16T10:27:00Z">
              <w:rPr>
                <w:rFonts w:cs="David" w:hint="eastAsia"/>
                <w:b/>
                <w:bCs/>
                <w:rtl/>
              </w:rPr>
            </w:rPrChange>
          </w:rPr>
          <w:t>בו</w:t>
        </w:r>
        <w:r w:rsidR="000A3B87" w:rsidRPr="008C4002">
          <w:rPr>
            <w:rFonts w:cs="David"/>
            <w:b/>
            <w:bCs/>
            <w:highlight w:val="yellow"/>
            <w:rtl/>
            <w:rPrChange w:id="1178" w:author="Shimon" w:date="2020-11-16T10:27:00Z">
              <w:rPr>
                <w:rFonts w:cs="David"/>
                <w:b/>
                <w:bCs/>
                <w:rtl/>
              </w:rPr>
            </w:rPrChange>
          </w:rPr>
          <w:t xml:space="preserve"> </w:t>
        </w:r>
        <w:r w:rsidR="000A3B87" w:rsidRPr="008C4002">
          <w:rPr>
            <w:rFonts w:cs="David" w:hint="eastAsia"/>
            <w:b/>
            <w:bCs/>
            <w:highlight w:val="yellow"/>
            <w:rtl/>
            <w:rPrChange w:id="1179" w:author="Shimon" w:date="2020-11-16T10:27:00Z">
              <w:rPr>
                <w:rFonts w:cs="David" w:hint="eastAsia"/>
                <w:b/>
                <w:bCs/>
                <w:rtl/>
              </w:rPr>
            </w:rPrChange>
          </w:rPr>
          <w:t>מילה</w:t>
        </w:r>
        <w:r w:rsidR="000A3B87" w:rsidRPr="008C4002">
          <w:rPr>
            <w:rFonts w:cs="David"/>
            <w:b/>
            <w:bCs/>
            <w:highlight w:val="yellow"/>
            <w:rtl/>
            <w:rPrChange w:id="1180" w:author="Shimon" w:date="2020-11-16T10:27:00Z">
              <w:rPr>
                <w:rFonts w:cs="David"/>
                <w:b/>
                <w:bCs/>
                <w:rtl/>
              </w:rPr>
            </w:rPrChange>
          </w:rPr>
          <w:t xml:space="preserve"> </w:t>
        </w:r>
        <w:r w:rsidR="000A3B87" w:rsidRPr="008C4002">
          <w:rPr>
            <w:rFonts w:cs="David" w:hint="eastAsia"/>
            <w:b/>
            <w:bCs/>
            <w:highlight w:val="yellow"/>
            <w:rtl/>
            <w:rPrChange w:id="1181" w:author="Shimon" w:date="2020-11-16T10:27:00Z">
              <w:rPr>
                <w:rFonts w:cs="David" w:hint="eastAsia"/>
                <w:b/>
                <w:bCs/>
                <w:rtl/>
              </w:rPr>
            </w:rPrChange>
          </w:rPr>
          <w:t>או</w:t>
        </w:r>
        <w:r w:rsidR="000A3B87" w:rsidRPr="008C4002">
          <w:rPr>
            <w:rFonts w:cs="David"/>
            <w:b/>
            <w:bCs/>
            <w:highlight w:val="yellow"/>
            <w:rtl/>
            <w:rPrChange w:id="1182" w:author="Shimon" w:date="2020-11-16T10:27:00Z">
              <w:rPr>
                <w:rFonts w:cs="David"/>
                <w:b/>
                <w:bCs/>
                <w:rtl/>
              </w:rPr>
            </w:rPrChange>
          </w:rPr>
          <w:t xml:space="preserve"> </w:t>
        </w:r>
        <w:r w:rsidR="000A3B87" w:rsidRPr="008C4002">
          <w:rPr>
            <w:rFonts w:cs="David" w:hint="eastAsia"/>
            <w:b/>
            <w:bCs/>
            <w:highlight w:val="yellow"/>
            <w:rtl/>
            <w:rPrChange w:id="1183" w:author="Shimon" w:date="2020-11-16T10:27:00Z">
              <w:rPr>
                <w:rFonts w:cs="David" w:hint="eastAsia"/>
                <w:b/>
                <w:bCs/>
                <w:rtl/>
              </w:rPr>
            </w:rPrChange>
          </w:rPr>
          <w:t>פסיק</w:t>
        </w:r>
        <w:r w:rsidR="000A3B87" w:rsidRPr="008C4002">
          <w:rPr>
            <w:rFonts w:cs="David"/>
            <w:b/>
            <w:bCs/>
            <w:highlight w:val="yellow"/>
            <w:rtl/>
            <w:rPrChange w:id="1184" w:author="Shimon" w:date="2020-11-16T10:27:00Z">
              <w:rPr>
                <w:rFonts w:cs="David"/>
                <w:color w:val="FF0000"/>
                <w:rtl/>
              </w:rPr>
            </w:rPrChange>
          </w:rPr>
          <w:t xml:space="preserve">, </w:t>
        </w:r>
        <w:r w:rsidR="000A3B87" w:rsidRPr="008C4002">
          <w:rPr>
            <w:rFonts w:cs="David" w:hint="eastAsia"/>
            <w:b/>
            <w:bCs/>
            <w:highlight w:val="yellow"/>
            <w:rtl/>
            <w:rPrChange w:id="1185" w:author="Shimon" w:date="2020-11-16T10:27:00Z">
              <w:rPr>
                <w:rFonts w:cs="David" w:hint="eastAsia"/>
                <w:color w:val="FF0000"/>
                <w:rtl/>
              </w:rPr>
            </w:rPrChange>
          </w:rPr>
          <w:t>הרי</w:t>
        </w:r>
        <w:r w:rsidR="000A3B87" w:rsidRPr="008C4002">
          <w:rPr>
            <w:rFonts w:cs="David"/>
            <w:b/>
            <w:bCs/>
            <w:highlight w:val="yellow"/>
            <w:rtl/>
            <w:rPrChange w:id="1186" w:author="Shimon" w:date="2020-11-16T10:27:00Z">
              <w:rPr>
                <w:rFonts w:cs="David"/>
                <w:color w:val="FF0000"/>
                <w:rtl/>
              </w:rPr>
            </w:rPrChange>
          </w:rPr>
          <w:t xml:space="preserve"> </w:t>
        </w:r>
        <w:r w:rsidR="000A3B87" w:rsidRPr="008C4002">
          <w:rPr>
            <w:rFonts w:cs="David" w:hint="eastAsia"/>
            <w:b/>
            <w:bCs/>
            <w:highlight w:val="yellow"/>
            <w:rtl/>
            <w:rPrChange w:id="1187" w:author="Shimon" w:date="2020-11-16T10:27:00Z">
              <w:rPr>
                <w:rFonts w:cs="David" w:hint="eastAsia"/>
                <w:color w:val="FF0000"/>
                <w:rtl/>
              </w:rPr>
            </w:rPrChange>
          </w:rPr>
          <w:t>שגם</w:t>
        </w:r>
        <w:r w:rsidR="000A3B87" w:rsidRPr="008C4002">
          <w:rPr>
            <w:rFonts w:cs="David"/>
            <w:color w:val="FF0000"/>
            <w:highlight w:val="yellow"/>
            <w:rtl/>
            <w:rPrChange w:id="1188" w:author="Shimon" w:date="2020-11-16T10:27:00Z">
              <w:rPr>
                <w:rFonts w:cs="David"/>
                <w:color w:val="FF0000"/>
                <w:rtl/>
              </w:rPr>
            </w:rPrChange>
          </w:rPr>
          <w:t xml:space="preserve"> </w:t>
        </w:r>
      </w:ins>
      <w:ins w:id="1189" w:author="Shimon" w:date="2020-11-15T22:43:00Z">
        <w:r w:rsidR="003D0FC2" w:rsidRPr="008C4002">
          <w:rPr>
            <w:rFonts w:cs="David" w:hint="eastAsia"/>
            <w:b/>
            <w:bCs/>
            <w:highlight w:val="yellow"/>
            <w:u w:val="single"/>
            <w:rtl/>
            <w:rPrChange w:id="1190" w:author="Shimon" w:date="2020-11-16T10:27:00Z">
              <w:rPr>
                <w:rFonts w:cs="David" w:hint="eastAsia"/>
                <w:b/>
                <w:bCs/>
                <w:u w:val="single"/>
                <w:rtl/>
              </w:rPr>
            </w:rPrChange>
          </w:rPr>
          <w:t>אם</w:t>
        </w:r>
        <w:r w:rsidR="003D0FC2" w:rsidRPr="008C4002">
          <w:rPr>
            <w:rFonts w:cs="David"/>
            <w:b/>
            <w:bCs/>
            <w:highlight w:val="yellow"/>
            <w:u w:val="single"/>
            <w:rtl/>
            <w:rPrChange w:id="1191" w:author="Shimon" w:date="2020-11-16T10:27:00Z">
              <w:rPr>
                <w:rFonts w:cs="David"/>
                <w:b/>
                <w:bCs/>
                <w:u w:val="single"/>
                <w:rtl/>
              </w:rPr>
            </w:rPrChange>
          </w:rPr>
          <w:t xml:space="preserve"> </w:t>
        </w:r>
        <w:r w:rsidR="003D0FC2" w:rsidRPr="008C4002">
          <w:rPr>
            <w:rFonts w:cs="David" w:hint="eastAsia"/>
            <w:b/>
            <w:bCs/>
            <w:highlight w:val="yellow"/>
            <w:u w:val="single"/>
            <w:rtl/>
            <w:rPrChange w:id="1192" w:author="Shimon" w:date="2020-11-16T10:27:00Z">
              <w:rPr>
                <w:rFonts w:cs="David" w:hint="eastAsia"/>
                <w:b/>
                <w:bCs/>
                <w:u w:val="single"/>
                <w:rtl/>
              </w:rPr>
            </w:rPrChange>
          </w:rPr>
          <w:t>יש</w:t>
        </w:r>
        <w:r w:rsidR="003D0FC2" w:rsidRPr="008C4002">
          <w:rPr>
            <w:rFonts w:cs="David"/>
            <w:b/>
            <w:bCs/>
            <w:highlight w:val="yellow"/>
            <w:u w:val="single"/>
            <w:rtl/>
            <w:rPrChange w:id="1193" w:author="Shimon" w:date="2020-11-16T10:27:00Z">
              <w:rPr>
                <w:rFonts w:cs="David"/>
                <w:b/>
                <w:bCs/>
                <w:u w:val="single"/>
                <w:rtl/>
              </w:rPr>
            </w:rPrChange>
          </w:rPr>
          <w:t xml:space="preserve"> </w:t>
        </w:r>
        <w:r w:rsidR="003D0FC2" w:rsidRPr="008C4002">
          <w:rPr>
            <w:rFonts w:cs="David" w:hint="eastAsia"/>
            <w:b/>
            <w:bCs/>
            <w:highlight w:val="yellow"/>
            <w:u w:val="single"/>
            <w:rtl/>
            <w:rPrChange w:id="1194" w:author="Shimon" w:date="2020-11-16T10:27:00Z">
              <w:rPr>
                <w:rFonts w:cs="David" w:hint="eastAsia"/>
                <w:b/>
                <w:bCs/>
                <w:u w:val="single"/>
                <w:rtl/>
              </w:rPr>
            </w:rPrChange>
          </w:rPr>
          <w:t>ספק</w:t>
        </w:r>
        <w:r w:rsidR="003D0FC2" w:rsidRPr="008C4002">
          <w:rPr>
            <w:rFonts w:cs="David"/>
            <w:b/>
            <w:bCs/>
            <w:highlight w:val="yellow"/>
            <w:u w:val="single"/>
            <w:rtl/>
            <w:rPrChange w:id="1195" w:author="Shimon" w:date="2020-11-16T10:27:00Z">
              <w:rPr>
                <w:rFonts w:cs="David"/>
                <w:b/>
                <w:bCs/>
                <w:u w:val="single"/>
                <w:rtl/>
              </w:rPr>
            </w:rPrChange>
          </w:rPr>
          <w:t xml:space="preserve"> </w:t>
        </w:r>
        <w:r w:rsidR="003D0FC2" w:rsidRPr="008C4002">
          <w:rPr>
            <w:rFonts w:cs="David" w:hint="eastAsia"/>
            <w:b/>
            <w:bCs/>
            <w:highlight w:val="yellow"/>
            <w:u w:val="single"/>
            <w:rtl/>
            <w:rPrChange w:id="1196" w:author="Shimon" w:date="2020-11-16T10:27:00Z">
              <w:rPr>
                <w:rFonts w:cs="David" w:hint="eastAsia"/>
                <w:b/>
                <w:bCs/>
                <w:u w:val="single"/>
                <w:rtl/>
              </w:rPr>
            </w:rPrChange>
          </w:rPr>
          <w:t>פרשני</w:t>
        </w:r>
        <w:r w:rsidR="003D0FC2" w:rsidRPr="008C4002">
          <w:rPr>
            <w:rFonts w:cs="David"/>
            <w:b/>
            <w:bCs/>
            <w:highlight w:val="yellow"/>
            <w:u w:val="single"/>
            <w:rtl/>
            <w:rPrChange w:id="1197" w:author="Shimon" w:date="2020-11-16T10:27:00Z">
              <w:rPr>
                <w:rFonts w:cs="David"/>
                <w:b/>
                <w:bCs/>
                <w:u w:val="single"/>
                <w:rtl/>
              </w:rPr>
            </w:rPrChange>
          </w:rPr>
          <w:t xml:space="preserve">, </w:t>
        </w:r>
        <w:r w:rsidR="003D0FC2" w:rsidRPr="008C4002">
          <w:rPr>
            <w:rFonts w:cs="David" w:hint="eastAsia"/>
            <w:b/>
            <w:bCs/>
            <w:highlight w:val="yellow"/>
            <w:u w:val="single"/>
            <w:rtl/>
            <w:rPrChange w:id="1198" w:author="Shimon" w:date="2020-11-16T10:27:00Z">
              <w:rPr>
                <w:rFonts w:cs="David" w:hint="eastAsia"/>
                <w:b/>
                <w:bCs/>
                <w:u w:val="single"/>
                <w:rtl/>
              </w:rPr>
            </w:rPrChange>
          </w:rPr>
          <w:t>ולטעמנו</w:t>
        </w:r>
        <w:r w:rsidR="003D0FC2" w:rsidRPr="008C4002">
          <w:rPr>
            <w:rFonts w:cs="David"/>
            <w:b/>
            <w:bCs/>
            <w:highlight w:val="yellow"/>
            <w:u w:val="single"/>
            <w:rtl/>
            <w:rPrChange w:id="1199" w:author="Shimon" w:date="2020-11-16T10:27:00Z">
              <w:rPr>
                <w:rFonts w:cs="David"/>
                <w:b/>
                <w:bCs/>
                <w:u w:val="single"/>
                <w:rtl/>
              </w:rPr>
            </w:rPrChange>
          </w:rPr>
          <w:t xml:space="preserve"> </w:t>
        </w:r>
        <w:r w:rsidR="003D0FC2" w:rsidRPr="008C4002">
          <w:rPr>
            <w:rFonts w:cs="David" w:hint="eastAsia"/>
            <w:b/>
            <w:bCs/>
            <w:highlight w:val="yellow"/>
            <w:u w:val="single"/>
            <w:rtl/>
            <w:rPrChange w:id="1200" w:author="Shimon" w:date="2020-11-16T10:27:00Z">
              <w:rPr>
                <w:rFonts w:cs="David" w:hint="eastAsia"/>
                <w:b/>
                <w:bCs/>
                <w:u w:val="single"/>
                <w:rtl/>
              </w:rPr>
            </w:rPrChange>
          </w:rPr>
          <w:t>אין</w:t>
        </w:r>
        <w:r w:rsidR="003D0FC2" w:rsidRPr="008C4002">
          <w:rPr>
            <w:rFonts w:cs="David"/>
            <w:b/>
            <w:bCs/>
            <w:highlight w:val="yellow"/>
            <w:u w:val="single"/>
            <w:rtl/>
            <w:rPrChange w:id="1201" w:author="Shimon" w:date="2020-11-16T10:27:00Z">
              <w:rPr>
                <w:rFonts w:cs="David"/>
                <w:b/>
                <w:bCs/>
                <w:u w:val="single"/>
                <w:rtl/>
              </w:rPr>
            </w:rPrChange>
          </w:rPr>
          <w:t xml:space="preserve"> </w:t>
        </w:r>
        <w:r w:rsidR="003D0FC2" w:rsidRPr="008C4002">
          <w:rPr>
            <w:rFonts w:cs="David" w:hint="eastAsia"/>
            <w:b/>
            <w:bCs/>
            <w:highlight w:val="yellow"/>
            <w:u w:val="single"/>
            <w:rtl/>
            <w:rPrChange w:id="1202" w:author="Shimon" w:date="2020-11-16T10:27:00Z">
              <w:rPr>
                <w:rFonts w:cs="David" w:hint="eastAsia"/>
                <w:b/>
                <w:bCs/>
                <w:u w:val="single"/>
                <w:rtl/>
              </w:rPr>
            </w:rPrChange>
          </w:rPr>
          <w:t>ספק</w:t>
        </w:r>
        <w:r w:rsidR="003D0FC2" w:rsidRPr="008C4002">
          <w:rPr>
            <w:rFonts w:cs="David"/>
            <w:b/>
            <w:bCs/>
            <w:highlight w:val="yellow"/>
            <w:u w:val="single"/>
            <w:rtl/>
            <w:rPrChange w:id="1203" w:author="Shimon" w:date="2020-11-16T10:27:00Z">
              <w:rPr>
                <w:rFonts w:cs="David"/>
                <w:b/>
                <w:bCs/>
                <w:u w:val="single"/>
                <w:rtl/>
              </w:rPr>
            </w:rPrChange>
          </w:rPr>
          <w:t xml:space="preserve"> </w:t>
        </w:r>
        <w:r w:rsidR="003D0FC2" w:rsidRPr="008C4002">
          <w:rPr>
            <w:rFonts w:cs="David" w:hint="eastAsia"/>
            <w:b/>
            <w:bCs/>
            <w:highlight w:val="yellow"/>
            <w:u w:val="single"/>
            <w:rtl/>
            <w:rPrChange w:id="1204" w:author="Shimon" w:date="2020-11-16T10:27:00Z">
              <w:rPr>
                <w:rFonts w:cs="David" w:hint="eastAsia"/>
                <w:b/>
                <w:bCs/>
                <w:u w:val="single"/>
                <w:rtl/>
              </w:rPr>
            </w:rPrChange>
          </w:rPr>
          <w:t>כזה</w:t>
        </w:r>
      </w:ins>
      <w:ins w:id="1205" w:author="Shimon" w:date="2020-11-15T22:55:00Z">
        <w:r w:rsidR="000A3B87" w:rsidRPr="008C4002">
          <w:rPr>
            <w:rFonts w:cs="David"/>
            <w:highlight w:val="yellow"/>
            <w:rtl/>
            <w:rPrChange w:id="1206" w:author="Shimon" w:date="2020-11-16T10:27:00Z">
              <w:rPr>
                <w:rFonts w:cs="David"/>
                <w:rtl/>
              </w:rPr>
            </w:rPrChange>
          </w:rPr>
          <w:t xml:space="preserve">, </w:t>
        </w:r>
      </w:ins>
      <w:ins w:id="1207" w:author="Shimon" w:date="2020-11-15T22:44:00Z">
        <w:r w:rsidR="003D0FC2" w:rsidRPr="008C4002">
          <w:rPr>
            <w:rFonts w:cs="David" w:hint="eastAsia"/>
            <w:b/>
            <w:bCs/>
            <w:highlight w:val="yellow"/>
            <w:u w:val="single"/>
            <w:rtl/>
            <w:rPrChange w:id="1208" w:author="Shimon" w:date="2020-11-16T10:27:00Z">
              <w:rPr>
                <w:rFonts w:cs="David" w:hint="eastAsia"/>
                <w:b/>
                <w:bCs/>
                <w:u w:val="single"/>
                <w:rtl/>
              </w:rPr>
            </w:rPrChange>
          </w:rPr>
          <w:t>יש</w:t>
        </w:r>
        <w:r w:rsidR="003D0FC2" w:rsidRPr="008C4002">
          <w:rPr>
            <w:rFonts w:cs="David"/>
            <w:b/>
            <w:bCs/>
            <w:highlight w:val="yellow"/>
            <w:u w:val="single"/>
            <w:rtl/>
            <w:rPrChange w:id="1209" w:author="Shimon" w:date="2020-11-16T10:27:00Z">
              <w:rPr>
                <w:rFonts w:cs="David"/>
                <w:b/>
                <w:bCs/>
                <w:u w:val="single"/>
                <w:rtl/>
              </w:rPr>
            </w:rPrChange>
          </w:rPr>
          <w:t xml:space="preserve"> </w:t>
        </w:r>
        <w:r w:rsidR="003D0FC2" w:rsidRPr="008C4002">
          <w:rPr>
            <w:rFonts w:cs="David" w:hint="eastAsia"/>
            <w:b/>
            <w:bCs/>
            <w:highlight w:val="yellow"/>
            <w:u w:val="single"/>
            <w:rtl/>
            <w:rPrChange w:id="1210" w:author="Shimon" w:date="2020-11-16T10:27:00Z">
              <w:rPr>
                <w:rFonts w:cs="David" w:hint="eastAsia"/>
                <w:b/>
                <w:bCs/>
                <w:u w:val="single"/>
                <w:rtl/>
              </w:rPr>
            </w:rPrChange>
          </w:rPr>
          <w:t>לפרש</w:t>
        </w:r>
        <w:r w:rsidR="003D0FC2" w:rsidRPr="008C4002">
          <w:rPr>
            <w:rFonts w:cs="David"/>
            <w:b/>
            <w:bCs/>
            <w:highlight w:val="yellow"/>
            <w:u w:val="single"/>
            <w:rtl/>
            <w:rPrChange w:id="1211" w:author="Shimon" w:date="2020-11-16T10:27:00Z">
              <w:rPr>
                <w:rFonts w:cs="David"/>
                <w:b/>
                <w:bCs/>
                <w:u w:val="single"/>
                <w:rtl/>
              </w:rPr>
            </w:rPrChange>
          </w:rPr>
          <w:t xml:space="preserve"> את החוזה לרעת המדינה </w:t>
        </w:r>
      </w:ins>
      <w:ins w:id="1212" w:author="Shimon" w:date="2020-11-15T22:48:00Z">
        <w:r w:rsidR="000A3B87" w:rsidRPr="008C4002">
          <w:rPr>
            <w:rFonts w:cs="David" w:hint="eastAsia"/>
            <w:b/>
            <w:bCs/>
            <w:highlight w:val="yellow"/>
            <w:u w:val="single"/>
            <w:rtl/>
            <w:rPrChange w:id="1213" w:author="Shimon" w:date="2020-11-16T10:27:00Z">
              <w:rPr>
                <w:rFonts w:cs="David" w:hint="eastAsia"/>
                <w:b/>
                <w:bCs/>
                <w:u w:val="single"/>
                <w:rtl/>
              </w:rPr>
            </w:rPrChange>
          </w:rPr>
          <w:t>ולקבוע</w:t>
        </w:r>
        <w:r w:rsidR="000A3B87" w:rsidRPr="008C4002">
          <w:rPr>
            <w:rFonts w:cs="David"/>
            <w:b/>
            <w:bCs/>
            <w:highlight w:val="yellow"/>
            <w:u w:val="single"/>
            <w:rtl/>
            <w:rPrChange w:id="1214" w:author="Shimon" w:date="2020-11-16T10:27:00Z">
              <w:rPr>
                <w:rFonts w:cs="David"/>
                <w:b/>
                <w:bCs/>
                <w:u w:val="single"/>
                <w:rtl/>
              </w:rPr>
            </w:rPrChange>
          </w:rPr>
          <w:t xml:space="preserve"> </w:t>
        </w:r>
        <w:r w:rsidR="000A3B87" w:rsidRPr="008C4002">
          <w:rPr>
            <w:rFonts w:cs="David" w:hint="eastAsia"/>
            <w:b/>
            <w:bCs/>
            <w:highlight w:val="yellow"/>
            <w:u w:val="single"/>
            <w:rtl/>
            <w:rPrChange w:id="1215" w:author="Shimon" w:date="2020-11-16T10:27:00Z">
              <w:rPr>
                <w:rFonts w:cs="David" w:hint="eastAsia"/>
                <w:b/>
                <w:bCs/>
                <w:u w:val="single"/>
                <w:rtl/>
              </w:rPr>
            </w:rPrChange>
          </w:rPr>
          <w:t>שסעיף</w:t>
        </w:r>
        <w:r w:rsidR="000A3B87" w:rsidRPr="008C4002">
          <w:rPr>
            <w:rFonts w:cs="David"/>
            <w:b/>
            <w:bCs/>
            <w:highlight w:val="yellow"/>
            <w:u w:val="single"/>
            <w:rtl/>
            <w:rPrChange w:id="1216" w:author="Shimon" w:date="2020-11-16T10:27:00Z">
              <w:rPr>
                <w:rFonts w:cs="David"/>
                <w:b/>
                <w:bCs/>
                <w:u w:val="single"/>
                <w:rtl/>
              </w:rPr>
            </w:rPrChange>
          </w:rPr>
          <w:t xml:space="preserve"> 43 </w:t>
        </w:r>
        <w:r w:rsidR="000A3B87" w:rsidRPr="008C4002">
          <w:rPr>
            <w:rFonts w:cs="David" w:hint="eastAsia"/>
            <w:b/>
            <w:bCs/>
            <w:highlight w:val="yellow"/>
            <w:u w:val="single"/>
            <w:rtl/>
            <w:rPrChange w:id="1217" w:author="Shimon" w:date="2020-11-16T10:27:00Z">
              <w:rPr>
                <w:rFonts w:cs="David" w:hint="eastAsia"/>
                <w:b/>
                <w:bCs/>
                <w:u w:val="single"/>
                <w:rtl/>
              </w:rPr>
            </w:rPrChange>
          </w:rPr>
          <w:t>איננו</w:t>
        </w:r>
        <w:r w:rsidR="000A3B87" w:rsidRPr="008C4002">
          <w:rPr>
            <w:rFonts w:cs="David"/>
            <w:b/>
            <w:bCs/>
            <w:highlight w:val="yellow"/>
            <w:u w:val="single"/>
            <w:rtl/>
            <w:rPrChange w:id="1218" w:author="Shimon" w:date="2020-11-16T10:27:00Z">
              <w:rPr>
                <w:rFonts w:cs="David"/>
                <w:b/>
                <w:bCs/>
                <w:u w:val="single"/>
                <w:rtl/>
              </w:rPr>
            </w:rPrChange>
          </w:rPr>
          <w:t xml:space="preserve"> </w:t>
        </w:r>
        <w:r w:rsidR="000A3B87" w:rsidRPr="008C4002">
          <w:rPr>
            <w:rFonts w:cs="David" w:hint="eastAsia"/>
            <w:b/>
            <w:bCs/>
            <w:highlight w:val="yellow"/>
            <w:u w:val="single"/>
            <w:rtl/>
            <w:rPrChange w:id="1219" w:author="Shimon" w:date="2020-11-16T10:27:00Z">
              <w:rPr>
                <w:rFonts w:cs="David" w:hint="eastAsia"/>
                <w:b/>
                <w:bCs/>
                <w:u w:val="single"/>
                <w:rtl/>
              </w:rPr>
            </w:rPrChange>
          </w:rPr>
          <w:t>חל</w:t>
        </w:r>
        <w:r w:rsidR="000A3B87" w:rsidRPr="008C4002">
          <w:rPr>
            <w:rFonts w:cs="David"/>
            <w:b/>
            <w:bCs/>
            <w:highlight w:val="yellow"/>
            <w:u w:val="single"/>
            <w:rtl/>
            <w:rPrChange w:id="1220" w:author="Shimon" w:date="2020-11-16T10:27:00Z">
              <w:rPr>
                <w:rFonts w:cs="David"/>
                <w:b/>
                <w:bCs/>
                <w:u w:val="single"/>
                <w:rtl/>
              </w:rPr>
            </w:rPrChange>
          </w:rPr>
          <w:t xml:space="preserve"> </w:t>
        </w:r>
        <w:r w:rsidR="000A3B87" w:rsidRPr="008C4002">
          <w:rPr>
            <w:rFonts w:cs="David" w:hint="eastAsia"/>
            <w:b/>
            <w:bCs/>
            <w:highlight w:val="yellow"/>
            <w:u w:val="single"/>
            <w:rtl/>
            <w:rPrChange w:id="1221" w:author="Shimon" w:date="2020-11-16T10:27:00Z">
              <w:rPr>
                <w:rFonts w:cs="David" w:hint="eastAsia"/>
                <w:b/>
                <w:bCs/>
                <w:u w:val="single"/>
                <w:rtl/>
              </w:rPr>
            </w:rPrChange>
          </w:rPr>
          <w:t>על</w:t>
        </w:r>
        <w:r w:rsidR="000A3B87" w:rsidRPr="008C4002">
          <w:rPr>
            <w:rFonts w:cs="David"/>
            <w:b/>
            <w:bCs/>
            <w:highlight w:val="yellow"/>
            <w:u w:val="single"/>
            <w:rtl/>
            <w:rPrChange w:id="1222" w:author="Shimon" w:date="2020-11-16T10:27:00Z">
              <w:rPr>
                <w:rFonts w:cs="David"/>
                <w:b/>
                <w:bCs/>
                <w:u w:val="single"/>
                <w:rtl/>
              </w:rPr>
            </w:rPrChange>
          </w:rPr>
          <w:t xml:space="preserve"> </w:t>
        </w:r>
        <w:r w:rsidR="000A3B87" w:rsidRPr="008C4002">
          <w:rPr>
            <w:rFonts w:cs="David" w:hint="eastAsia"/>
            <w:b/>
            <w:bCs/>
            <w:highlight w:val="yellow"/>
            <w:u w:val="single"/>
            <w:rtl/>
            <w:rPrChange w:id="1223" w:author="Shimon" w:date="2020-11-16T10:27:00Z">
              <w:rPr>
                <w:rFonts w:cs="David" w:hint="eastAsia"/>
                <w:b/>
                <w:bCs/>
                <w:u w:val="single"/>
                <w:rtl/>
              </w:rPr>
            </w:rPrChange>
          </w:rPr>
          <w:t>החוזה</w:t>
        </w:r>
      </w:ins>
      <w:ins w:id="1224" w:author="Shimon" w:date="2020-11-15T22:57:00Z">
        <w:r w:rsidR="006D508A" w:rsidRPr="008C4002">
          <w:rPr>
            <w:rFonts w:cs="David"/>
            <w:highlight w:val="yellow"/>
            <w:rtl/>
            <w:rPrChange w:id="1225" w:author="Shimon" w:date="2020-11-16T10:27:00Z">
              <w:rPr>
                <w:rFonts w:cs="David"/>
                <w:rtl/>
              </w:rPr>
            </w:rPrChange>
          </w:rPr>
          <w:t xml:space="preserve">, והמערער </w:t>
        </w:r>
        <w:r w:rsidR="006D508A" w:rsidRPr="008C4002">
          <w:rPr>
            <w:rFonts w:cs="David" w:hint="eastAsia"/>
            <w:highlight w:val="yellow"/>
            <w:rtl/>
            <w:rPrChange w:id="1226" w:author="Shimon" w:date="2020-11-16T10:27:00Z">
              <w:rPr>
                <w:rFonts w:cs="David" w:hint="eastAsia"/>
                <w:rtl/>
              </w:rPr>
            </w:rPrChange>
          </w:rPr>
          <w:t>לא</w:t>
        </w:r>
        <w:r w:rsidR="006D508A" w:rsidRPr="008C4002">
          <w:rPr>
            <w:rFonts w:cs="David"/>
            <w:highlight w:val="yellow"/>
            <w:rtl/>
            <w:rPrChange w:id="1227" w:author="Shimon" w:date="2020-11-16T10:27:00Z">
              <w:rPr>
                <w:rFonts w:cs="David"/>
                <w:rtl/>
              </w:rPr>
            </w:rPrChange>
          </w:rPr>
          <w:t xml:space="preserve"> היה חייב </w:t>
        </w:r>
        <w:r w:rsidR="006D508A" w:rsidRPr="008C4002">
          <w:rPr>
            <w:rFonts w:cs="David" w:hint="eastAsia"/>
            <w:highlight w:val="yellow"/>
            <w:rtl/>
            <w:rPrChange w:id="1228" w:author="Shimon" w:date="2020-11-16T10:27:00Z">
              <w:rPr>
                <w:rFonts w:cs="David" w:hint="eastAsia"/>
                <w:rtl/>
              </w:rPr>
            </w:rPrChange>
          </w:rPr>
          <w:t>להגיש</w:t>
        </w:r>
        <w:r w:rsidR="006D508A" w:rsidRPr="008C4002">
          <w:rPr>
            <w:rFonts w:cs="David"/>
            <w:highlight w:val="yellow"/>
            <w:rtl/>
            <w:rPrChange w:id="1229" w:author="Shimon" w:date="2020-11-16T10:27:00Z">
              <w:rPr>
                <w:rFonts w:cs="David"/>
                <w:rtl/>
              </w:rPr>
            </w:rPrChange>
          </w:rPr>
          <w:t xml:space="preserve"> "ערעור </w:t>
        </w:r>
        <w:r w:rsidR="006D508A" w:rsidRPr="008C4002">
          <w:rPr>
            <w:rFonts w:cs="David" w:hint="eastAsia"/>
            <w:highlight w:val="yellow"/>
            <w:rtl/>
            <w:rPrChange w:id="1230" w:author="Shimon" w:date="2020-11-16T10:27:00Z">
              <w:rPr>
                <w:rFonts w:cs="David" w:hint="eastAsia"/>
                <w:rtl/>
              </w:rPr>
            </w:rPrChange>
          </w:rPr>
          <w:t>גימלה</w:t>
        </w:r>
        <w:r w:rsidR="006D508A" w:rsidRPr="008C4002">
          <w:rPr>
            <w:rFonts w:cs="David"/>
            <w:highlight w:val="yellow"/>
            <w:rtl/>
            <w:rPrChange w:id="1231" w:author="Shimon" w:date="2020-11-16T10:27:00Z">
              <w:rPr>
                <w:rFonts w:cs="David"/>
                <w:rtl/>
              </w:rPr>
            </w:rPrChange>
          </w:rPr>
          <w:t xml:space="preserve">" תוך </w:t>
        </w:r>
      </w:ins>
      <w:ins w:id="1232" w:author="Shimon" w:date="2020-11-15T22:58:00Z">
        <w:r w:rsidR="006D508A" w:rsidRPr="008C4002">
          <w:rPr>
            <w:rFonts w:cs="David"/>
            <w:highlight w:val="yellow"/>
            <w:rtl/>
            <w:rPrChange w:id="1233" w:author="Shimon" w:date="2020-11-16T10:27:00Z">
              <w:rPr>
                <w:rFonts w:cs="David"/>
                <w:rtl/>
              </w:rPr>
            </w:rPrChange>
          </w:rPr>
          <w:t xml:space="preserve">60 </w:t>
        </w:r>
        <w:r w:rsidR="006D508A" w:rsidRPr="008C4002">
          <w:rPr>
            <w:rFonts w:cs="David" w:hint="eastAsia"/>
            <w:highlight w:val="yellow"/>
            <w:rtl/>
            <w:rPrChange w:id="1234" w:author="Shimon" w:date="2020-11-16T10:27:00Z">
              <w:rPr>
                <w:rFonts w:cs="David" w:hint="eastAsia"/>
                <w:rtl/>
              </w:rPr>
            </w:rPrChange>
          </w:rPr>
          <w:t>יום</w:t>
        </w:r>
      </w:ins>
      <w:ins w:id="1235" w:author="Shimon" w:date="2020-11-15T22:57:00Z">
        <w:r w:rsidR="006D508A" w:rsidRPr="008C4002">
          <w:rPr>
            <w:rFonts w:cs="David"/>
            <w:highlight w:val="yellow"/>
            <w:rtl/>
            <w:rPrChange w:id="1236" w:author="Shimon" w:date="2020-11-16T10:27:00Z">
              <w:rPr>
                <w:rFonts w:cs="David"/>
                <w:rtl/>
              </w:rPr>
            </w:rPrChange>
          </w:rPr>
          <w:t xml:space="preserve"> ממועד </w:t>
        </w:r>
      </w:ins>
      <w:ins w:id="1237" w:author="Shimon" w:date="2020-11-15T22:58:00Z">
        <w:r w:rsidR="006D508A" w:rsidRPr="008C4002">
          <w:rPr>
            <w:rFonts w:cs="David" w:hint="eastAsia"/>
            <w:highlight w:val="yellow"/>
            <w:rtl/>
            <w:rPrChange w:id="1238" w:author="Shimon" w:date="2020-11-16T10:27:00Z">
              <w:rPr>
                <w:rFonts w:cs="David" w:hint="eastAsia"/>
                <w:rtl/>
              </w:rPr>
            </w:rPrChange>
          </w:rPr>
          <w:t>קבלת</w:t>
        </w:r>
        <w:r w:rsidR="006D508A" w:rsidRPr="008C4002">
          <w:rPr>
            <w:rFonts w:cs="David"/>
            <w:highlight w:val="yellow"/>
            <w:rtl/>
            <w:rPrChange w:id="1239" w:author="Shimon" w:date="2020-11-16T10:27:00Z">
              <w:rPr>
                <w:rFonts w:cs="David"/>
                <w:rtl/>
              </w:rPr>
            </w:rPrChange>
          </w:rPr>
          <w:t xml:space="preserve"> אישור </w:t>
        </w:r>
      </w:ins>
      <w:ins w:id="1240" w:author="Shimon" w:date="2020-11-15T23:00:00Z">
        <w:r w:rsidR="006D508A" w:rsidRPr="008C4002">
          <w:rPr>
            <w:rFonts w:cs="David" w:hint="eastAsia"/>
            <w:highlight w:val="yellow"/>
            <w:rtl/>
            <w:rPrChange w:id="1241" w:author="Shimon" w:date="2020-11-16T10:27:00Z">
              <w:rPr>
                <w:rFonts w:cs="David" w:hint="eastAsia"/>
                <w:rtl/>
              </w:rPr>
            </w:rPrChange>
          </w:rPr>
          <w:t>ה</w:t>
        </w:r>
      </w:ins>
      <w:ins w:id="1242" w:author="Shimon" w:date="2020-11-15T22:58:00Z">
        <w:r w:rsidR="006D508A" w:rsidRPr="008C4002">
          <w:rPr>
            <w:rFonts w:cs="David" w:hint="eastAsia"/>
            <w:highlight w:val="yellow"/>
            <w:rtl/>
            <w:rPrChange w:id="1243" w:author="Shimon" w:date="2020-11-16T10:27:00Z">
              <w:rPr>
                <w:rFonts w:cs="David" w:hint="eastAsia"/>
                <w:rtl/>
              </w:rPr>
            </w:rPrChange>
          </w:rPr>
          <w:t>גימלה</w:t>
        </w:r>
        <w:r w:rsidR="006D508A">
          <w:rPr>
            <w:rFonts w:cs="David" w:hint="cs"/>
            <w:rtl/>
          </w:rPr>
          <w:t>.</w:t>
        </w:r>
      </w:ins>
    </w:p>
    <w:p w:rsidR="00EE0351" w:rsidDel="006D508A" w:rsidRDefault="009C6442">
      <w:pPr>
        <w:spacing w:after="240" w:line="360" w:lineRule="auto"/>
        <w:ind w:left="620"/>
        <w:jc w:val="both"/>
        <w:rPr>
          <w:del w:id="1244" w:author="Shimon" w:date="2020-11-15T22:57:00Z"/>
          <w:rFonts w:cs="David"/>
          <w:b/>
          <w:bCs/>
          <w:rtl/>
        </w:rPr>
        <w:pPrChange w:id="1245" w:author="Shimon" w:date="2020-11-16T12:29:00Z">
          <w:pPr>
            <w:spacing w:after="240" w:line="360" w:lineRule="auto"/>
            <w:ind w:left="620"/>
            <w:jc w:val="both"/>
          </w:pPr>
        </w:pPrChange>
      </w:pPr>
      <w:ins w:id="1246" w:author="Shimon" w:date="2020-11-15T22:24:00Z">
        <w:r w:rsidRPr="0078574C">
          <w:rPr>
            <w:rFonts w:cs="David"/>
            <w:color w:val="FF0000"/>
            <w:rtl/>
          </w:rPr>
          <w:t xml:space="preserve"> </w:t>
        </w:r>
      </w:ins>
      <w:r w:rsidR="00EE0351" w:rsidRPr="0078574C">
        <w:rPr>
          <w:rFonts w:cs="David" w:hint="eastAsia"/>
          <w:color w:val="FF0000"/>
          <w:rtl/>
          <w:rPrChange w:id="1247" w:author="Shimon" w:date="2020-11-15T22:09:00Z">
            <w:rPr>
              <w:rFonts w:cs="David" w:hint="eastAsia"/>
              <w:rtl/>
            </w:rPr>
          </w:rPrChange>
        </w:rPr>
        <w:t>סעיף</w:t>
      </w:r>
      <w:r w:rsidR="00EE0351" w:rsidRPr="0078574C">
        <w:rPr>
          <w:rFonts w:cs="David"/>
          <w:color w:val="FF0000"/>
          <w:rtl/>
          <w:rPrChange w:id="1248" w:author="Shimon" w:date="2020-11-15T22:09:00Z">
            <w:rPr>
              <w:rFonts w:cs="David"/>
              <w:rtl/>
            </w:rPr>
          </w:rPrChange>
        </w:rPr>
        <w:t xml:space="preserve"> 12 לחוזה הבכירים הוא </w:t>
      </w:r>
      <w:r w:rsidR="00EE0351" w:rsidRPr="0032680C">
        <w:rPr>
          <w:rFonts w:cs="David" w:hint="eastAsia"/>
          <w:color w:val="FF0000"/>
          <w:rtl/>
          <w:rPrChange w:id="1249" w:author="Shimon" w:date="2020-11-15T21:12:00Z">
            <w:rPr>
              <w:rFonts w:cs="David" w:hint="eastAsia"/>
              <w:rtl/>
            </w:rPr>
          </w:rPrChange>
        </w:rPr>
        <w:t>המקור</w:t>
      </w:r>
      <w:r w:rsidR="00EE0351" w:rsidRPr="0032680C">
        <w:rPr>
          <w:rFonts w:cs="David"/>
          <w:color w:val="FF0000"/>
          <w:rtl/>
          <w:rPrChange w:id="1250" w:author="Shimon" w:date="2020-11-15T21:12:00Z">
            <w:rPr>
              <w:rFonts w:cs="David"/>
              <w:rtl/>
            </w:rPr>
          </w:rPrChange>
        </w:rPr>
        <w:t xml:space="preserve"> </w:t>
      </w:r>
      <w:r w:rsidR="00EE0351" w:rsidRPr="0032680C">
        <w:rPr>
          <w:rFonts w:cs="David" w:hint="eastAsia"/>
          <w:color w:val="FF0000"/>
          <w:rtl/>
          <w:rPrChange w:id="1251" w:author="Shimon" w:date="2020-11-15T21:12:00Z">
            <w:rPr>
              <w:rFonts w:cs="David" w:hint="eastAsia"/>
              <w:rtl/>
            </w:rPr>
          </w:rPrChange>
        </w:rPr>
        <w:t>היחידי</w:t>
      </w:r>
      <w:r w:rsidR="00EE0351" w:rsidRPr="0032680C">
        <w:rPr>
          <w:rFonts w:cs="David"/>
          <w:color w:val="FF0000"/>
          <w:rtl/>
          <w:rPrChange w:id="1252" w:author="Shimon" w:date="2020-11-15T21:12:00Z">
            <w:rPr>
              <w:rFonts w:cs="David"/>
              <w:rtl/>
            </w:rPr>
          </w:rPrChange>
        </w:rPr>
        <w:t xml:space="preserve"> </w:t>
      </w:r>
      <w:r w:rsidR="00EE0351" w:rsidRPr="0032680C">
        <w:rPr>
          <w:rFonts w:cs="David" w:hint="eastAsia"/>
          <w:color w:val="FF0000"/>
          <w:rtl/>
          <w:rPrChange w:id="1253" w:author="Shimon" w:date="2020-11-15T21:12:00Z">
            <w:rPr>
              <w:rFonts w:cs="David" w:hint="eastAsia"/>
              <w:rtl/>
            </w:rPr>
          </w:rPrChange>
        </w:rPr>
        <w:t>והבלעדי</w:t>
      </w:r>
      <w:r w:rsidR="00EE0351" w:rsidRPr="0032680C">
        <w:rPr>
          <w:rFonts w:cs="David"/>
          <w:color w:val="FF0000"/>
          <w:highlight w:val="yellow"/>
          <w:rtl/>
          <w:rPrChange w:id="1254" w:author="Shimon" w:date="2020-11-15T21:12:00Z">
            <w:rPr>
              <w:rFonts w:cs="David"/>
              <w:rtl/>
            </w:rPr>
          </w:rPrChange>
        </w:rPr>
        <w:t>,</w:t>
      </w:r>
      <w:r w:rsidR="00EE0351" w:rsidRPr="0032680C">
        <w:rPr>
          <w:rFonts w:cs="David"/>
          <w:color w:val="FF0000"/>
          <w:rtl/>
          <w:rPrChange w:id="1255" w:author="Shimon" w:date="2020-11-15T21:12:00Z">
            <w:rPr>
              <w:rFonts w:cs="David"/>
              <w:rtl/>
            </w:rPr>
          </w:rPrChange>
        </w:rPr>
        <w:t xml:space="preserve"> אם כן, להחרגה </w:t>
      </w:r>
      <w:ins w:id="1256" w:author="Shimon" w:date="2020-11-16T12:29:00Z">
        <w:r w:rsidR="00696681">
          <w:rPr>
            <w:rFonts w:cs="David" w:hint="cs"/>
            <w:color w:val="2F5496" w:themeColor="accent5" w:themeShade="BF"/>
            <w:highlight w:val="green"/>
            <w:rtl/>
          </w:rPr>
          <w:t>האומנם</w:t>
        </w:r>
      </w:ins>
      <w:ins w:id="1257" w:author="Shimon" w:date="2020-11-16T12:28:00Z">
        <w:r w:rsidR="00696681" w:rsidRPr="00696681">
          <w:rPr>
            <w:rFonts w:cs="David"/>
            <w:color w:val="2F5496" w:themeColor="accent5" w:themeShade="BF"/>
            <w:highlight w:val="green"/>
            <w:rtl/>
            <w:rPrChange w:id="1258" w:author="Shimon" w:date="2020-11-16T12:29:00Z">
              <w:rPr>
                <w:rFonts w:cs="David"/>
                <w:highlight w:val="yellow"/>
                <w:rtl/>
              </w:rPr>
            </w:rPrChange>
          </w:rPr>
          <w:t>?</w:t>
        </w:r>
      </w:ins>
      <w:ins w:id="1259" w:author="Shimon" w:date="2020-11-15T18:51:00Z">
        <w:r w:rsidR="00B30044" w:rsidRPr="00696681">
          <w:rPr>
            <w:rFonts w:cs="David"/>
            <w:color w:val="2F5496" w:themeColor="accent5" w:themeShade="BF"/>
            <w:highlight w:val="green"/>
            <w:rtl/>
            <w:rPrChange w:id="1260" w:author="Shimon" w:date="2020-11-16T12:29:00Z">
              <w:rPr>
                <w:rFonts w:cs="David"/>
                <w:highlight w:val="yellow"/>
                <w:rtl/>
              </w:rPr>
            </w:rPrChange>
          </w:rPr>
          <w:t xml:space="preserve"> ראה </w:t>
        </w:r>
        <w:r w:rsidR="00B30044" w:rsidRPr="00696681">
          <w:rPr>
            <w:rFonts w:cs="David" w:hint="eastAsia"/>
            <w:color w:val="2F5496" w:themeColor="accent5" w:themeShade="BF"/>
            <w:highlight w:val="green"/>
            <w:rtl/>
            <w:rPrChange w:id="1261" w:author="Shimon" w:date="2020-11-16T12:29:00Z">
              <w:rPr>
                <w:rFonts w:cs="David" w:hint="eastAsia"/>
                <w:highlight w:val="yellow"/>
                <w:rtl/>
              </w:rPr>
            </w:rPrChange>
          </w:rPr>
          <w:t>פיסקא</w:t>
        </w:r>
        <w:r w:rsidR="00B30044" w:rsidRPr="00696681">
          <w:rPr>
            <w:rFonts w:cs="David"/>
            <w:color w:val="2F5496" w:themeColor="accent5" w:themeShade="BF"/>
            <w:highlight w:val="green"/>
            <w:rtl/>
            <w:rPrChange w:id="1262" w:author="Shimon" w:date="2020-11-16T12:29:00Z">
              <w:rPr>
                <w:rFonts w:cs="David"/>
                <w:highlight w:val="yellow"/>
                <w:rtl/>
              </w:rPr>
            </w:rPrChange>
          </w:rPr>
          <w:t xml:space="preserve"> 1</w:t>
        </w:r>
      </w:ins>
      <w:ins w:id="1263" w:author="Shimon" w:date="2020-11-16T12:29:00Z">
        <w:r w:rsidR="00696681">
          <w:rPr>
            <w:rFonts w:cs="David" w:hint="cs"/>
            <w:color w:val="2F5496" w:themeColor="accent5" w:themeShade="BF"/>
            <w:highlight w:val="green"/>
            <w:rtl/>
          </w:rPr>
          <w:t>7</w:t>
        </w:r>
      </w:ins>
      <w:ins w:id="1264" w:author="Shimon" w:date="2020-11-15T18:51:00Z">
        <w:r w:rsidR="00B30044" w:rsidRPr="00696681">
          <w:rPr>
            <w:rFonts w:cs="David"/>
            <w:color w:val="2F5496" w:themeColor="accent5" w:themeShade="BF"/>
            <w:highlight w:val="green"/>
            <w:rtl/>
            <w:rPrChange w:id="1265" w:author="Shimon" w:date="2020-11-16T12:29:00Z">
              <w:rPr>
                <w:rFonts w:cs="David"/>
                <w:highlight w:val="yellow"/>
                <w:rtl/>
              </w:rPr>
            </w:rPrChange>
          </w:rPr>
          <w:t xml:space="preserve"> להלן</w:t>
        </w:r>
        <w:r w:rsidR="00B30044" w:rsidRPr="00696681">
          <w:rPr>
            <w:rFonts w:cs="David"/>
            <w:color w:val="2F5496" w:themeColor="accent5" w:themeShade="BF"/>
            <w:highlight w:val="green"/>
            <w:rtl/>
            <w:rPrChange w:id="1266" w:author="Shimon" w:date="2020-11-16T12:29:00Z">
              <w:rPr>
                <w:rFonts w:cs="David"/>
                <w:rtl/>
              </w:rPr>
            </w:rPrChange>
          </w:rPr>
          <w:t xml:space="preserve"> </w:t>
        </w:r>
      </w:ins>
      <w:del w:id="1267" w:author="Shimon" w:date="2020-11-15T22:57:00Z">
        <w:r w:rsidR="00EE0351" w:rsidDel="006D508A">
          <w:rPr>
            <w:rFonts w:cs="David" w:hint="cs"/>
            <w:rtl/>
          </w:rPr>
          <w:delText xml:space="preserve">מהכלל הקבוע בסעיף 11 לחוזה, לפיו על העסקתו של המערער לא יחולו הוראות חוק הגימלאות. </w:delText>
        </w:r>
        <w:r w:rsidR="00EE0351" w:rsidDel="006D508A">
          <w:rPr>
            <w:rFonts w:cs="David" w:hint="cs"/>
            <w:rtl/>
          </w:rPr>
          <w:lastRenderedPageBreak/>
          <w:delText xml:space="preserve">ודוק </w:delText>
        </w:r>
      </w:del>
      <w:del w:id="1268" w:author="Shimon" w:date="2020-11-15T22:17:00Z">
        <w:r w:rsidR="00EE0351" w:rsidDel="009C6442">
          <w:rPr>
            <w:rFonts w:cs="David"/>
            <w:rtl/>
          </w:rPr>
          <w:delText>-</w:delText>
        </w:r>
      </w:del>
      <w:del w:id="1269" w:author="Shimon" w:date="2020-11-15T22:24:00Z">
        <w:r w:rsidR="00EE0351" w:rsidDel="009C6442">
          <w:rPr>
            <w:rFonts w:cs="David" w:hint="cs"/>
            <w:rtl/>
          </w:rPr>
          <w:delText xml:space="preserve"> </w:delText>
        </w:r>
        <w:r w:rsidR="00EE0351" w:rsidDel="009C6442">
          <w:rPr>
            <w:rFonts w:cs="David" w:hint="cs"/>
            <w:b/>
            <w:bCs/>
            <w:rtl/>
          </w:rPr>
          <w:delText>הוראת חוק גימלאות</w:delText>
        </w:r>
      </w:del>
      <w:del w:id="1270" w:author="Shimon" w:date="2020-11-15T22:18:00Z">
        <w:r w:rsidR="00EE0351" w:rsidDel="009C6442">
          <w:rPr>
            <w:rFonts w:cs="David" w:hint="cs"/>
            <w:b/>
            <w:bCs/>
            <w:rtl/>
          </w:rPr>
          <w:delText xml:space="preserve"> </w:delText>
        </w:r>
      </w:del>
      <w:del w:id="1271" w:author="Shimon" w:date="2020-11-15T22:24:00Z">
        <w:r w:rsidR="00EE0351" w:rsidDel="009C6442">
          <w:rPr>
            <w:rFonts w:cs="David" w:hint="cs"/>
            <w:b/>
            <w:bCs/>
            <w:rtl/>
          </w:rPr>
          <w:delText xml:space="preserve">שלא הוחרגה </w:delText>
        </w:r>
      </w:del>
      <w:del w:id="1272" w:author="Shimon" w:date="2020-11-15T22:19:00Z">
        <w:r w:rsidR="00EE0351" w:rsidDel="009C6442">
          <w:rPr>
            <w:rFonts w:cs="David" w:hint="cs"/>
            <w:b/>
            <w:bCs/>
            <w:rtl/>
          </w:rPr>
          <w:delText xml:space="preserve">מכוח סעיף 12 לחוק הגימלאות </w:delText>
        </w:r>
      </w:del>
      <w:del w:id="1273" w:author="Shimon" w:date="2020-11-15T22:24:00Z">
        <w:r w:rsidR="00EE0351" w:rsidRPr="00434BEF" w:rsidDel="009C6442">
          <w:rPr>
            <w:rFonts w:cs="David" w:hint="cs"/>
            <w:b/>
            <w:bCs/>
            <w:u w:val="single"/>
            <w:rtl/>
          </w:rPr>
          <w:delText>אינה</w:delText>
        </w:r>
        <w:r w:rsidR="00EE0351" w:rsidDel="009C6442">
          <w:rPr>
            <w:rFonts w:cs="David" w:hint="cs"/>
            <w:b/>
            <w:bCs/>
            <w:rtl/>
          </w:rPr>
          <w:delText xml:space="preserve"> חלה על יחסי הצדדים בתקופת העסקתו של המערער מכוח חוזה הבכירים.</w:delText>
        </w:r>
      </w:del>
    </w:p>
    <w:p w:rsidR="00F94E4F" w:rsidRDefault="00EE0351">
      <w:pPr>
        <w:spacing w:after="240" w:line="360" w:lineRule="auto"/>
        <w:ind w:left="620"/>
        <w:jc w:val="both"/>
        <w:rPr>
          <w:rFonts w:cs="David"/>
          <w:b/>
          <w:bCs/>
          <w:rtl/>
        </w:rPr>
        <w:pPrChange w:id="1274" w:author="Shimon" w:date="2020-11-15T22:57:00Z">
          <w:pPr>
            <w:spacing w:after="240" w:line="360" w:lineRule="auto"/>
            <w:ind w:left="620"/>
            <w:jc w:val="both"/>
          </w:pPr>
        </w:pPrChange>
      </w:pPr>
      <w:del w:id="1275" w:author="Shimon" w:date="2020-11-15T22:57:00Z">
        <w:r w:rsidDel="006D508A">
          <w:rPr>
            <w:rFonts w:cs="David" w:hint="cs"/>
            <w:b/>
            <w:bCs/>
            <w:rtl/>
          </w:rPr>
          <w:delText xml:space="preserve">עיון בסעיף 12 </w:delText>
        </w:r>
        <w:r w:rsidR="00434BEF" w:rsidDel="006D508A">
          <w:rPr>
            <w:rFonts w:cs="David" w:hint="cs"/>
            <w:b/>
            <w:bCs/>
            <w:rtl/>
          </w:rPr>
          <w:delText xml:space="preserve">לחוזה הבכירים </w:delText>
        </w:r>
        <w:r w:rsidDel="006D508A">
          <w:rPr>
            <w:rFonts w:cs="David" w:hint="cs"/>
            <w:b/>
            <w:bCs/>
            <w:rtl/>
          </w:rPr>
          <w:delText xml:space="preserve">מלמד כי הוראות סעיף 43 לחוק הגימלאות </w:delText>
        </w:r>
        <w:r w:rsidDel="006D508A">
          <w:rPr>
            <w:rFonts w:cs="David"/>
            <w:b/>
            <w:bCs/>
            <w:rtl/>
          </w:rPr>
          <w:delText>–</w:delText>
        </w:r>
        <w:r w:rsidDel="006D508A">
          <w:rPr>
            <w:rFonts w:cs="David" w:hint="cs"/>
            <w:b/>
            <w:bCs/>
            <w:rtl/>
          </w:rPr>
          <w:delText xml:space="preserve"> הקובעות את המועד להגשת ערעור גימלה </w:delText>
        </w:r>
        <w:r w:rsidDel="006D508A">
          <w:rPr>
            <w:rFonts w:cs="David"/>
            <w:b/>
            <w:bCs/>
            <w:rtl/>
          </w:rPr>
          <w:delText>–</w:delText>
        </w:r>
        <w:r w:rsidDel="006D508A">
          <w:rPr>
            <w:rFonts w:cs="David" w:hint="cs"/>
            <w:b/>
            <w:bCs/>
            <w:rtl/>
          </w:rPr>
          <w:delText xml:space="preserve"> לא הוחרגו מהכלל לפיו הוראות חוק הגימלאות אינן חלות על המערער. </w:delText>
        </w:r>
      </w:del>
      <w:ins w:id="1276" w:author="Shimon" w:date="2020-11-15T22:57:00Z">
        <w:r w:rsidR="006D508A">
          <w:rPr>
            <w:rFonts w:cs="David" w:hint="cs"/>
            <w:rtl/>
          </w:rPr>
          <w:t xml:space="preserve"> </w:t>
        </w:r>
      </w:ins>
    </w:p>
    <w:p w:rsidR="00EE0351" w:rsidRPr="00EE0351" w:rsidRDefault="00EE0351">
      <w:pPr>
        <w:spacing w:after="240" w:line="360" w:lineRule="auto"/>
        <w:ind w:left="620"/>
        <w:jc w:val="both"/>
        <w:rPr>
          <w:rFonts w:cs="David"/>
        </w:rPr>
        <w:pPrChange w:id="1277" w:author="Shimon" w:date="2020-11-15T22:57:00Z">
          <w:pPr>
            <w:spacing w:after="240" w:line="360" w:lineRule="auto"/>
            <w:ind w:left="620"/>
            <w:jc w:val="both"/>
          </w:pPr>
        </w:pPrChange>
      </w:pPr>
      <w:del w:id="1278" w:author="Shimon" w:date="2020-11-15T23:00:00Z">
        <w:r w:rsidDel="006D508A">
          <w:rPr>
            <w:rFonts w:cs="David" w:hint="cs"/>
            <w:rtl/>
          </w:rPr>
          <w:delText>בהתאם, ועל אחת כמה וכמה כאשר מדובר בחוזה שנוסח על ידי המדינה, המסקנה האפשרית היחידה היא שהוראות סעיף 43 לחוק הגימלאות אכן אינן חלות על יחסי הצדדים</w:delText>
        </w:r>
      </w:del>
      <w:del w:id="1279" w:author="Shimon" w:date="2020-11-15T22:57:00Z">
        <w:r w:rsidDel="006D508A">
          <w:rPr>
            <w:rFonts w:cs="David" w:hint="cs"/>
            <w:rtl/>
          </w:rPr>
          <w:delText>, והמערער אינו נדרש להגיש "ערעור גימלה" תוך שנה ממועד סיום עבודתו</w:delText>
        </w:r>
      </w:del>
      <w:del w:id="1280" w:author="Shimon" w:date="2020-11-15T23:00:00Z">
        <w:r w:rsidDel="006D508A">
          <w:rPr>
            <w:rFonts w:cs="David" w:hint="cs"/>
            <w:rtl/>
          </w:rPr>
          <w:delText xml:space="preserve">. </w:delText>
        </w:r>
      </w:del>
      <w:ins w:id="1281" w:author="Shimon" w:date="2020-11-15T23:00:00Z">
        <w:r w:rsidR="006D508A">
          <w:rPr>
            <w:rFonts w:cs="David" w:hint="cs"/>
            <w:rtl/>
          </w:rPr>
          <w:t xml:space="preserve"> </w:t>
        </w:r>
      </w:ins>
    </w:p>
    <w:p w:rsidR="008D3153" w:rsidRDefault="008D3153" w:rsidP="00057EF8">
      <w:pPr>
        <w:numPr>
          <w:ilvl w:val="0"/>
          <w:numId w:val="1"/>
        </w:numPr>
        <w:tabs>
          <w:tab w:val="clear" w:pos="630"/>
          <w:tab w:val="left" w:pos="620"/>
        </w:tabs>
        <w:spacing w:after="240" w:line="360" w:lineRule="auto"/>
        <w:ind w:left="620" w:hanging="540"/>
        <w:jc w:val="both"/>
        <w:rPr>
          <w:rFonts w:cs="David"/>
          <w:b/>
          <w:bCs/>
        </w:rPr>
      </w:pPr>
      <w:r w:rsidRPr="005B629B">
        <w:rPr>
          <w:rFonts w:cs="David" w:hint="cs"/>
          <w:u w:val="single"/>
          <w:rtl/>
        </w:rPr>
        <w:t>סעיף 13 לחוזה הבכירים</w:t>
      </w:r>
      <w:r w:rsidRPr="008D3153">
        <w:rPr>
          <w:rFonts w:cs="David" w:hint="cs"/>
          <w:rtl/>
        </w:rPr>
        <w:t xml:space="preserve"> מוסיף וקובע כי</w:t>
      </w:r>
      <w:r>
        <w:rPr>
          <w:rFonts w:cs="David" w:hint="cs"/>
          <w:b/>
          <w:bCs/>
          <w:rtl/>
        </w:rPr>
        <w:t xml:space="preserve"> - "</w:t>
      </w:r>
      <w:r>
        <w:rPr>
          <w:rFonts w:cs="David" w:hint="cs"/>
          <w:b/>
          <w:bCs/>
          <w:i/>
          <w:iCs/>
          <w:rtl/>
        </w:rPr>
        <w:t>חוז</w:t>
      </w:r>
      <w:ins w:id="1282" w:author="Shimon" w:date="2020-11-16T12:34:00Z">
        <w:r w:rsidR="00644DC9">
          <w:rPr>
            <w:rFonts w:cs="David" w:hint="cs"/>
            <w:b/>
            <w:bCs/>
            <w:i/>
            <w:iCs/>
            <w:rtl/>
          </w:rPr>
          <w:t>.</w:t>
        </w:r>
      </w:ins>
      <w:r>
        <w:rPr>
          <w:rFonts w:cs="David" w:hint="cs"/>
          <w:b/>
          <w:bCs/>
          <w:i/>
          <w:iCs/>
          <w:rtl/>
        </w:rPr>
        <w:t xml:space="preserve">ה זה יראוהו כהסכם וכחוזה יחידי לפי סעיף 92 ו </w:t>
      </w:r>
      <w:r>
        <w:rPr>
          <w:rFonts w:cs="David"/>
          <w:b/>
          <w:bCs/>
          <w:i/>
          <w:iCs/>
          <w:rtl/>
        </w:rPr>
        <w:t>–</w:t>
      </w:r>
      <w:r>
        <w:rPr>
          <w:rFonts w:cs="David" w:hint="cs"/>
          <w:b/>
          <w:bCs/>
          <w:i/>
          <w:iCs/>
          <w:rtl/>
        </w:rPr>
        <w:t xml:space="preserve"> 107(א)(2) לחוק הגימלאות</w:t>
      </w:r>
      <w:r>
        <w:rPr>
          <w:rFonts w:cs="David" w:hint="cs"/>
          <w:b/>
          <w:bCs/>
          <w:rtl/>
        </w:rPr>
        <w:t>".</w:t>
      </w:r>
    </w:p>
    <w:p w:rsidR="008D3153" w:rsidRPr="008D3153" w:rsidRDefault="008D3153" w:rsidP="005B629B">
      <w:pPr>
        <w:tabs>
          <w:tab w:val="left" w:pos="620"/>
        </w:tabs>
        <w:spacing w:after="240" w:line="360" w:lineRule="auto"/>
        <w:ind w:left="620"/>
        <w:jc w:val="both"/>
        <w:rPr>
          <w:rFonts w:asciiTheme="majorBidi" w:hAnsiTheme="majorBidi" w:cstheme="majorBidi"/>
          <w:rtl/>
        </w:rPr>
      </w:pPr>
      <w:r>
        <w:rPr>
          <w:rFonts w:cs="David" w:hint="cs"/>
          <w:b/>
          <w:bCs/>
          <w:rtl/>
        </w:rPr>
        <w:t xml:space="preserve">סעיף 107(א)(2) לחוק הגימלאות קובע </w:t>
      </w:r>
      <w:r w:rsidR="00FE4388">
        <w:rPr>
          <w:rFonts w:cs="David" w:hint="cs"/>
          <w:b/>
          <w:bCs/>
          <w:rtl/>
        </w:rPr>
        <w:t xml:space="preserve">כי הוראות חוק הגימלאות </w:t>
      </w:r>
      <w:r w:rsidR="00FE4388">
        <w:rPr>
          <w:rFonts w:cs="David" w:hint="cs"/>
          <w:b/>
          <w:bCs/>
          <w:u w:val="single"/>
          <w:rtl/>
        </w:rPr>
        <w:t>לא</w:t>
      </w:r>
      <w:r w:rsidR="00FE4388">
        <w:rPr>
          <w:rFonts w:cs="David" w:hint="cs"/>
          <w:b/>
          <w:bCs/>
          <w:rtl/>
        </w:rPr>
        <w:t xml:space="preserve"> יחולו על </w:t>
      </w:r>
      <w:r>
        <w:rPr>
          <w:rFonts w:cs="David" w:hint="cs"/>
          <w:b/>
          <w:bCs/>
          <w:rtl/>
        </w:rPr>
        <w:t xml:space="preserve"> -</w:t>
      </w:r>
      <w:r w:rsidR="005B629B">
        <w:rPr>
          <w:rFonts w:cs="David" w:hint="cs"/>
          <w:b/>
          <w:bCs/>
          <w:rtl/>
        </w:rPr>
        <w:t xml:space="preserve"> </w:t>
      </w:r>
      <w:r w:rsidR="00FE4388" w:rsidRPr="00FE4388">
        <w:rPr>
          <w:rStyle w:val="wsubclausecontent1"/>
          <w:rFonts w:asciiTheme="majorBidi" w:hAnsiTheme="majorBidi" w:cstheme="majorBidi" w:hint="cs"/>
          <w:rtl/>
        </w:rPr>
        <w:t>"</w:t>
      </w:r>
      <w:r w:rsidRPr="008D3153">
        <w:rPr>
          <w:rStyle w:val="wsubclausecontent1"/>
          <w:rFonts w:asciiTheme="majorBidi" w:hAnsiTheme="majorBidi" w:cstheme="majorBidi"/>
          <w:b/>
          <w:bCs/>
          <w:u w:val="single"/>
          <w:rtl/>
        </w:rPr>
        <w:t>על עובד המדינה המועסק כדין על פי חוזה יחידי</w:t>
      </w:r>
      <w:r w:rsidRPr="008D3153">
        <w:rPr>
          <w:rStyle w:val="wsubclausecontent1"/>
          <w:rFonts w:asciiTheme="majorBidi" w:hAnsiTheme="majorBidi" w:cstheme="majorBidi"/>
          <w:rtl/>
        </w:rPr>
        <w:t>, אם כך נקבע באותו חוזה ובמידה שנקבע;</w:t>
      </w:r>
      <w:r w:rsidR="00986742">
        <w:rPr>
          <w:rStyle w:val="wsubclausecontent1"/>
          <w:rFonts w:asciiTheme="majorBidi" w:hAnsiTheme="majorBidi" w:cstheme="majorBidi" w:hint="cs"/>
          <w:rtl/>
        </w:rPr>
        <w:t>".</w:t>
      </w:r>
    </w:p>
    <w:p w:rsidR="008D3153" w:rsidRPr="00986742" w:rsidRDefault="008D3153" w:rsidP="00057EF8">
      <w:pPr>
        <w:numPr>
          <w:ilvl w:val="0"/>
          <w:numId w:val="1"/>
        </w:numPr>
        <w:tabs>
          <w:tab w:val="clear" w:pos="630"/>
          <w:tab w:val="left" w:pos="620"/>
        </w:tabs>
        <w:spacing w:after="240" w:line="360" w:lineRule="auto"/>
        <w:ind w:left="620" w:hanging="540"/>
        <w:jc w:val="both"/>
        <w:rPr>
          <w:rFonts w:cs="David"/>
          <w:b/>
          <w:bCs/>
          <w:rtl/>
        </w:rPr>
      </w:pPr>
      <w:r w:rsidRPr="00986742">
        <w:rPr>
          <w:rFonts w:cs="David" w:hint="cs"/>
          <w:rtl/>
        </w:rPr>
        <w:t xml:space="preserve">כאשר מצרפים את הוראות סעיפים 12 ו </w:t>
      </w:r>
      <w:r w:rsidRPr="00986742">
        <w:rPr>
          <w:rFonts w:cs="David"/>
          <w:rtl/>
        </w:rPr>
        <w:t>–</w:t>
      </w:r>
      <w:r w:rsidRPr="00986742">
        <w:rPr>
          <w:rFonts w:cs="David" w:hint="cs"/>
          <w:rtl/>
        </w:rPr>
        <w:t xml:space="preserve"> 13 לחוזה הבכירים עולה, אם כן, תמונה ברורה: </w:t>
      </w:r>
      <w:r w:rsidRPr="00986742">
        <w:rPr>
          <w:rFonts w:cs="David" w:hint="cs"/>
          <w:b/>
          <w:bCs/>
          <w:rtl/>
        </w:rPr>
        <w:t>הוראות חוק הגימלאות חלות על המערער אך ורק בהתאם להוראות חוזה הבכירים.</w:t>
      </w:r>
      <w:r w:rsidR="00986742" w:rsidRPr="00986742">
        <w:rPr>
          <w:rFonts w:cs="David" w:hint="cs"/>
          <w:b/>
          <w:bCs/>
          <w:rtl/>
        </w:rPr>
        <w:t xml:space="preserve"> </w:t>
      </w:r>
      <w:r w:rsidRPr="005B629B">
        <w:rPr>
          <w:rFonts w:cs="David" w:hint="cs"/>
          <w:b/>
          <w:bCs/>
          <w:u w:val="single"/>
          <w:rtl/>
        </w:rPr>
        <w:t>חוזה הבכירים, בכל הכבוד, אינו קובע את תחולת חוק הגימלאות בכל הקשור ל</w:t>
      </w:r>
      <w:ins w:id="1283" w:author="Shimon" w:date="2020-11-16T12:31:00Z">
        <w:r w:rsidR="00696681" w:rsidRPr="00696681">
          <w:rPr>
            <w:rFonts w:cs="David" w:hint="eastAsia"/>
            <w:b/>
            <w:bCs/>
            <w:highlight w:val="yellow"/>
            <w:u w:val="single"/>
            <w:rtl/>
            <w:rPrChange w:id="1284" w:author="Shimon" w:date="2020-11-16T12:31:00Z">
              <w:rPr>
                <w:rFonts w:cs="David" w:hint="eastAsia"/>
                <w:b/>
                <w:bCs/>
                <w:u w:val="single"/>
                <w:rtl/>
              </w:rPr>
            </w:rPrChange>
          </w:rPr>
          <w:t>מועדי</w:t>
        </w:r>
        <w:r w:rsidR="00696681">
          <w:rPr>
            <w:rFonts w:cs="David" w:hint="cs"/>
            <w:b/>
            <w:bCs/>
            <w:u w:val="single"/>
            <w:rtl/>
          </w:rPr>
          <w:t xml:space="preserve"> </w:t>
        </w:r>
      </w:ins>
      <w:r w:rsidRPr="005B629B">
        <w:rPr>
          <w:rFonts w:cs="David" w:hint="cs"/>
          <w:b/>
          <w:bCs/>
          <w:u w:val="single"/>
          <w:rtl/>
        </w:rPr>
        <w:t xml:space="preserve">ערעור על </w:t>
      </w:r>
      <w:ins w:id="1285" w:author="Shimon" w:date="2020-11-16T12:30:00Z">
        <w:r w:rsidR="00696681" w:rsidRPr="00696681">
          <w:rPr>
            <w:rFonts w:cs="David" w:hint="eastAsia"/>
            <w:b/>
            <w:bCs/>
            <w:highlight w:val="yellow"/>
            <w:u w:val="single"/>
            <w:rtl/>
            <w:rPrChange w:id="1286" w:author="Shimon" w:date="2020-11-16T12:31:00Z">
              <w:rPr>
                <w:rFonts w:cs="David" w:hint="eastAsia"/>
                <w:b/>
                <w:bCs/>
                <w:u w:val="single"/>
                <w:rtl/>
              </w:rPr>
            </w:rPrChange>
          </w:rPr>
          <w:t>אישור</w:t>
        </w:r>
        <w:r w:rsidR="00696681" w:rsidRPr="00696681">
          <w:rPr>
            <w:rFonts w:cs="David"/>
            <w:b/>
            <w:bCs/>
            <w:highlight w:val="yellow"/>
            <w:u w:val="single"/>
            <w:rtl/>
            <w:rPrChange w:id="1287" w:author="Shimon" w:date="2020-11-16T12:31:00Z">
              <w:rPr>
                <w:rFonts w:cs="David"/>
                <w:b/>
                <w:bCs/>
                <w:u w:val="single"/>
                <w:rtl/>
              </w:rPr>
            </w:rPrChange>
          </w:rPr>
          <w:t xml:space="preserve"> </w:t>
        </w:r>
        <w:r w:rsidR="00696681" w:rsidRPr="00696681">
          <w:rPr>
            <w:rFonts w:cs="David" w:hint="eastAsia"/>
            <w:b/>
            <w:bCs/>
            <w:highlight w:val="yellow"/>
            <w:u w:val="single"/>
            <w:rtl/>
            <w:rPrChange w:id="1288" w:author="Shimon" w:date="2020-11-16T12:31:00Z">
              <w:rPr>
                <w:rFonts w:cs="David" w:hint="eastAsia"/>
                <w:b/>
                <w:bCs/>
                <w:u w:val="single"/>
                <w:rtl/>
              </w:rPr>
            </w:rPrChange>
          </w:rPr>
          <w:t>גמלאות</w:t>
        </w:r>
      </w:ins>
      <w:del w:id="1289" w:author="Shimon" w:date="2020-11-16T12:30:00Z">
        <w:r w:rsidRPr="005B629B" w:rsidDel="00696681">
          <w:rPr>
            <w:rFonts w:cs="David" w:hint="cs"/>
            <w:b/>
            <w:bCs/>
            <w:u w:val="single"/>
            <w:rtl/>
          </w:rPr>
          <w:delText>ההחלטה</w:delText>
        </w:r>
      </w:del>
      <w:r w:rsidRPr="00986742">
        <w:rPr>
          <w:rFonts w:cs="David" w:hint="cs"/>
          <w:b/>
          <w:bCs/>
          <w:rtl/>
        </w:rPr>
        <w:t xml:space="preserve">. </w:t>
      </w:r>
    </w:p>
    <w:p w:rsidR="008D3153" w:rsidRDefault="008D3153">
      <w:pPr>
        <w:numPr>
          <w:ilvl w:val="0"/>
          <w:numId w:val="1"/>
        </w:numPr>
        <w:tabs>
          <w:tab w:val="clear" w:pos="630"/>
          <w:tab w:val="left" w:pos="620"/>
        </w:tabs>
        <w:spacing w:after="240" w:line="360" w:lineRule="auto"/>
        <w:ind w:left="620" w:hanging="540"/>
        <w:jc w:val="both"/>
        <w:rPr>
          <w:rFonts w:cs="David"/>
          <w:b/>
          <w:bCs/>
        </w:rPr>
        <w:pPrChange w:id="1290" w:author="Shimon" w:date="2020-11-16T12:34:00Z">
          <w:pPr>
            <w:numPr>
              <w:numId w:val="1"/>
            </w:numPr>
            <w:tabs>
              <w:tab w:val="left" w:pos="620"/>
            </w:tabs>
            <w:spacing w:after="240" w:line="360" w:lineRule="auto"/>
            <w:ind w:left="620" w:hanging="540"/>
            <w:jc w:val="both"/>
          </w:pPr>
        </w:pPrChange>
      </w:pPr>
      <w:r w:rsidRPr="00986742">
        <w:rPr>
          <w:rFonts w:cs="David" w:hint="cs"/>
          <w:rtl/>
        </w:rPr>
        <w:t>על כן, ו</w:t>
      </w:r>
      <w:r>
        <w:rPr>
          <w:rFonts w:cs="David" w:hint="cs"/>
          <w:b/>
          <w:bCs/>
          <w:rtl/>
        </w:rPr>
        <w:t xml:space="preserve">מכוח חוזה הבכירים שניסחה המדינה עצמה, </w:t>
      </w:r>
      <w:del w:id="1291" w:author="Shimon" w:date="2020-11-16T12:32:00Z">
        <w:r w:rsidRPr="00E277BA" w:rsidDel="00696681">
          <w:rPr>
            <w:rFonts w:cs="David" w:hint="cs"/>
            <w:b/>
            <w:bCs/>
            <w:u w:val="single"/>
            <w:rtl/>
          </w:rPr>
          <w:delText xml:space="preserve">לא </w:delText>
        </w:r>
        <w:r w:rsidDel="00696681">
          <w:rPr>
            <w:rFonts w:cs="David" w:hint="cs"/>
            <w:b/>
            <w:bCs/>
            <w:rtl/>
          </w:rPr>
          <w:delText xml:space="preserve">חל </w:delText>
        </w:r>
      </w:del>
      <w:r w:rsidR="00986742">
        <w:rPr>
          <w:rFonts w:cs="David" w:hint="cs"/>
          <w:b/>
          <w:bCs/>
          <w:rtl/>
        </w:rPr>
        <w:t xml:space="preserve">המועד </w:t>
      </w:r>
      <w:ins w:id="1292" w:author="Shimon" w:date="2020-11-16T12:32:00Z">
        <w:r w:rsidR="00696681">
          <w:rPr>
            <w:rFonts w:cs="David" w:hint="cs"/>
            <w:b/>
            <w:bCs/>
            <w:rtl/>
          </w:rPr>
          <w:t xml:space="preserve">ע"פ חק הגימלאות </w:t>
        </w:r>
      </w:ins>
      <w:r w:rsidR="00986742">
        <w:rPr>
          <w:rFonts w:cs="David" w:hint="cs"/>
          <w:b/>
          <w:bCs/>
          <w:rtl/>
        </w:rPr>
        <w:t xml:space="preserve">להגשת ערעור גמלה </w:t>
      </w:r>
      <w:del w:id="1293" w:author="Shimon" w:date="2020-11-16T12:32:00Z">
        <w:r w:rsidR="00986742" w:rsidDel="00696681">
          <w:rPr>
            <w:rFonts w:cs="David" w:hint="cs"/>
            <w:b/>
            <w:bCs/>
            <w:rtl/>
          </w:rPr>
          <w:delText xml:space="preserve">על </w:delText>
        </w:r>
      </w:del>
      <w:ins w:id="1294" w:author="Shimon" w:date="2020-11-16T12:32:00Z">
        <w:r w:rsidR="00696681" w:rsidRPr="00644DC9">
          <w:rPr>
            <w:rFonts w:cs="David" w:hint="eastAsia"/>
            <w:b/>
            <w:bCs/>
            <w:highlight w:val="yellow"/>
            <w:rtl/>
            <w:rPrChange w:id="1295" w:author="Shimon" w:date="2020-11-16T12:35:00Z">
              <w:rPr>
                <w:rFonts w:cs="David" w:hint="eastAsia"/>
                <w:b/>
                <w:bCs/>
                <w:rtl/>
              </w:rPr>
            </w:rPrChange>
          </w:rPr>
          <w:t>של</w:t>
        </w:r>
        <w:r w:rsidR="00696681">
          <w:rPr>
            <w:rFonts w:cs="David" w:hint="cs"/>
            <w:b/>
            <w:bCs/>
            <w:rtl/>
          </w:rPr>
          <w:t xml:space="preserve"> </w:t>
        </w:r>
      </w:ins>
      <w:r w:rsidR="00986742">
        <w:rPr>
          <w:rFonts w:cs="David" w:hint="cs"/>
          <w:b/>
          <w:bCs/>
          <w:rtl/>
        </w:rPr>
        <w:t>ה</w:t>
      </w:r>
      <w:r w:rsidR="00FA099A">
        <w:rPr>
          <w:rFonts w:cs="David" w:hint="cs"/>
          <w:b/>
          <w:bCs/>
          <w:rtl/>
        </w:rPr>
        <w:t>מערער</w:t>
      </w:r>
      <w:ins w:id="1296" w:author="Shimon" w:date="2020-11-16T12:32:00Z">
        <w:r w:rsidR="00696681" w:rsidRPr="00696681">
          <w:rPr>
            <w:rFonts w:cs="David" w:hint="cs"/>
            <w:b/>
            <w:bCs/>
            <w:u w:val="single"/>
            <w:rtl/>
          </w:rPr>
          <w:t xml:space="preserve"> </w:t>
        </w:r>
        <w:r w:rsidR="00696681" w:rsidRPr="00644DC9">
          <w:rPr>
            <w:rFonts w:cs="David" w:hint="eastAsia"/>
            <w:b/>
            <w:bCs/>
            <w:highlight w:val="yellow"/>
            <w:u w:val="single"/>
            <w:rtl/>
            <w:rPrChange w:id="1297" w:author="Shimon" w:date="2020-11-16T12:35:00Z">
              <w:rPr>
                <w:rFonts w:cs="David" w:hint="eastAsia"/>
                <w:b/>
                <w:bCs/>
                <w:u w:val="single"/>
                <w:rtl/>
              </w:rPr>
            </w:rPrChange>
          </w:rPr>
          <w:t>לא</w:t>
        </w:r>
        <w:r w:rsidR="00696681" w:rsidRPr="00644DC9">
          <w:rPr>
            <w:rFonts w:cs="David"/>
            <w:b/>
            <w:bCs/>
            <w:highlight w:val="yellow"/>
            <w:u w:val="single"/>
            <w:rtl/>
            <w:rPrChange w:id="1298" w:author="Shimon" w:date="2020-11-16T12:35:00Z">
              <w:rPr>
                <w:rFonts w:cs="David"/>
                <w:b/>
                <w:bCs/>
                <w:u w:val="single"/>
                <w:rtl/>
              </w:rPr>
            </w:rPrChange>
          </w:rPr>
          <w:t xml:space="preserve"> </w:t>
        </w:r>
        <w:r w:rsidR="00696681" w:rsidRPr="00644DC9">
          <w:rPr>
            <w:rFonts w:cs="David" w:hint="eastAsia"/>
            <w:b/>
            <w:bCs/>
            <w:highlight w:val="yellow"/>
            <w:rtl/>
            <w:rPrChange w:id="1299" w:author="Shimon" w:date="2020-11-16T12:35:00Z">
              <w:rPr>
                <w:rFonts w:cs="David" w:hint="eastAsia"/>
                <w:b/>
                <w:bCs/>
                <w:rtl/>
              </w:rPr>
            </w:rPrChange>
          </w:rPr>
          <w:t>חל</w:t>
        </w:r>
      </w:ins>
      <w:r w:rsidR="00986742">
        <w:rPr>
          <w:rFonts w:cs="David" w:hint="cs"/>
          <w:b/>
          <w:bCs/>
          <w:rtl/>
        </w:rPr>
        <w:t>, ו</w:t>
      </w:r>
      <w:r w:rsidR="004E3AEB">
        <w:rPr>
          <w:rFonts w:cs="David" w:hint="cs"/>
          <w:b/>
          <w:bCs/>
          <w:rtl/>
        </w:rPr>
        <w:t xml:space="preserve">ממילא </w:t>
      </w:r>
      <w:ins w:id="1300" w:author="Shimon" w:date="2020-11-16T12:33:00Z">
        <w:r w:rsidR="00696681" w:rsidRPr="00644DC9">
          <w:rPr>
            <w:rFonts w:cs="David" w:hint="eastAsia"/>
            <w:b/>
            <w:bCs/>
            <w:highlight w:val="yellow"/>
            <w:rtl/>
            <w:rPrChange w:id="1301" w:author="Shimon" w:date="2020-11-16T12:35:00Z">
              <w:rPr>
                <w:rFonts w:cs="David" w:hint="eastAsia"/>
                <w:b/>
                <w:bCs/>
                <w:rtl/>
              </w:rPr>
            </w:rPrChange>
          </w:rPr>
          <w:t>טעה</w:t>
        </w:r>
        <w:r w:rsidR="00696681" w:rsidRPr="00644DC9">
          <w:rPr>
            <w:rFonts w:cs="David"/>
            <w:b/>
            <w:bCs/>
            <w:highlight w:val="yellow"/>
            <w:rtl/>
            <w:rPrChange w:id="1302" w:author="Shimon" w:date="2020-11-16T12:35:00Z">
              <w:rPr>
                <w:rFonts w:cs="David"/>
                <w:b/>
                <w:bCs/>
                <w:rtl/>
              </w:rPr>
            </w:rPrChange>
          </w:rPr>
          <w:t xml:space="preserve"> </w:t>
        </w:r>
        <w:r w:rsidR="00696681" w:rsidRPr="00644DC9">
          <w:rPr>
            <w:rFonts w:cs="David" w:hint="eastAsia"/>
            <w:b/>
            <w:bCs/>
            <w:highlight w:val="yellow"/>
            <w:rtl/>
            <w:rPrChange w:id="1303" w:author="Shimon" w:date="2020-11-16T12:35:00Z">
              <w:rPr>
                <w:rFonts w:cs="David" w:hint="eastAsia"/>
                <w:b/>
                <w:bCs/>
                <w:rtl/>
              </w:rPr>
            </w:rPrChange>
          </w:rPr>
          <w:t>בית</w:t>
        </w:r>
        <w:r w:rsidR="00696681" w:rsidRPr="00644DC9">
          <w:rPr>
            <w:rFonts w:cs="David"/>
            <w:b/>
            <w:bCs/>
            <w:highlight w:val="yellow"/>
            <w:rtl/>
            <w:rPrChange w:id="1304" w:author="Shimon" w:date="2020-11-16T12:35:00Z">
              <w:rPr>
                <w:rFonts w:cs="David"/>
                <w:b/>
                <w:bCs/>
                <w:rtl/>
              </w:rPr>
            </w:rPrChange>
          </w:rPr>
          <w:t xml:space="preserve"> </w:t>
        </w:r>
        <w:r w:rsidR="00696681" w:rsidRPr="00644DC9">
          <w:rPr>
            <w:rFonts w:cs="David" w:hint="eastAsia"/>
            <w:b/>
            <w:bCs/>
            <w:highlight w:val="yellow"/>
            <w:rtl/>
            <w:rPrChange w:id="1305" w:author="Shimon" w:date="2020-11-16T12:35:00Z">
              <w:rPr>
                <w:rFonts w:cs="David" w:hint="eastAsia"/>
                <w:b/>
                <w:bCs/>
                <w:rtl/>
              </w:rPr>
            </w:rPrChange>
          </w:rPr>
          <w:t>הדין</w:t>
        </w:r>
        <w:r w:rsidR="00696681" w:rsidRPr="00644DC9">
          <w:rPr>
            <w:rFonts w:cs="David"/>
            <w:b/>
            <w:bCs/>
            <w:highlight w:val="yellow"/>
            <w:rtl/>
            <w:rPrChange w:id="1306" w:author="Shimon" w:date="2020-11-16T12:35:00Z">
              <w:rPr>
                <w:rFonts w:cs="David"/>
                <w:b/>
                <w:bCs/>
                <w:rtl/>
              </w:rPr>
            </w:rPrChange>
          </w:rPr>
          <w:t xml:space="preserve"> </w:t>
        </w:r>
        <w:r w:rsidR="00696681" w:rsidRPr="00644DC9">
          <w:rPr>
            <w:rFonts w:cs="David" w:hint="eastAsia"/>
            <w:b/>
            <w:bCs/>
            <w:highlight w:val="yellow"/>
            <w:rtl/>
            <w:rPrChange w:id="1307" w:author="Shimon" w:date="2020-11-16T12:35:00Z">
              <w:rPr>
                <w:rFonts w:cs="David" w:hint="eastAsia"/>
                <w:b/>
                <w:bCs/>
                <w:rtl/>
              </w:rPr>
            </w:rPrChange>
          </w:rPr>
          <w:t>קמא</w:t>
        </w:r>
        <w:r w:rsidR="00696681" w:rsidRPr="00644DC9">
          <w:rPr>
            <w:rFonts w:cs="David"/>
            <w:b/>
            <w:bCs/>
            <w:highlight w:val="yellow"/>
            <w:rtl/>
            <w:rPrChange w:id="1308" w:author="Shimon" w:date="2020-11-16T12:35:00Z">
              <w:rPr>
                <w:rFonts w:cs="David"/>
                <w:b/>
                <w:bCs/>
                <w:rtl/>
              </w:rPr>
            </w:rPrChange>
          </w:rPr>
          <w:t xml:space="preserve"> </w:t>
        </w:r>
        <w:r w:rsidR="00696681" w:rsidRPr="00644DC9">
          <w:rPr>
            <w:rFonts w:cs="David" w:hint="eastAsia"/>
            <w:b/>
            <w:bCs/>
            <w:highlight w:val="yellow"/>
            <w:rtl/>
            <w:rPrChange w:id="1309" w:author="Shimon" w:date="2020-11-16T12:35:00Z">
              <w:rPr>
                <w:rFonts w:cs="David" w:hint="eastAsia"/>
                <w:b/>
                <w:bCs/>
                <w:rtl/>
              </w:rPr>
            </w:rPrChange>
          </w:rPr>
          <w:t>כשקבע</w:t>
        </w:r>
        <w:r w:rsidR="00696681">
          <w:rPr>
            <w:rFonts w:cs="David" w:hint="cs"/>
            <w:b/>
            <w:bCs/>
            <w:rtl/>
          </w:rPr>
          <w:t xml:space="preserve"> ש</w:t>
        </w:r>
        <w:r w:rsidR="00644DC9" w:rsidRPr="00644DC9">
          <w:rPr>
            <w:rFonts w:cs="David" w:hint="eastAsia"/>
            <w:b/>
            <w:bCs/>
            <w:highlight w:val="yellow"/>
            <w:rtl/>
            <w:rPrChange w:id="1310" w:author="Shimon" w:date="2020-11-16T12:35:00Z">
              <w:rPr>
                <w:rFonts w:cs="David" w:hint="eastAsia"/>
                <w:b/>
                <w:bCs/>
                <w:rtl/>
              </w:rPr>
            </w:rPrChange>
          </w:rPr>
          <w:t>המערער</w:t>
        </w:r>
      </w:ins>
      <w:del w:id="1311" w:author="Shimon" w:date="2020-11-16T12:33:00Z">
        <w:r w:rsidR="00986742" w:rsidDel="00644DC9">
          <w:rPr>
            <w:rFonts w:cs="David" w:hint="cs"/>
            <w:b/>
            <w:bCs/>
            <w:rtl/>
          </w:rPr>
          <w:delText>הוא לא</w:delText>
        </w:r>
      </w:del>
      <w:r w:rsidR="00986742">
        <w:rPr>
          <w:rFonts w:cs="David" w:hint="cs"/>
          <w:b/>
          <w:bCs/>
          <w:rtl/>
        </w:rPr>
        <w:t xml:space="preserve"> איחר בהגשת תביעתו</w:t>
      </w:r>
      <w:ins w:id="1312" w:author="Shimon" w:date="2020-11-16T12:34:00Z">
        <w:r w:rsidR="00644DC9">
          <w:rPr>
            <w:rFonts w:cs="David" w:hint="cs"/>
            <w:b/>
            <w:bCs/>
            <w:rtl/>
          </w:rPr>
          <w:t>.</w:t>
        </w:r>
      </w:ins>
      <w:del w:id="1313" w:author="Shimon" w:date="2020-11-16T12:33:00Z">
        <w:r w:rsidR="00E277BA" w:rsidDel="00644DC9">
          <w:rPr>
            <w:rFonts w:cs="David" w:hint="cs"/>
            <w:b/>
            <w:bCs/>
            <w:rtl/>
          </w:rPr>
          <w:delText xml:space="preserve">, </w:delText>
        </w:r>
        <w:r w:rsidR="00E277BA" w:rsidDel="00644DC9">
          <w:rPr>
            <w:rFonts w:cs="David" w:hint="cs"/>
            <w:rtl/>
          </w:rPr>
          <w:delText>כפי שקבע בשוגג בית הדין קמא</w:delText>
        </w:r>
        <w:r w:rsidR="00986742" w:rsidDel="00644DC9">
          <w:rPr>
            <w:rFonts w:cs="David" w:hint="cs"/>
            <w:b/>
            <w:bCs/>
            <w:rtl/>
          </w:rPr>
          <w:delText>.</w:delText>
        </w:r>
      </w:del>
    </w:p>
    <w:p w:rsidR="003B18C5" w:rsidRPr="00F6064D" w:rsidRDefault="003B18C5" w:rsidP="007C00B3">
      <w:pPr>
        <w:tabs>
          <w:tab w:val="left" w:pos="620"/>
        </w:tabs>
        <w:spacing w:line="360" w:lineRule="auto"/>
        <w:ind w:left="630"/>
        <w:jc w:val="both"/>
        <w:rPr>
          <w:rFonts w:cs="David"/>
        </w:rPr>
      </w:pPr>
    </w:p>
    <w:p w:rsidR="00986742" w:rsidRDefault="00986742" w:rsidP="00057EF8">
      <w:pPr>
        <w:pStyle w:val="af0"/>
        <w:numPr>
          <w:ilvl w:val="1"/>
          <w:numId w:val="2"/>
        </w:numPr>
        <w:tabs>
          <w:tab w:val="left" w:pos="620"/>
        </w:tabs>
        <w:spacing w:line="360" w:lineRule="auto"/>
        <w:ind w:left="620" w:hanging="450"/>
        <w:jc w:val="both"/>
        <w:rPr>
          <w:rFonts w:cs="David"/>
          <w:b/>
          <w:bCs/>
          <w:sz w:val="24"/>
          <w:szCs w:val="24"/>
          <w:u w:val="single"/>
        </w:rPr>
      </w:pPr>
      <w:r w:rsidRPr="007C00B3">
        <w:rPr>
          <w:rFonts w:cs="David" w:hint="cs"/>
          <w:b/>
          <w:bCs/>
          <w:sz w:val="24"/>
          <w:szCs w:val="24"/>
          <w:u w:val="single"/>
          <w:rtl/>
        </w:rPr>
        <w:t>כוונות המדינה ביצירת "חוזה בכירים"</w:t>
      </w:r>
    </w:p>
    <w:p w:rsidR="00492BF6" w:rsidRDefault="00E277BA">
      <w:pPr>
        <w:spacing w:after="240" w:line="360" w:lineRule="auto"/>
        <w:jc w:val="both"/>
        <w:rPr>
          <w:rFonts w:cs="David"/>
          <w:rtl/>
        </w:rPr>
        <w:pPrChange w:id="1314" w:author="Shimon" w:date="2020-11-16T12:46:00Z">
          <w:pPr>
            <w:spacing w:after="240" w:line="360" w:lineRule="auto"/>
            <w:jc w:val="both"/>
          </w:pPr>
        </w:pPrChange>
      </w:pPr>
      <w:r>
        <w:rPr>
          <w:rFonts w:cs="David" w:hint="cs"/>
          <w:rtl/>
        </w:rPr>
        <w:t>מבלי לגרוע מהאמור לעיל, המערער יטען</w:t>
      </w:r>
      <w:r w:rsidR="00B86963">
        <w:rPr>
          <w:rFonts w:cs="David" w:hint="cs"/>
          <w:rtl/>
        </w:rPr>
        <w:t xml:space="preserve"> כי </w:t>
      </w:r>
      <w:r w:rsidR="00B86963" w:rsidRPr="007C00B3">
        <w:rPr>
          <w:rFonts w:cs="David" w:hint="cs"/>
          <w:b/>
          <w:bCs/>
          <w:rtl/>
        </w:rPr>
        <w:t>המדינה עצמה ביקש</w:t>
      </w:r>
      <w:ins w:id="1315" w:author="Shimon" w:date="2020-11-16T12:48:00Z">
        <w:r w:rsidR="007D7B93" w:rsidRPr="007D7B93">
          <w:rPr>
            <w:rFonts w:cs="David" w:hint="eastAsia"/>
            <w:b/>
            <w:bCs/>
            <w:highlight w:val="yellow"/>
            <w:rtl/>
            <w:rPrChange w:id="1316" w:author="Shimon" w:date="2020-11-16T12:48:00Z">
              <w:rPr>
                <w:rFonts w:cs="David" w:hint="eastAsia"/>
                <w:b/>
                <w:bCs/>
                <w:rtl/>
              </w:rPr>
            </w:rPrChange>
          </w:rPr>
          <w:t>ה</w:t>
        </w:r>
      </w:ins>
      <w:r w:rsidR="00B86963" w:rsidRPr="007C00B3">
        <w:rPr>
          <w:rFonts w:cs="David" w:hint="cs"/>
          <w:b/>
          <w:bCs/>
          <w:rtl/>
        </w:rPr>
        <w:t xml:space="preserve"> ליצור הפרדה ברורה בין העסקה לפי כתב מינוי לבין העסקה בחוזה הבכירים</w:t>
      </w:r>
      <w:ins w:id="1317" w:author="Shimon" w:date="2020-11-16T12:39:00Z">
        <w:r w:rsidR="00644DC9" w:rsidRPr="00644DC9">
          <w:rPr>
            <w:rFonts w:cs="David" w:hint="cs"/>
            <w:b/>
            <w:bCs/>
            <w:rtl/>
          </w:rPr>
          <w:t xml:space="preserve"> </w:t>
        </w:r>
      </w:ins>
      <w:ins w:id="1318" w:author="Shimon" w:date="2020-11-16T12:40:00Z">
        <w:r w:rsidR="00644DC9" w:rsidRPr="007D7B93">
          <w:rPr>
            <w:rFonts w:cs="David" w:hint="eastAsia"/>
            <w:b/>
            <w:bCs/>
            <w:highlight w:val="yellow"/>
            <w:rtl/>
            <w:rPrChange w:id="1319" w:author="Shimon" w:date="2020-11-16T12:48:00Z">
              <w:rPr>
                <w:rFonts w:cs="David" w:hint="eastAsia"/>
                <w:b/>
                <w:bCs/>
                <w:rtl/>
              </w:rPr>
            </w:rPrChange>
          </w:rPr>
          <w:t>לרבות</w:t>
        </w:r>
      </w:ins>
      <w:ins w:id="1320" w:author="Shimon" w:date="2020-11-16T12:39:00Z">
        <w:r w:rsidR="00644DC9" w:rsidRPr="007D7B93">
          <w:rPr>
            <w:rFonts w:cs="David"/>
            <w:b/>
            <w:bCs/>
            <w:highlight w:val="yellow"/>
            <w:rtl/>
            <w:rPrChange w:id="1321" w:author="Shimon" w:date="2020-11-16T12:48:00Z">
              <w:rPr>
                <w:rFonts w:cs="David"/>
                <w:b/>
                <w:bCs/>
                <w:rtl/>
              </w:rPr>
            </w:rPrChange>
          </w:rPr>
          <w:t xml:space="preserve"> הפרדה בין תנאי </w:t>
        </w:r>
      </w:ins>
      <w:ins w:id="1322" w:author="Shimon" w:date="2020-11-16T12:40:00Z">
        <w:r w:rsidR="00644DC9" w:rsidRPr="007D7B93">
          <w:rPr>
            <w:rFonts w:cs="David" w:hint="eastAsia"/>
            <w:b/>
            <w:bCs/>
            <w:highlight w:val="yellow"/>
            <w:rtl/>
            <w:rPrChange w:id="1323" w:author="Shimon" w:date="2020-11-16T12:48:00Z">
              <w:rPr>
                <w:rFonts w:cs="David" w:hint="eastAsia"/>
                <w:b/>
                <w:bCs/>
                <w:rtl/>
              </w:rPr>
            </w:rPrChange>
          </w:rPr>
          <w:t>ה</w:t>
        </w:r>
      </w:ins>
      <w:ins w:id="1324" w:author="Shimon" w:date="2020-11-16T12:39:00Z">
        <w:r w:rsidR="00644DC9" w:rsidRPr="007D7B93">
          <w:rPr>
            <w:rFonts w:cs="David" w:hint="eastAsia"/>
            <w:b/>
            <w:bCs/>
            <w:highlight w:val="yellow"/>
            <w:rtl/>
            <w:rPrChange w:id="1325" w:author="Shimon" w:date="2020-11-16T12:48:00Z">
              <w:rPr>
                <w:rFonts w:cs="David" w:hint="eastAsia"/>
                <w:b/>
                <w:bCs/>
                <w:rtl/>
              </w:rPr>
            </w:rPrChange>
          </w:rPr>
          <w:t>גימלה</w:t>
        </w:r>
        <w:r w:rsidR="00644DC9" w:rsidRPr="007D7B93">
          <w:rPr>
            <w:rFonts w:cs="David"/>
            <w:b/>
            <w:bCs/>
            <w:highlight w:val="yellow"/>
            <w:rtl/>
            <w:rPrChange w:id="1326" w:author="Shimon" w:date="2020-11-16T12:48:00Z">
              <w:rPr>
                <w:rFonts w:cs="David"/>
                <w:b/>
                <w:bCs/>
                <w:rtl/>
              </w:rPr>
            </w:rPrChange>
          </w:rPr>
          <w:t xml:space="preserve"> למועסק בכתב מינוי</w:t>
        </w:r>
      </w:ins>
      <w:ins w:id="1327" w:author="Shimon" w:date="2020-11-16T12:42:00Z">
        <w:r w:rsidR="00644DC9" w:rsidRPr="007D7B93">
          <w:rPr>
            <w:rFonts w:cs="David"/>
            <w:b/>
            <w:bCs/>
            <w:highlight w:val="yellow"/>
            <w:rtl/>
            <w:rPrChange w:id="1328" w:author="Shimon" w:date="2020-11-16T12:48:00Z">
              <w:rPr>
                <w:rFonts w:cs="David"/>
                <w:b/>
                <w:bCs/>
                <w:rtl/>
              </w:rPr>
            </w:rPrChange>
          </w:rPr>
          <w:t xml:space="preserve">, המבוססת על חוק </w:t>
        </w:r>
        <w:r w:rsidR="00644DC9" w:rsidRPr="007D7B93">
          <w:rPr>
            <w:rFonts w:cs="David" w:hint="eastAsia"/>
            <w:b/>
            <w:bCs/>
            <w:highlight w:val="yellow"/>
            <w:rtl/>
            <w:rPrChange w:id="1329" w:author="Shimon" w:date="2020-11-16T12:48:00Z">
              <w:rPr>
                <w:rFonts w:cs="David" w:hint="eastAsia"/>
                <w:b/>
                <w:bCs/>
                <w:rtl/>
              </w:rPr>
            </w:rPrChange>
          </w:rPr>
          <w:t>הגימלאות</w:t>
        </w:r>
        <w:r w:rsidR="00644DC9" w:rsidRPr="007D7B93">
          <w:rPr>
            <w:rFonts w:cs="David"/>
            <w:b/>
            <w:bCs/>
            <w:highlight w:val="yellow"/>
            <w:rtl/>
            <w:rPrChange w:id="1330" w:author="Shimon" w:date="2020-11-16T12:48:00Z">
              <w:rPr>
                <w:rFonts w:cs="David"/>
                <w:b/>
                <w:bCs/>
                <w:rtl/>
              </w:rPr>
            </w:rPrChange>
          </w:rPr>
          <w:t xml:space="preserve"> </w:t>
        </w:r>
      </w:ins>
      <w:ins w:id="1331" w:author="Shimon" w:date="2020-11-16T12:39:00Z">
        <w:r w:rsidR="00644DC9" w:rsidRPr="007D7B93">
          <w:rPr>
            <w:rFonts w:cs="David"/>
            <w:b/>
            <w:bCs/>
            <w:highlight w:val="yellow"/>
            <w:rtl/>
            <w:rPrChange w:id="1332" w:author="Shimon" w:date="2020-11-16T12:48:00Z">
              <w:rPr>
                <w:rFonts w:cs="David"/>
                <w:b/>
                <w:bCs/>
                <w:rtl/>
              </w:rPr>
            </w:rPrChange>
          </w:rPr>
          <w:t xml:space="preserve"> לבין </w:t>
        </w:r>
        <w:r w:rsidR="00644DC9" w:rsidRPr="007D7B93">
          <w:rPr>
            <w:rFonts w:cs="David" w:hint="eastAsia"/>
            <w:b/>
            <w:bCs/>
            <w:highlight w:val="yellow"/>
            <w:rtl/>
            <w:rPrChange w:id="1333" w:author="Shimon" w:date="2020-11-16T12:48:00Z">
              <w:rPr>
                <w:rFonts w:cs="David" w:hint="eastAsia"/>
                <w:b/>
                <w:bCs/>
                <w:rtl/>
              </w:rPr>
            </w:rPrChange>
          </w:rPr>
          <w:t>גימלה</w:t>
        </w:r>
        <w:r w:rsidR="00644DC9" w:rsidRPr="007D7B93">
          <w:rPr>
            <w:rFonts w:cs="David"/>
            <w:b/>
            <w:bCs/>
            <w:highlight w:val="yellow"/>
            <w:rtl/>
            <w:rPrChange w:id="1334" w:author="Shimon" w:date="2020-11-16T12:48:00Z">
              <w:rPr>
                <w:rFonts w:cs="David"/>
                <w:b/>
                <w:bCs/>
                <w:rtl/>
              </w:rPr>
            </w:rPrChange>
          </w:rPr>
          <w:t xml:space="preserve"> בגין תקופת </w:t>
        </w:r>
      </w:ins>
      <w:ins w:id="1335" w:author="Shimon" w:date="2020-11-16T12:41:00Z">
        <w:r w:rsidR="00644DC9" w:rsidRPr="007D7B93">
          <w:rPr>
            <w:rFonts w:cs="David" w:hint="eastAsia"/>
            <w:b/>
            <w:bCs/>
            <w:highlight w:val="yellow"/>
            <w:rtl/>
            <w:rPrChange w:id="1336" w:author="Shimon" w:date="2020-11-16T12:48:00Z">
              <w:rPr>
                <w:rFonts w:cs="David" w:hint="eastAsia"/>
                <w:b/>
                <w:bCs/>
                <w:rtl/>
              </w:rPr>
            </w:rPrChange>
          </w:rPr>
          <w:t>עבודה</w:t>
        </w:r>
        <w:r w:rsidR="00644DC9" w:rsidRPr="007D7B93">
          <w:rPr>
            <w:rFonts w:cs="David"/>
            <w:b/>
            <w:bCs/>
            <w:highlight w:val="yellow"/>
            <w:rtl/>
            <w:rPrChange w:id="1337" w:author="Shimon" w:date="2020-11-16T12:48:00Z">
              <w:rPr>
                <w:rFonts w:cs="David"/>
                <w:b/>
                <w:bCs/>
                <w:rtl/>
              </w:rPr>
            </w:rPrChange>
          </w:rPr>
          <w:t xml:space="preserve"> </w:t>
        </w:r>
        <w:r w:rsidR="00644DC9" w:rsidRPr="007D7B93">
          <w:rPr>
            <w:rFonts w:cs="David" w:hint="eastAsia"/>
            <w:b/>
            <w:bCs/>
            <w:highlight w:val="yellow"/>
            <w:rtl/>
            <w:rPrChange w:id="1338" w:author="Shimon" w:date="2020-11-16T12:48:00Z">
              <w:rPr>
                <w:rFonts w:cs="David" w:hint="eastAsia"/>
                <w:b/>
                <w:bCs/>
                <w:rtl/>
              </w:rPr>
            </w:rPrChange>
          </w:rPr>
          <w:t>ב</w:t>
        </w:r>
      </w:ins>
      <w:ins w:id="1339" w:author="Shimon" w:date="2020-11-16T12:39:00Z">
        <w:r w:rsidR="00644DC9" w:rsidRPr="007D7B93">
          <w:rPr>
            <w:rFonts w:cs="David" w:hint="eastAsia"/>
            <w:b/>
            <w:bCs/>
            <w:highlight w:val="yellow"/>
            <w:rtl/>
            <w:rPrChange w:id="1340" w:author="Shimon" w:date="2020-11-16T12:48:00Z">
              <w:rPr>
                <w:rFonts w:cs="David" w:hint="eastAsia"/>
                <w:b/>
                <w:bCs/>
                <w:rtl/>
              </w:rPr>
            </w:rPrChange>
          </w:rPr>
          <w:t>כתב</w:t>
        </w:r>
        <w:r w:rsidR="00644DC9" w:rsidRPr="007D7B93">
          <w:rPr>
            <w:rFonts w:cs="David"/>
            <w:b/>
            <w:bCs/>
            <w:highlight w:val="yellow"/>
            <w:rtl/>
            <w:rPrChange w:id="1341" w:author="Shimon" w:date="2020-11-16T12:48:00Z">
              <w:rPr>
                <w:rFonts w:cs="David"/>
                <w:b/>
                <w:bCs/>
                <w:rtl/>
              </w:rPr>
            </w:rPrChange>
          </w:rPr>
          <w:t xml:space="preserve"> </w:t>
        </w:r>
        <w:r w:rsidR="00644DC9" w:rsidRPr="007D7B93">
          <w:rPr>
            <w:rFonts w:cs="David" w:hint="eastAsia"/>
            <w:b/>
            <w:bCs/>
            <w:highlight w:val="yellow"/>
            <w:rtl/>
            <w:rPrChange w:id="1342" w:author="Shimon" w:date="2020-11-16T12:48:00Z">
              <w:rPr>
                <w:rFonts w:cs="David" w:hint="eastAsia"/>
                <w:b/>
                <w:bCs/>
                <w:rtl/>
              </w:rPr>
            </w:rPrChange>
          </w:rPr>
          <w:t>המינוי</w:t>
        </w:r>
        <w:r w:rsidR="00644DC9" w:rsidRPr="007D7B93">
          <w:rPr>
            <w:rFonts w:cs="David"/>
            <w:b/>
            <w:bCs/>
            <w:highlight w:val="yellow"/>
            <w:rtl/>
            <w:rPrChange w:id="1343" w:author="Shimon" w:date="2020-11-16T12:48:00Z">
              <w:rPr>
                <w:rFonts w:cs="David"/>
                <w:b/>
                <w:bCs/>
                <w:rtl/>
              </w:rPr>
            </w:rPrChange>
          </w:rPr>
          <w:t xml:space="preserve"> </w:t>
        </w:r>
        <w:r w:rsidR="00644DC9" w:rsidRPr="007D7B93">
          <w:rPr>
            <w:rFonts w:cs="David" w:hint="eastAsia"/>
            <w:b/>
            <w:bCs/>
            <w:highlight w:val="yellow"/>
            <w:rtl/>
            <w:rPrChange w:id="1344" w:author="Shimon" w:date="2020-11-16T12:48:00Z">
              <w:rPr>
                <w:rFonts w:cs="David" w:hint="eastAsia"/>
                <w:b/>
                <w:bCs/>
                <w:rtl/>
              </w:rPr>
            </w:rPrChange>
          </w:rPr>
          <w:t>של</w:t>
        </w:r>
        <w:r w:rsidR="00644DC9" w:rsidRPr="007D7B93">
          <w:rPr>
            <w:rFonts w:cs="David"/>
            <w:b/>
            <w:bCs/>
            <w:highlight w:val="yellow"/>
            <w:rtl/>
            <w:rPrChange w:id="1345" w:author="Shimon" w:date="2020-11-16T12:48:00Z">
              <w:rPr>
                <w:rFonts w:cs="David"/>
                <w:b/>
                <w:bCs/>
                <w:rtl/>
              </w:rPr>
            </w:rPrChange>
          </w:rPr>
          <w:t xml:space="preserve"> </w:t>
        </w:r>
        <w:r w:rsidR="00644DC9" w:rsidRPr="007D7B93">
          <w:rPr>
            <w:rFonts w:cs="David" w:hint="eastAsia"/>
            <w:b/>
            <w:bCs/>
            <w:highlight w:val="yellow"/>
            <w:rtl/>
            <w:rPrChange w:id="1346" w:author="Shimon" w:date="2020-11-16T12:48:00Z">
              <w:rPr>
                <w:rFonts w:cs="David" w:hint="eastAsia"/>
                <w:b/>
                <w:bCs/>
                <w:rtl/>
              </w:rPr>
            </w:rPrChange>
          </w:rPr>
          <w:t>מועסק</w:t>
        </w:r>
      </w:ins>
      <w:ins w:id="1347" w:author="Shimon" w:date="2020-11-16T12:40:00Z">
        <w:r w:rsidR="00644DC9" w:rsidRPr="007D7B93">
          <w:rPr>
            <w:rFonts w:cs="David"/>
            <w:highlight w:val="yellow"/>
            <w:rtl/>
            <w:rPrChange w:id="1348" w:author="Shimon" w:date="2020-11-16T12:48:00Z">
              <w:rPr>
                <w:rFonts w:cs="David"/>
                <w:rtl/>
              </w:rPr>
            </w:rPrChange>
          </w:rPr>
          <w:t xml:space="preserve"> בחוזה </w:t>
        </w:r>
        <w:r w:rsidR="00644DC9" w:rsidRPr="007D7B93">
          <w:rPr>
            <w:rFonts w:cs="David" w:hint="eastAsia"/>
            <w:highlight w:val="yellow"/>
            <w:rtl/>
            <w:rPrChange w:id="1349" w:author="Shimon" w:date="2020-11-16T12:48:00Z">
              <w:rPr>
                <w:rFonts w:cs="David" w:hint="eastAsia"/>
                <w:rtl/>
              </w:rPr>
            </w:rPrChange>
          </w:rPr>
          <w:t>בכירים</w:t>
        </w:r>
      </w:ins>
      <w:ins w:id="1350" w:author="Shimon" w:date="2020-11-16T12:42:00Z">
        <w:r w:rsidR="00644DC9">
          <w:rPr>
            <w:rFonts w:cs="David" w:hint="cs"/>
            <w:rtl/>
          </w:rPr>
          <w:t>.</w:t>
        </w:r>
      </w:ins>
      <w:del w:id="1351" w:author="Shimon" w:date="2020-11-16T12:42:00Z">
        <w:r w:rsidR="00B86963" w:rsidDel="00644DC9">
          <w:rPr>
            <w:rFonts w:cs="David" w:hint="cs"/>
            <w:rtl/>
          </w:rPr>
          <w:delText>,</w:delText>
        </w:r>
      </w:del>
      <w:del w:id="1352" w:author="Shimon" w:date="2020-11-16T12:43:00Z">
        <w:r w:rsidR="00B86963" w:rsidDel="00644DC9">
          <w:rPr>
            <w:rFonts w:cs="David" w:hint="cs"/>
            <w:rtl/>
          </w:rPr>
          <w:delText xml:space="preserve"> </w:delText>
        </w:r>
        <w:r w:rsidR="00492BF6" w:rsidDel="00644DC9">
          <w:rPr>
            <w:rFonts w:cs="David" w:hint="cs"/>
            <w:rtl/>
          </w:rPr>
          <w:delText xml:space="preserve">כך </w:delText>
        </w:r>
        <w:r w:rsidR="00492BF6" w:rsidRPr="007D7B93" w:rsidDel="00644DC9">
          <w:rPr>
            <w:rFonts w:cs="David" w:hint="eastAsia"/>
            <w:highlight w:val="yellow"/>
            <w:rtl/>
            <w:rPrChange w:id="1353" w:author="Shimon" w:date="2020-11-16T12:48:00Z">
              <w:rPr>
                <w:rFonts w:cs="David" w:hint="eastAsia"/>
                <w:rtl/>
              </w:rPr>
            </w:rPrChange>
          </w:rPr>
          <w:delText>ש</w:delText>
        </w:r>
      </w:del>
      <w:ins w:id="1354" w:author="Shimon" w:date="2020-11-16T12:43:00Z">
        <w:r w:rsidR="00644DC9" w:rsidRPr="007D7B93">
          <w:rPr>
            <w:rFonts w:cs="David" w:hint="eastAsia"/>
            <w:highlight w:val="yellow"/>
            <w:rtl/>
            <w:rPrChange w:id="1355" w:author="Shimon" w:date="2020-11-16T12:48:00Z">
              <w:rPr>
                <w:rFonts w:cs="David" w:hint="eastAsia"/>
                <w:rtl/>
              </w:rPr>
            </w:rPrChange>
          </w:rPr>
          <w:t>בהתאם</w:t>
        </w:r>
        <w:r w:rsidR="00644DC9" w:rsidRPr="007D7B93">
          <w:rPr>
            <w:rFonts w:cs="David"/>
            <w:highlight w:val="yellow"/>
            <w:rtl/>
            <w:rPrChange w:id="1356" w:author="Shimon" w:date="2020-11-16T12:48:00Z">
              <w:rPr>
                <w:rFonts w:cs="David"/>
                <w:rtl/>
              </w:rPr>
            </w:rPrChange>
          </w:rPr>
          <w:t xml:space="preserve"> לכך </w:t>
        </w:r>
      </w:ins>
      <w:del w:id="1357" w:author="Shimon" w:date="2020-11-16T12:45:00Z">
        <w:r w:rsidR="00492BF6" w:rsidRPr="007D7B93" w:rsidDel="007D7B93">
          <w:rPr>
            <w:rFonts w:cs="David" w:hint="eastAsia"/>
            <w:highlight w:val="yellow"/>
            <w:rtl/>
            <w:rPrChange w:id="1358" w:author="Shimon" w:date="2020-11-16T12:48:00Z">
              <w:rPr>
                <w:rFonts w:cs="David" w:hint="eastAsia"/>
                <w:rtl/>
              </w:rPr>
            </w:rPrChange>
          </w:rPr>
          <w:delText>ה</w:delText>
        </w:r>
      </w:del>
      <w:ins w:id="1359" w:author="Shimon" w:date="2020-11-16T12:45:00Z">
        <w:r w:rsidR="007D7B93" w:rsidRPr="007D7B93">
          <w:rPr>
            <w:rFonts w:cs="David" w:hint="eastAsia"/>
            <w:highlight w:val="yellow"/>
            <w:rtl/>
            <w:rPrChange w:id="1360" w:author="Shimon" w:date="2020-11-16T12:48:00Z">
              <w:rPr>
                <w:rFonts w:cs="David" w:hint="eastAsia"/>
                <w:rtl/>
              </w:rPr>
            </w:rPrChange>
          </w:rPr>
          <w:t>הסתמך</w:t>
        </w:r>
        <w:r w:rsidR="007D7B93" w:rsidRPr="007D7B93">
          <w:rPr>
            <w:rFonts w:cs="David"/>
            <w:highlight w:val="yellow"/>
            <w:rtl/>
            <w:rPrChange w:id="1361" w:author="Shimon" w:date="2020-11-16T12:48:00Z">
              <w:rPr>
                <w:rFonts w:cs="David"/>
                <w:rtl/>
              </w:rPr>
            </w:rPrChange>
          </w:rPr>
          <w:t xml:space="preserve"> </w:t>
        </w:r>
        <w:r w:rsidR="007D7B93" w:rsidRPr="007D7B93">
          <w:rPr>
            <w:rFonts w:cs="David" w:hint="eastAsia"/>
            <w:highlight w:val="yellow"/>
            <w:rtl/>
            <w:rPrChange w:id="1362" w:author="Shimon" w:date="2020-11-16T12:48:00Z">
              <w:rPr>
                <w:rFonts w:cs="David" w:hint="eastAsia"/>
                <w:rtl/>
              </w:rPr>
            </w:rPrChange>
          </w:rPr>
          <w:t>על</w:t>
        </w:r>
        <w:r w:rsidR="007D7B93" w:rsidRPr="007D7B93">
          <w:rPr>
            <w:rFonts w:cs="David"/>
            <w:highlight w:val="yellow"/>
            <w:rtl/>
            <w:rPrChange w:id="1363" w:author="Shimon" w:date="2020-11-16T12:48:00Z">
              <w:rPr>
                <w:rFonts w:cs="David"/>
                <w:rtl/>
              </w:rPr>
            </w:rPrChange>
          </w:rPr>
          <w:t xml:space="preserve"> </w:t>
        </w:r>
        <w:r w:rsidR="007D7B93" w:rsidRPr="007D7B93">
          <w:rPr>
            <w:rFonts w:cs="David" w:hint="eastAsia"/>
            <w:highlight w:val="yellow"/>
            <w:rtl/>
            <w:rPrChange w:id="1364" w:author="Shimon" w:date="2020-11-16T12:48:00Z">
              <w:rPr>
                <w:rFonts w:cs="David" w:hint="eastAsia"/>
                <w:rtl/>
              </w:rPr>
            </w:rPrChange>
          </w:rPr>
          <w:t>כך</w:t>
        </w:r>
        <w:r w:rsidR="007D7B93" w:rsidRPr="007D7B93">
          <w:rPr>
            <w:rFonts w:cs="David"/>
            <w:highlight w:val="yellow"/>
            <w:rtl/>
            <w:rPrChange w:id="1365" w:author="Shimon" w:date="2020-11-16T12:48:00Z">
              <w:rPr>
                <w:rFonts w:cs="David"/>
                <w:rtl/>
              </w:rPr>
            </w:rPrChange>
          </w:rPr>
          <w:t xml:space="preserve"> </w:t>
        </w:r>
        <w:r w:rsidR="007D7B93" w:rsidRPr="007D7B93">
          <w:rPr>
            <w:rFonts w:cs="David" w:hint="eastAsia"/>
            <w:highlight w:val="yellow"/>
            <w:rtl/>
            <w:rPrChange w:id="1366" w:author="Shimon" w:date="2020-11-16T12:48:00Z">
              <w:rPr>
                <w:rFonts w:cs="David" w:hint="eastAsia"/>
                <w:rtl/>
              </w:rPr>
            </w:rPrChange>
          </w:rPr>
          <w:t>ש</w:t>
        </w:r>
      </w:ins>
      <w:ins w:id="1367" w:author="Shimon" w:date="2020-11-16T12:46:00Z">
        <w:r w:rsidR="007D7B93" w:rsidRPr="007D7B93">
          <w:rPr>
            <w:rFonts w:cs="David" w:hint="eastAsia"/>
            <w:highlight w:val="yellow"/>
            <w:rtl/>
            <w:rPrChange w:id="1368" w:author="Shimon" w:date="2020-11-16T12:48:00Z">
              <w:rPr>
                <w:rFonts w:cs="David" w:hint="eastAsia"/>
                <w:rtl/>
              </w:rPr>
            </w:rPrChange>
          </w:rPr>
          <w:t>ה</w:t>
        </w:r>
      </w:ins>
      <w:r w:rsidR="00492BF6" w:rsidRPr="007D7B93">
        <w:rPr>
          <w:rFonts w:cs="David" w:hint="eastAsia"/>
          <w:highlight w:val="yellow"/>
          <w:rtl/>
          <w:rPrChange w:id="1369" w:author="Shimon" w:date="2020-11-16T12:48:00Z">
            <w:rPr>
              <w:rFonts w:cs="David" w:hint="eastAsia"/>
              <w:rtl/>
            </w:rPr>
          </w:rPrChange>
        </w:rPr>
        <w:t>עסקת</w:t>
      </w:r>
      <w:ins w:id="1370" w:author="Shimon" w:date="2020-11-16T12:46:00Z">
        <w:r w:rsidR="007D7B93" w:rsidRPr="007D7B93">
          <w:rPr>
            <w:rFonts w:cs="David" w:hint="eastAsia"/>
            <w:highlight w:val="yellow"/>
            <w:rtl/>
            <w:rPrChange w:id="1371" w:author="Shimon" w:date="2020-11-16T12:48:00Z">
              <w:rPr>
                <w:rFonts w:cs="David" w:hint="eastAsia"/>
                <w:rtl/>
              </w:rPr>
            </w:rPrChange>
          </w:rPr>
          <w:t>ו</w:t>
        </w:r>
      </w:ins>
      <w:del w:id="1372" w:author="Shimon" w:date="2020-11-16T12:46:00Z">
        <w:r w:rsidR="00492BF6" w:rsidRPr="007D7B93" w:rsidDel="007D7B93">
          <w:rPr>
            <w:rFonts w:cs="David"/>
            <w:highlight w:val="yellow"/>
            <w:rtl/>
            <w:rPrChange w:id="1373" w:author="Shimon" w:date="2020-11-16T12:48:00Z">
              <w:rPr>
                <w:rFonts w:cs="David"/>
                <w:rtl/>
              </w:rPr>
            </w:rPrChange>
          </w:rPr>
          <w:delText xml:space="preserve"> ה</w:delText>
        </w:r>
        <w:r w:rsidR="00FA099A" w:rsidRPr="007D7B93" w:rsidDel="007D7B93">
          <w:rPr>
            <w:rFonts w:cs="David" w:hint="eastAsia"/>
            <w:highlight w:val="yellow"/>
            <w:rtl/>
            <w:rPrChange w:id="1374" w:author="Shimon" w:date="2020-11-16T12:48:00Z">
              <w:rPr>
                <w:rFonts w:cs="David" w:hint="eastAsia"/>
                <w:rtl/>
              </w:rPr>
            </w:rPrChange>
          </w:rPr>
          <w:delText>מערער</w:delText>
        </w:r>
      </w:del>
      <w:ins w:id="1375" w:author="Shimon" w:date="2020-11-16T12:43:00Z">
        <w:r w:rsidR="00644DC9" w:rsidRPr="007D7B93">
          <w:rPr>
            <w:rFonts w:cs="David"/>
            <w:highlight w:val="yellow"/>
            <w:rtl/>
            <w:rPrChange w:id="1376" w:author="Shimon" w:date="2020-11-16T12:48:00Z">
              <w:rPr>
                <w:rFonts w:cs="David"/>
                <w:rtl/>
              </w:rPr>
            </w:rPrChange>
          </w:rPr>
          <w:t xml:space="preserve"> לפי החוזה</w:t>
        </w:r>
      </w:ins>
      <w:del w:id="1377" w:author="Shimon" w:date="2020-11-16T12:43:00Z">
        <w:r w:rsidR="00492BF6" w:rsidRPr="007D7B93" w:rsidDel="00644DC9">
          <w:rPr>
            <w:rFonts w:cs="David"/>
            <w:highlight w:val="yellow"/>
            <w:rtl/>
            <w:rPrChange w:id="1378" w:author="Shimon" w:date="2020-11-16T12:48:00Z">
              <w:rPr>
                <w:rFonts w:cs="David"/>
                <w:rtl/>
              </w:rPr>
            </w:rPrChange>
          </w:rPr>
          <w:delText>,</w:delText>
        </w:r>
      </w:del>
      <w:r w:rsidR="00492BF6" w:rsidRPr="007D7B93">
        <w:rPr>
          <w:rFonts w:cs="David"/>
          <w:highlight w:val="yellow"/>
          <w:rtl/>
          <w:rPrChange w:id="1379" w:author="Shimon" w:date="2020-11-16T12:48:00Z">
            <w:rPr>
              <w:rFonts w:cs="David"/>
              <w:rtl/>
            </w:rPr>
          </w:rPrChange>
        </w:rPr>
        <w:t xml:space="preserve"> לרבות לעניין הגמלה</w:t>
      </w:r>
      <w:ins w:id="1380" w:author="Shimon" w:date="2020-11-16T12:47:00Z">
        <w:r w:rsidR="007D7B93" w:rsidRPr="007D7B93">
          <w:rPr>
            <w:rFonts w:cs="David"/>
            <w:highlight w:val="yellow"/>
            <w:rtl/>
            <w:rPrChange w:id="1381" w:author="Shimon" w:date="2020-11-16T12:48:00Z">
              <w:rPr>
                <w:rFonts w:cs="David"/>
                <w:rtl/>
              </w:rPr>
            </w:rPrChange>
          </w:rPr>
          <w:t xml:space="preserve"> על כל מרכיביה</w:t>
        </w:r>
      </w:ins>
      <w:r w:rsidR="00492BF6" w:rsidRPr="007D7B93">
        <w:rPr>
          <w:rFonts w:cs="David"/>
          <w:highlight w:val="yellow"/>
          <w:rtl/>
          <w:rPrChange w:id="1382" w:author="Shimon" w:date="2020-11-16T12:48:00Z">
            <w:rPr>
              <w:rFonts w:cs="David"/>
              <w:rtl/>
            </w:rPr>
          </w:rPrChange>
        </w:rPr>
        <w:t xml:space="preserve">, </w:t>
      </w:r>
      <w:ins w:id="1383" w:author="Shimon" w:date="2020-11-16T12:47:00Z">
        <w:r w:rsidR="007D7B93" w:rsidRPr="007D7B93">
          <w:rPr>
            <w:rFonts w:cs="David" w:hint="eastAsia"/>
            <w:highlight w:val="yellow"/>
            <w:rtl/>
            <w:rPrChange w:id="1384" w:author="Shimon" w:date="2020-11-16T12:48:00Z">
              <w:rPr>
                <w:rFonts w:cs="David" w:hint="eastAsia"/>
                <w:rtl/>
              </w:rPr>
            </w:rPrChange>
          </w:rPr>
          <w:t>שתגיע</w:t>
        </w:r>
        <w:r w:rsidR="007D7B93" w:rsidRPr="007D7B93">
          <w:rPr>
            <w:rFonts w:cs="David"/>
            <w:highlight w:val="yellow"/>
            <w:rtl/>
            <w:rPrChange w:id="1385" w:author="Shimon" w:date="2020-11-16T12:48:00Z">
              <w:rPr>
                <w:rFonts w:cs="David"/>
                <w:rtl/>
              </w:rPr>
            </w:rPrChange>
          </w:rPr>
          <w:t xml:space="preserve"> לו על כל תקופת </w:t>
        </w:r>
        <w:r w:rsidR="007D7B93" w:rsidRPr="007D7B93">
          <w:rPr>
            <w:rFonts w:cs="David" w:hint="eastAsia"/>
            <w:highlight w:val="yellow"/>
            <w:rtl/>
            <w:rPrChange w:id="1386" w:author="Shimon" w:date="2020-11-16T12:48:00Z">
              <w:rPr>
                <w:rFonts w:cs="David" w:hint="eastAsia"/>
                <w:rtl/>
              </w:rPr>
            </w:rPrChange>
          </w:rPr>
          <w:t>שרותו</w:t>
        </w:r>
        <w:r w:rsidR="007D7B93">
          <w:rPr>
            <w:rFonts w:cs="David" w:hint="cs"/>
            <w:rtl/>
          </w:rPr>
          <w:t xml:space="preserve"> </w:t>
        </w:r>
      </w:ins>
      <w:del w:id="1387" w:author="Shimon" w:date="2020-11-16T12:44:00Z">
        <w:r w:rsidR="00492BF6" w:rsidDel="00644DC9">
          <w:rPr>
            <w:rFonts w:cs="David" w:hint="cs"/>
            <w:rtl/>
          </w:rPr>
          <w:delText>ת</w:delText>
        </w:r>
      </w:del>
      <w:ins w:id="1388" w:author="Shimon" w:date="2020-11-16T12:46:00Z">
        <w:r w:rsidR="007D7B93">
          <w:rPr>
            <w:rFonts w:cs="David" w:hint="cs"/>
            <w:rtl/>
          </w:rPr>
          <w:t>ת</w:t>
        </w:r>
      </w:ins>
      <w:r w:rsidR="00492BF6">
        <w:rPr>
          <w:rFonts w:cs="David" w:hint="cs"/>
          <w:rtl/>
        </w:rPr>
        <w:t>בוצע לפי כללים שונים מאלה שחלים על עובדי</w:t>
      </w:r>
      <w:ins w:id="1389" w:author="Shimon" w:date="2020-11-16T12:44:00Z">
        <w:r w:rsidR="00644DC9" w:rsidRPr="007D7B93">
          <w:rPr>
            <w:rFonts w:cs="David" w:hint="eastAsia"/>
            <w:highlight w:val="yellow"/>
            <w:rtl/>
            <w:rPrChange w:id="1390" w:author="Shimon" w:date="2020-11-16T12:49:00Z">
              <w:rPr>
                <w:rFonts w:cs="David" w:hint="eastAsia"/>
                <w:rtl/>
              </w:rPr>
            </w:rPrChange>
          </w:rPr>
          <w:t>ם</w:t>
        </w:r>
      </w:ins>
      <w:del w:id="1391" w:author="Shimon" w:date="2020-11-16T12:44:00Z">
        <w:r w:rsidR="00492BF6" w:rsidDel="00644DC9">
          <w:rPr>
            <w:rFonts w:cs="David" w:hint="cs"/>
            <w:rtl/>
          </w:rPr>
          <w:delText xml:space="preserve"> דירוג-דרגה</w:delText>
        </w:r>
      </w:del>
      <w:ins w:id="1392" w:author="Shimon" w:date="2020-11-16T12:44:00Z">
        <w:r w:rsidR="00644DC9">
          <w:rPr>
            <w:rFonts w:cs="David" w:hint="cs"/>
            <w:rtl/>
          </w:rPr>
          <w:t xml:space="preserve"> </w:t>
        </w:r>
        <w:r w:rsidR="00644DC9" w:rsidRPr="007D7B93">
          <w:rPr>
            <w:rFonts w:cs="David" w:hint="eastAsia"/>
            <w:highlight w:val="yellow"/>
            <w:rtl/>
            <w:rPrChange w:id="1393" w:author="Shimon" w:date="2020-11-16T12:48:00Z">
              <w:rPr>
                <w:rFonts w:cs="David" w:hint="eastAsia"/>
                <w:rtl/>
              </w:rPr>
            </w:rPrChange>
          </w:rPr>
          <w:t>ב</w:t>
        </w:r>
      </w:ins>
      <w:ins w:id="1394" w:author="Shimon" w:date="2020-11-16T12:43:00Z">
        <w:r w:rsidR="00644DC9" w:rsidRPr="007D7B93">
          <w:rPr>
            <w:rFonts w:cs="David" w:hint="eastAsia"/>
            <w:highlight w:val="yellow"/>
            <w:rtl/>
            <w:rPrChange w:id="1395" w:author="Shimon" w:date="2020-11-16T12:48:00Z">
              <w:rPr>
                <w:rFonts w:cs="David" w:hint="eastAsia"/>
                <w:rtl/>
              </w:rPr>
            </w:rPrChange>
          </w:rPr>
          <w:t>כתב</w:t>
        </w:r>
        <w:r w:rsidR="00644DC9" w:rsidRPr="007D7B93">
          <w:rPr>
            <w:rFonts w:cs="David"/>
            <w:highlight w:val="yellow"/>
            <w:rtl/>
            <w:rPrChange w:id="1396" w:author="Shimon" w:date="2020-11-16T12:48:00Z">
              <w:rPr>
                <w:rFonts w:cs="David"/>
                <w:rtl/>
              </w:rPr>
            </w:rPrChange>
          </w:rPr>
          <w:t xml:space="preserve"> </w:t>
        </w:r>
        <w:r w:rsidR="00644DC9" w:rsidRPr="007D7B93">
          <w:rPr>
            <w:rFonts w:cs="David" w:hint="eastAsia"/>
            <w:highlight w:val="yellow"/>
            <w:rtl/>
            <w:rPrChange w:id="1397" w:author="Shimon" w:date="2020-11-16T12:48:00Z">
              <w:rPr>
                <w:rFonts w:cs="David" w:hint="eastAsia"/>
                <w:rtl/>
              </w:rPr>
            </w:rPrChange>
          </w:rPr>
          <w:t>מינוי</w:t>
        </w:r>
      </w:ins>
      <w:r w:rsidR="00492BF6">
        <w:rPr>
          <w:rFonts w:cs="David" w:hint="cs"/>
          <w:rtl/>
        </w:rPr>
        <w:t>.</w:t>
      </w:r>
    </w:p>
    <w:p w:rsidR="006D22BC" w:rsidRDefault="006D22BC" w:rsidP="00057EF8">
      <w:pPr>
        <w:numPr>
          <w:ilvl w:val="0"/>
          <w:numId w:val="1"/>
        </w:numPr>
        <w:tabs>
          <w:tab w:val="clear" w:pos="630"/>
          <w:tab w:val="left" w:pos="620"/>
        </w:tabs>
        <w:spacing w:after="240" w:line="360" w:lineRule="auto"/>
        <w:ind w:left="620" w:hanging="540"/>
        <w:jc w:val="both"/>
        <w:rPr>
          <w:rFonts w:cs="David"/>
        </w:rPr>
      </w:pPr>
      <w:r w:rsidRPr="006D22BC">
        <w:rPr>
          <w:rFonts w:cs="David"/>
          <w:rtl/>
        </w:rPr>
        <w:t>חוק שירות המדינה (מינויים)</w:t>
      </w:r>
      <w:r>
        <w:rPr>
          <w:rFonts w:cs="David" w:hint="cs"/>
          <w:rtl/>
        </w:rPr>
        <w:t>,</w:t>
      </w:r>
      <w:r w:rsidRPr="006D22BC">
        <w:rPr>
          <w:rFonts w:cs="David"/>
          <w:rtl/>
        </w:rPr>
        <w:t xml:space="preserve"> תשי"ט -1959</w:t>
      </w:r>
      <w:r>
        <w:rPr>
          <w:rFonts w:cs="David" w:hint="cs"/>
          <w:rtl/>
        </w:rPr>
        <w:t>,</w:t>
      </w:r>
      <w:r w:rsidRPr="006D22BC">
        <w:rPr>
          <w:rFonts w:cs="David"/>
          <w:rtl/>
        </w:rPr>
        <w:t xml:space="preserve"> וכן התקנות </w:t>
      </w:r>
      <w:r>
        <w:rPr>
          <w:rFonts w:cs="David" w:hint="cs"/>
          <w:rtl/>
        </w:rPr>
        <w:t xml:space="preserve">שהותקנו מכוחו, </w:t>
      </w:r>
      <w:r w:rsidRPr="006D22BC">
        <w:rPr>
          <w:rFonts w:cs="David"/>
          <w:rtl/>
        </w:rPr>
        <w:t xml:space="preserve">קובעים כי ניתן להעסיק עובד בשירות המדינה באמצעות חוזה מיוחד, </w:t>
      </w:r>
      <w:r>
        <w:rPr>
          <w:rFonts w:cs="David" w:hint="cs"/>
          <w:rtl/>
        </w:rPr>
        <w:t>במקרים מסוימים, שעיקרם הוא חיוניות המשרה והצורך בתשלום שכר גבוה מהמקובל בשירות המדינה</w:t>
      </w:r>
      <w:r w:rsidRPr="006D22BC">
        <w:rPr>
          <w:rFonts w:cs="David"/>
          <w:rtl/>
        </w:rPr>
        <w:t>.</w:t>
      </w:r>
    </w:p>
    <w:p w:rsidR="006D22BC" w:rsidRPr="00C030A9" w:rsidRDefault="006D22BC" w:rsidP="00C030A9">
      <w:pPr>
        <w:tabs>
          <w:tab w:val="left" w:pos="620"/>
        </w:tabs>
        <w:spacing w:after="240" w:line="360" w:lineRule="auto"/>
        <w:ind w:left="620"/>
        <w:jc w:val="both"/>
        <w:rPr>
          <w:rFonts w:cs="David"/>
          <w:rtl/>
        </w:rPr>
      </w:pPr>
      <w:r>
        <w:rPr>
          <w:rFonts w:cs="David" w:hint="cs"/>
          <w:rtl/>
        </w:rPr>
        <w:t xml:space="preserve">עובד, המועסק בחוזה בכירים, </w:t>
      </w:r>
      <w:r w:rsidRPr="006D22BC">
        <w:rPr>
          <w:rFonts w:cs="David"/>
          <w:rtl/>
        </w:rPr>
        <w:t>מתנתק</w:t>
      </w:r>
      <w:r>
        <w:rPr>
          <w:rFonts w:cs="David" w:hint="cs"/>
          <w:rtl/>
        </w:rPr>
        <w:t xml:space="preserve"> למעשה</w:t>
      </w:r>
      <w:r w:rsidRPr="006D22BC">
        <w:rPr>
          <w:rFonts w:cs="David"/>
          <w:rtl/>
        </w:rPr>
        <w:t xml:space="preserve"> </w:t>
      </w:r>
      <w:r>
        <w:rPr>
          <w:rFonts w:cs="David" w:hint="cs"/>
          <w:rtl/>
        </w:rPr>
        <w:t>מהדירוג בו הוא הועסק עד למעבר לחוזה בכירים</w:t>
      </w:r>
      <w:r w:rsidRPr="006D22BC">
        <w:rPr>
          <w:rFonts w:cs="David"/>
          <w:rtl/>
        </w:rPr>
        <w:t xml:space="preserve">. </w:t>
      </w:r>
      <w:r w:rsidR="00E277BA">
        <w:rPr>
          <w:rFonts w:cs="David" w:hint="cs"/>
          <w:rtl/>
        </w:rPr>
        <w:t>ראו פסיקת</w:t>
      </w:r>
      <w:r>
        <w:rPr>
          <w:rFonts w:cs="David" w:hint="cs"/>
          <w:rtl/>
        </w:rPr>
        <w:t xml:space="preserve"> בית הדין </w:t>
      </w:r>
      <w:r w:rsidR="00E277BA">
        <w:rPr>
          <w:rFonts w:cs="David" w:hint="cs"/>
          <w:rtl/>
        </w:rPr>
        <w:t>הנכבד</w:t>
      </w:r>
      <w:r>
        <w:rPr>
          <w:rFonts w:cs="David" w:hint="cs"/>
          <w:rtl/>
        </w:rPr>
        <w:t xml:space="preserve"> </w:t>
      </w:r>
      <w:r w:rsidR="009D1873">
        <w:rPr>
          <w:rFonts w:cs="David" w:hint="cs"/>
          <w:rtl/>
        </w:rPr>
        <w:t>בעניין שיפמן (</w:t>
      </w:r>
      <w:r w:rsidR="009D1873" w:rsidRPr="009D1873">
        <w:rPr>
          <w:rFonts w:cs="David"/>
          <w:rtl/>
        </w:rPr>
        <w:t xml:space="preserve">עע 1243/02  </w:t>
      </w:r>
      <w:r w:rsidR="009D1873" w:rsidRPr="009D1873">
        <w:rPr>
          <w:rFonts w:cs="David"/>
          <w:u w:val="single"/>
          <w:rtl/>
        </w:rPr>
        <w:t>משה שיפמן</w:t>
      </w:r>
      <w:r w:rsidR="009D1873" w:rsidRPr="009D1873">
        <w:rPr>
          <w:rFonts w:cs="David" w:hint="cs"/>
          <w:u w:val="single"/>
          <w:rtl/>
        </w:rPr>
        <w:t xml:space="preserve"> </w:t>
      </w:r>
      <w:r w:rsidR="009D1873" w:rsidRPr="009D1873">
        <w:rPr>
          <w:rFonts w:cs="David"/>
          <w:u w:val="single"/>
          <w:rtl/>
        </w:rPr>
        <w:t>ואח'  נ' מדינת ישראל</w:t>
      </w:r>
      <w:r w:rsidR="009D1873">
        <w:rPr>
          <w:rFonts w:cs="David" w:hint="cs"/>
          <w:rtl/>
        </w:rPr>
        <w:t xml:space="preserve">) </w:t>
      </w:r>
      <w:r w:rsidR="00627E7F">
        <w:rPr>
          <w:rFonts w:cs="David" w:hint="cs"/>
          <w:rtl/>
        </w:rPr>
        <w:t>ובעניין דורנשטיין (</w:t>
      </w:r>
      <w:hyperlink r:id="rId8" w:tgtFrame="Psak_198072" w:history="1">
        <w:r w:rsidR="009D1873" w:rsidRPr="009D1873">
          <w:rPr>
            <w:rFonts w:cs="David"/>
            <w:rtl/>
          </w:rPr>
          <w:t>עע 1029/04,</w:t>
        </w:r>
      </w:hyperlink>
      <w:r w:rsidR="009D1873" w:rsidRPr="009D1873">
        <w:rPr>
          <w:rFonts w:cs="David"/>
          <w:rtl/>
        </w:rPr>
        <w:t xml:space="preserve"> </w:t>
      </w:r>
      <w:r w:rsidR="009D1873" w:rsidRPr="009D1873">
        <w:rPr>
          <w:rFonts w:cs="David"/>
          <w:u w:val="single"/>
          <w:rtl/>
        </w:rPr>
        <w:t xml:space="preserve">עמנואל דורנשטיין ואח' </w:t>
      </w:r>
      <w:r w:rsidR="009D1873">
        <w:rPr>
          <w:rFonts w:cs="David" w:hint="cs"/>
          <w:u w:val="single"/>
          <w:rtl/>
        </w:rPr>
        <w:t>נ'</w:t>
      </w:r>
      <w:r w:rsidR="009D1873" w:rsidRPr="009D1873">
        <w:rPr>
          <w:rFonts w:cs="David"/>
          <w:u w:val="single"/>
          <w:rtl/>
        </w:rPr>
        <w:t xml:space="preserve"> מדינת ישראל</w:t>
      </w:r>
      <w:r w:rsidR="00627E7F">
        <w:rPr>
          <w:rFonts w:cs="David" w:hint="cs"/>
          <w:rtl/>
        </w:rPr>
        <w:t xml:space="preserve">), הקובעים </w:t>
      </w:r>
      <w:r w:rsidR="00C030A9">
        <w:rPr>
          <w:rFonts w:cs="David" w:hint="cs"/>
          <w:rtl/>
        </w:rPr>
        <w:t xml:space="preserve">את העיקרון של ניתוק העובדים הבכירים ממסגרת ההעסקה השגרתית בשירות המדינה, וקובע מתכונת חדשה, מעין עיסקת </w:t>
      </w:r>
      <w:r w:rsidR="00C030A9">
        <w:rPr>
          <w:rFonts w:cs="David" w:hint="cs"/>
          <w:rtl/>
        </w:rPr>
        <w:lastRenderedPageBreak/>
        <w:t xml:space="preserve">חבילה, עם יתרונות וחסרונות, וכפי שנכתב בפרשת דורנשטיין </w:t>
      </w:r>
      <w:r w:rsidR="00C030A9">
        <w:rPr>
          <w:rFonts w:cs="David"/>
          <w:rtl/>
        </w:rPr>
        <w:t>–</w:t>
      </w:r>
      <w:r w:rsidR="00C030A9">
        <w:rPr>
          <w:rFonts w:cs="David" w:hint="cs"/>
          <w:rtl/>
        </w:rPr>
        <w:t xml:space="preserve"> "</w:t>
      </w:r>
      <w:r w:rsidRPr="00C030A9">
        <w:rPr>
          <w:b/>
          <w:bCs/>
          <w:rtl/>
        </w:rPr>
        <w:t xml:space="preserve">לא יכול להיות ספק כי העסקה בחוזה בכירים, במתכונת בה מדובר, הינה </w:t>
      </w:r>
      <w:r w:rsidRPr="00C030A9">
        <w:rPr>
          <w:b/>
          <w:bCs/>
          <w:sz w:val="28"/>
          <w:szCs w:val="28"/>
          <w:u w:val="single"/>
          <w:rtl/>
        </w:rPr>
        <w:t>שינוי מהותי</w:t>
      </w:r>
      <w:r w:rsidRPr="00C030A9">
        <w:rPr>
          <w:b/>
          <w:bCs/>
          <w:u w:val="single"/>
          <w:rtl/>
        </w:rPr>
        <w:t xml:space="preserve"> במבנה ההעסקה ואין היא בבחינת שינוי בסולם השכר </w:t>
      </w:r>
      <w:r w:rsidRPr="00C030A9">
        <w:rPr>
          <w:b/>
          <w:bCs/>
          <w:sz w:val="28"/>
          <w:szCs w:val="28"/>
          <w:u w:val="single"/>
          <w:rtl/>
        </w:rPr>
        <w:t>לגביו ניתן לבצע "תיאומים</w:t>
      </w:r>
      <w:r w:rsidR="009D1873" w:rsidRPr="00C030A9">
        <w:rPr>
          <w:sz w:val="28"/>
          <w:szCs w:val="28"/>
          <w:rtl/>
        </w:rPr>
        <w:t>"</w:t>
      </w:r>
      <w:r w:rsidR="009D1873" w:rsidRPr="00C030A9">
        <w:rPr>
          <w:rFonts w:hint="cs"/>
          <w:rtl/>
        </w:rPr>
        <w:t xml:space="preserve"> ...</w:t>
      </w:r>
      <w:r w:rsidRPr="00C030A9">
        <w:rPr>
          <w:rtl/>
        </w:rPr>
        <w:t xml:space="preserve">". </w:t>
      </w:r>
    </w:p>
    <w:p w:rsidR="0012175D" w:rsidRDefault="0012175D">
      <w:pPr>
        <w:numPr>
          <w:ilvl w:val="0"/>
          <w:numId w:val="1"/>
        </w:numPr>
        <w:tabs>
          <w:tab w:val="clear" w:pos="630"/>
          <w:tab w:val="left" w:pos="620"/>
        </w:tabs>
        <w:spacing w:after="240" w:line="360" w:lineRule="auto"/>
        <w:ind w:left="620" w:hanging="540"/>
        <w:jc w:val="both"/>
        <w:rPr>
          <w:rFonts w:cs="David"/>
        </w:rPr>
        <w:pPrChange w:id="1398" w:author="Shimon" w:date="2020-11-15T23:05:00Z">
          <w:pPr>
            <w:numPr>
              <w:numId w:val="1"/>
            </w:numPr>
            <w:tabs>
              <w:tab w:val="left" w:pos="620"/>
            </w:tabs>
            <w:spacing w:after="240" w:line="360" w:lineRule="auto"/>
            <w:ind w:left="620" w:hanging="540"/>
            <w:jc w:val="both"/>
          </w:pPr>
        </w:pPrChange>
      </w:pPr>
      <w:r>
        <w:rPr>
          <w:rFonts w:cs="David" w:hint="cs"/>
          <w:rtl/>
        </w:rPr>
        <w:t>ואכן, חוזה הבכירים עליו חתם ה</w:t>
      </w:r>
      <w:r w:rsidR="00FA099A">
        <w:rPr>
          <w:rFonts w:cs="David" w:hint="cs"/>
          <w:rtl/>
        </w:rPr>
        <w:t>מערער</w:t>
      </w:r>
      <w:r>
        <w:rPr>
          <w:rFonts w:cs="David" w:hint="cs"/>
          <w:rtl/>
        </w:rPr>
        <w:t>, כולל הוראות רבות המעידות על כוונת המדינה להחיל מערכת כללים שונה על היחסים החוזיים עם ה</w:t>
      </w:r>
      <w:r w:rsidR="00FA099A">
        <w:rPr>
          <w:rFonts w:cs="David" w:hint="cs"/>
          <w:rtl/>
        </w:rPr>
        <w:t>מערער</w:t>
      </w:r>
      <w:r w:rsidR="009D1873">
        <w:rPr>
          <w:rFonts w:cs="David" w:hint="cs"/>
          <w:rtl/>
        </w:rPr>
        <w:t>, ולנתק אותו ממערכת הכלל</w:t>
      </w:r>
      <w:r w:rsidR="00C030A9">
        <w:rPr>
          <w:rFonts w:cs="David" w:hint="cs"/>
          <w:rtl/>
        </w:rPr>
        <w:t xml:space="preserve">ים הקבועה בהעסקה </w:t>
      </w:r>
      <w:ins w:id="1399" w:author="Shimon" w:date="2020-11-15T23:04:00Z">
        <w:r w:rsidR="006D508A">
          <w:rPr>
            <w:rFonts w:cs="David" w:hint="cs"/>
            <w:rtl/>
          </w:rPr>
          <w:t xml:space="preserve">ומתנאי הפרישה ע"פ חוק הגימלאות </w:t>
        </w:r>
      </w:ins>
      <w:ins w:id="1400" w:author="Shimon" w:date="2020-11-15T23:05:00Z">
        <w:r w:rsidR="006D508A">
          <w:rPr>
            <w:rFonts w:cs="David" w:hint="cs"/>
            <w:rtl/>
          </w:rPr>
          <w:t>לעובדים</w:t>
        </w:r>
      </w:ins>
      <w:del w:id="1401" w:author="Shimon" w:date="2020-11-15T23:05:00Z">
        <w:r w:rsidR="00C030A9" w:rsidDel="006D508A">
          <w:rPr>
            <w:rFonts w:cs="David" w:hint="cs"/>
            <w:rtl/>
          </w:rPr>
          <w:delText>לפי</w:delText>
        </w:r>
      </w:del>
      <w:r w:rsidR="00C030A9">
        <w:rPr>
          <w:rFonts w:cs="David" w:hint="cs"/>
          <w:rtl/>
        </w:rPr>
        <w:t xml:space="preserve"> </w:t>
      </w:r>
      <w:ins w:id="1402" w:author="Shimon" w:date="2020-11-15T23:05:00Z">
        <w:r w:rsidR="006D508A">
          <w:rPr>
            <w:rFonts w:cs="David" w:hint="cs"/>
            <w:rtl/>
          </w:rPr>
          <w:t xml:space="preserve">לפי </w:t>
        </w:r>
      </w:ins>
      <w:r w:rsidR="00C030A9">
        <w:rPr>
          <w:rFonts w:cs="David" w:hint="cs"/>
          <w:rtl/>
        </w:rPr>
        <w:t>כתבי מינוי</w:t>
      </w:r>
      <w:r w:rsidR="003949E3">
        <w:rPr>
          <w:rFonts w:cs="David" w:hint="cs"/>
          <w:rtl/>
        </w:rPr>
        <w:t xml:space="preserve"> </w:t>
      </w:r>
      <w:del w:id="1403" w:author="Shimon" w:date="2020-11-15T23:05:00Z">
        <w:r w:rsidR="003949E3" w:rsidDel="006D508A">
          <w:rPr>
            <w:rFonts w:cs="David" w:hint="cs"/>
            <w:rtl/>
          </w:rPr>
          <w:delText>ובכפיפות לחוק הגימלאות -</w:delText>
        </w:r>
      </w:del>
      <w:ins w:id="1404" w:author="Shimon" w:date="2020-11-15T23:05:00Z">
        <w:r w:rsidR="006D508A">
          <w:rPr>
            <w:rFonts w:cs="David" w:hint="cs"/>
            <w:rtl/>
          </w:rPr>
          <w:t>.</w:t>
        </w:r>
      </w:ins>
      <w:r w:rsidR="003949E3">
        <w:rPr>
          <w:rFonts w:cs="David" w:hint="cs"/>
          <w:rtl/>
        </w:rPr>
        <w:t xml:space="preserve"> </w:t>
      </w:r>
    </w:p>
    <w:p w:rsidR="001E4F99" w:rsidRPr="003949E3" w:rsidRDefault="003949E3" w:rsidP="00E7025F">
      <w:pPr>
        <w:numPr>
          <w:ilvl w:val="1"/>
          <w:numId w:val="1"/>
        </w:numPr>
        <w:tabs>
          <w:tab w:val="clear" w:pos="792"/>
          <w:tab w:val="left" w:pos="1160"/>
        </w:tabs>
        <w:spacing w:after="240" w:line="360" w:lineRule="auto"/>
        <w:ind w:left="1160" w:hanging="540"/>
        <w:jc w:val="both"/>
        <w:rPr>
          <w:rFonts w:cs="David"/>
          <w:rtl/>
        </w:rPr>
      </w:pPr>
      <w:r w:rsidRPr="003949E3">
        <w:rPr>
          <w:rFonts w:cs="David" w:hint="cs"/>
          <w:rtl/>
        </w:rPr>
        <w:t>במבוא</w:t>
      </w:r>
      <w:r w:rsidR="0012175D" w:rsidRPr="003949E3">
        <w:rPr>
          <w:rFonts w:cs="David" w:hint="cs"/>
          <w:rtl/>
        </w:rPr>
        <w:t xml:space="preserve"> </w:t>
      </w:r>
      <w:ins w:id="1405" w:author="Shimon" w:date="2020-11-15T23:06:00Z">
        <w:r w:rsidR="006D508A">
          <w:rPr>
            <w:rFonts w:cs="David" w:hint="cs"/>
            <w:rtl/>
          </w:rPr>
          <w:t>מובהר</w:t>
        </w:r>
      </w:ins>
      <w:r w:rsidR="0012175D" w:rsidRPr="003949E3">
        <w:rPr>
          <w:rFonts w:cs="David"/>
          <w:rtl/>
        </w:rPr>
        <w:t>–</w:t>
      </w:r>
      <w:r w:rsidR="0012175D" w:rsidRPr="003949E3">
        <w:rPr>
          <w:rFonts w:cs="David" w:hint="cs"/>
          <w:rtl/>
        </w:rPr>
        <w:t xml:space="preserve"> "</w:t>
      </w:r>
      <w:r w:rsidR="0012175D" w:rsidRPr="003949E3">
        <w:rPr>
          <w:rFonts w:cs="David" w:hint="cs"/>
          <w:b/>
          <w:bCs/>
          <w:i/>
          <w:iCs/>
          <w:rtl/>
        </w:rPr>
        <w:t>והעובד מסכים לביטול כתב המינוי שלו</w:t>
      </w:r>
      <w:r w:rsidRPr="003949E3">
        <w:rPr>
          <w:rFonts w:cs="David" w:hint="cs"/>
          <w:b/>
          <w:bCs/>
          <w:i/>
          <w:iCs/>
          <w:rtl/>
        </w:rPr>
        <w:t xml:space="preserve">.. </w:t>
      </w:r>
      <w:r w:rsidRPr="003949E3">
        <w:rPr>
          <w:rFonts w:cs="David" w:hint="cs"/>
          <w:i/>
          <w:iCs/>
          <w:rtl/>
        </w:rPr>
        <w:t xml:space="preserve">"; </w:t>
      </w:r>
      <w:r w:rsidRPr="003949E3">
        <w:rPr>
          <w:rFonts w:cs="David" w:hint="cs"/>
          <w:rtl/>
        </w:rPr>
        <w:t xml:space="preserve">וכן נקבע במבוא כי </w:t>
      </w:r>
      <w:r w:rsidR="001E4F99" w:rsidRPr="003949E3">
        <w:rPr>
          <w:rFonts w:cs="David" w:hint="cs"/>
          <w:rtl/>
        </w:rPr>
        <w:t xml:space="preserve">החוזה נעשה לפי סעיף 40 לחוק שירות המדינה (מינויים), תשי"ט </w:t>
      </w:r>
      <w:r w:rsidR="001E4F99" w:rsidRPr="003949E3">
        <w:rPr>
          <w:rFonts w:cs="David"/>
          <w:rtl/>
        </w:rPr>
        <w:t>–</w:t>
      </w:r>
      <w:r w:rsidRPr="003949E3">
        <w:rPr>
          <w:rFonts w:cs="David" w:hint="cs"/>
          <w:rtl/>
        </w:rPr>
        <w:t xml:space="preserve"> 1959, הקובע, בין ההיתר, כי - </w:t>
      </w:r>
      <w:r w:rsidR="001E4F99" w:rsidRPr="003949E3">
        <w:rPr>
          <w:rStyle w:val="wsubclausecontent1"/>
          <w:rFonts w:asciiTheme="majorBidi" w:hAnsiTheme="majorBidi" w:cstheme="majorBidi"/>
          <w:b/>
          <w:bCs/>
          <w:u w:val="single"/>
          <w:rtl/>
        </w:rPr>
        <w:t xml:space="preserve">הוראות חוק זה </w:t>
      </w:r>
      <w:r w:rsidR="001E4F99" w:rsidRPr="007D7B93">
        <w:rPr>
          <w:rStyle w:val="wsubclausecontent1"/>
          <w:rFonts w:asciiTheme="majorBidi" w:hAnsiTheme="majorBidi" w:cstheme="majorBidi"/>
          <w:b/>
          <w:bCs/>
          <w:sz w:val="28"/>
          <w:szCs w:val="28"/>
          <w:highlight w:val="yellow"/>
          <w:u w:val="single"/>
          <w:rtl/>
          <w:rPrChange w:id="1406" w:author="Shimon" w:date="2020-11-16T12:50:00Z">
            <w:rPr>
              <w:rStyle w:val="wsubclausecontent1"/>
              <w:rFonts w:asciiTheme="majorBidi" w:hAnsiTheme="majorBidi" w:cstheme="majorBidi"/>
              <w:b/>
              <w:bCs/>
              <w:u w:val="single"/>
              <w:rtl/>
            </w:rPr>
          </w:rPrChange>
        </w:rPr>
        <w:t>לא</w:t>
      </w:r>
      <w:r w:rsidR="001E4F99" w:rsidRPr="007D7B93">
        <w:rPr>
          <w:rStyle w:val="wsubclausecontent1"/>
          <w:rFonts w:asciiTheme="majorBidi" w:hAnsiTheme="majorBidi" w:cstheme="majorBidi"/>
          <w:b/>
          <w:bCs/>
          <w:sz w:val="28"/>
          <w:szCs w:val="28"/>
          <w:u w:val="single"/>
          <w:rtl/>
          <w:rPrChange w:id="1407" w:author="Shimon" w:date="2020-11-16T12:50:00Z">
            <w:rPr>
              <w:rStyle w:val="wsubclausecontent1"/>
              <w:rFonts w:asciiTheme="majorBidi" w:hAnsiTheme="majorBidi" w:cstheme="majorBidi"/>
              <w:b/>
              <w:bCs/>
              <w:u w:val="single"/>
              <w:rtl/>
            </w:rPr>
          </w:rPrChange>
        </w:rPr>
        <w:t xml:space="preserve"> </w:t>
      </w:r>
      <w:r w:rsidR="001E4F99" w:rsidRPr="003949E3">
        <w:rPr>
          <w:rStyle w:val="wsubclausecontent1"/>
          <w:rFonts w:asciiTheme="majorBidi" w:hAnsiTheme="majorBidi" w:cstheme="majorBidi"/>
          <w:b/>
          <w:bCs/>
          <w:u w:val="single"/>
          <w:rtl/>
        </w:rPr>
        <w:t>יחולו על אדם המועסק לפי חוזה מיוחד אלא במידה שנקבע בחוזה</w:t>
      </w:r>
      <w:r w:rsidR="001E4F99" w:rsidRPr="003949E3">
        <w:rPr>
          <w:rStyle w:val="wsubclausecontent1"/>
          <w:rFonts w:cs="David" w:hint="cs"/>
          <w:rtl/>
        </w:rPr>
        <w:t>".</w:t>
      </w:r>
    </w:p>
    <w:p w:rsidR="001E4F99" w:rsidRDefault="001E4F99" w:rsidP="003949E3">
      <w:pPr>
        <w:numPr>
          <w:ilvl w:val="1"/>
          <w:numId w:val="1"/>
        </w:numPr>
        <w:tabs>
          <w:tab w:val="clear" w:pos="792"/>
          <w:tab w:val="left" w:pos="1160"/>
        </w:tabs>
        <w:spacing w:after="240" w:line="360" w:lineRule="auto"/>
        <w:ind w:left="1160" w:hanging="540"/>
        <w:jc w:val="both"/>
        <w:rPr>
          <w:rFonts w:cs="David"/>
        </w:rPr>
      </w:pPr>
      <w:r>
        <w:rPr>
          <w:rFonts w:cs="David" w:hint="cs"/>
          <w:rtl/>
        </w:rPr>
        <w:t xml:space="preserve">סעיף 5 לחוזה הבכירים </w:t>
      </w:r>
      <w:r w:rsidR="003949E3">
        <w:rPr>
          <w:rFonts w:cs="David" w:hint="cs"/>
          <w:rtl/>
        </w:rPr>
        <w:t>קובע כי העובד יועסק</w:t>
      </w:r>
      <w:r>
        <w:rPr>
          <w:rFonts w:cs="David" w:hint="cs"/>
          <w:rtl/>
        </w:rPr>
        <w:t xml:space="preserve"> </w:t>
      </w:r>
      <w:r>
        <w:rPr>
          <w:rFonts w:cs="David"/>
          <w:rtl/>
        </w:rPr>
        <w:t>–</w:t>
      </w:r>
      <w:r>
        <w:rPr>
          <w:rFonts w:cs="David" w:hint="cs"/>
          <w:rtl/>
        </w:rPr>
        <w:t xml:space="preserve"> "</w:t>
      </w:r>
      <w:r w:rsidR="003949E3">
        <w:rPr>
          <w:rFonts w:cs="David" w:hint="cs"/>
          <w:b/>
          <w:bCs/>
          <w:i/>
          <w:iCs/>
          <w:rtl/>
        </w:rPr>
        <w:t>..</w:t>
      </w:r>
      <w:r w:rsidRPr="009D1873">
        <w:rPr>
          <w:rFonts w:cs="David" w:hint="cs"/>
          <w:b/>
          <w:bCs/>
          <w:i/>
          <w:iCs/>
          <w:rtl/>
        </w:rPr>
        <w:t xml:space="preserve"> על פי חוזה זה ולא על פי כתב המינוי המבוטל בזה</w:t>
      </w:r>
      <w:r>
        <w:rPr>
          <w:rFonts w:cs="David" w:hint="cs"/>
          <w:rtl/>
        </w:rPr>
        <w:t xml:space="preserve">". והסיפא </w:t>
      </w:r>
      <w:r w:rsidR="003949E3">
        <w:rPr>
          <w:rFonts w:cs="David" w:hint="cs"/>
          <w:rtl/>
        </w:rPr>
        <w:t>מוסיפה ו</w:t>
      </w:r>
      <w:r>
        <w:rPr>
          <w:rFonts w:cs="David" w:hint="cs"/>
          <w:rtl/>
        </w:rPr>
        <w:t xml:space="preserve">קובעת </w:t>
      </w:r>
      <w:r w:rsidR="003949E3">
        <w:rPr>
          <w:rFonts w:cs="David" w:hint="cs"/>
          <w:rtl/>
        </w:rPr>
        <w:t xml:space="preserve">כי </w:t>
      </w:r>
      <w:r>
        <w:rPr>
          <w:rFonts w:cs="David"/>
          <w:rtl/>
        </w:rPr>
        <w:t>–</w:t>
      </w:r>
      <w:r>
        <w:rPr>
          <w:rFonts w:cs="David" w:hint="cs"/>
          <w:rtl/>
        </w:rPr>
        <w:t xml:space="preserve"> "</w:t>
      </w:r>
      <w:r w:rsidRPr="009D1873">
        <w:rPr>
          <w:rFonts w:cs="David" w:hint="cs"/>
          <w:b/>
          <w:bCs/>
          <w:i/>
          <w:iCs/>
          <w:rtl/>
        </w:rPr>
        <w:t>לעובד לא תהיה הזכות לחזור ולקבל כתב מינוי</w:t>
      </w:r>
      <w:r>
        <w:rPr>
          <w:rFonts w:cs="David" w:hint="cs"/>
          <w:rtl/>
        </w:rPr>
        <w:t>".</w:t>
      </w:r>
    </w:p>
    <w:p w:rsidR="001E4F99" w:rsidRDefault="001E4F99" w:rsidP="00057EF8">
      <w:pPr>
        <w:numPr>
          <w:ilvl w:val="1"/>
          <w:numId w:val="1"/>
        </w:numPr>
        <w:tabs>
          <w:tab w:val="clear" w:pos="792"/>
          <w:tab w:val="left" w:pos="1160"/>
        </w:tabs>
        <w:spacing w:after="240" w:line="360" w:lineRule="auto"/>
        <w:ind w:left="1160" w:hanging="540"/>
        <w:jc w:val="both"/>
        <w:rPr>
          <w:rFonts w:cs="David"/>
        </w:rPr>
      </w:pPr>
      <w:r>
        <w:rPr>
          <w:rFonts w:cs="David" w:hint="cs"/>
          <w:rtl/>
        </w:rPr>
        <w:t xml:space="preserve">סעיף 7 לחוזה הבכירים קובע שורה של תנאים להם </w:t>
      </w:r>
      <w:r w:rsidRPr="003949E3">
        <w:rPr>
          <w:rFonts w:cs="David" w:hint="cs"/>
          <w:b/>
          <w:bCs/>
          <w:u w:val="single"/>
          <w:rtl/>
        </w:rPr>
        <w:t>לא</w:t>
      </w:r>
      <w:r>
        <w:rPr>
          <w:rFonts w:cs="David" w:hint="cs"/>
          <w:rtl/>
        </w:rPr>
        <w:t xml:space="preserve"> זכאי ה</w:t>
      </w:r>
      <w:r w:rsidR="00FA099A">
        <w:rPr>
          <w:rFonts w:cs="David" w:hint="cs"/>
          <w:rtl/>
        </w:rPr>
        <w:t>מערער</w:t>
      </w:r>
      <w:r>
        <w:rPr>
          <w:rFonts w:cs="David" w:hint="cs"/>
          <w:rtl/>
        </w:rPr>
        <w:t>, מאחר שהוא מועסק בחוזה בכירים כאמור.</w:t>
      </w:r>
    </w:p>
    <w:p w:rsidR="009D1873" w:rsidRPr="0065419A" w:rsidRDefault="009D1873" w:rsidP="0065419A">
      <w:pPr>
        <w:numPr>
          <w:ilvl w:val="0"/>
          <w:numId w:val="1"/>
        </w:numPr>
        <w:tabs>
          <w:tab w:val="clear" w:pos="630"/>
          <w:tab w:val="left" w:pos="620"/>
        </w:tabs>
        <w:spacing w:after="240" w:line="360" w:lineRule="auto"/>
        <w:ind w:left="620" w:hanging="540"/>
        <w:jc w:val="both"/>
        <w:rPr>
          <w:rFonts w:cs="David"/>
        </w:rPr>
      </w:pPr>
      <w:r>
        <w:rPr>
          <w:rFonts w:cs="David" w:hint="cs"/>
          <w:rtl/>
        </w:rPr>
        <w:t>על רקע דברים אלה, מתחדדת ומתחזק</w:t>
      </w:r>
      <w:r w:rsidR="00672B49">
        <w:rPr>
          <w:rFonts w:cs="David" w:hint="cs"/>
          <w:rtl/>
        </w:rPr>
        <w:t>ת</w:t>
      </w:r>
      <w:r>
        <w:rPr>
          <w:rFonts w:cs="David" w:hint="cs"/>
          <w:rtl/>
        </w:rPr>
        <w:t xml:space="preserve"> הפרשנות לסעיפים </w:t>
      </w:r>
      <w:r w:rsidR="00F6064D">
        <w:rPr>
          <w:rFonts w:cs="David" w:hint="cs"/>
          <w:rtl/>
        </w:rPr>
        <w:t xml:space="preserve">11 ו </w:t>
      </w:r>
      <w:r w:rsidR="00F6064D">
        <w:rPr>
          <w:rFonts w:cs="David"/>
          <w:rtl/>
        </w:rPr>
        <w:t>–</w:t>
      </w:r>
      <w:r w:rsidR="00F6064D">
        <w:rPr>
          <w:rFonts w:cs="David" w:hint="cs"/>
          <w:rtl/>
        </w:rPr>
        <w:t xml:space="preserve"> 12 לחוזה הבכירים של ה</w:t>
      </w:r>
      <w:r w:rsidR="00FA099A">
        <w:rPr>
          <w:rFonts w:cs="David" w:hint="cs"/>
          <w:rtl/>
        </w:rPr>
        <w:t>מערער</w:t>
      </w:r>
      <w:r w:rsidR="00F6064D">
        <w:rPr>
          <w:rFonts w:cs="David" w:hint="cs"/>
          <w:rtl/>
        </w:rPr>
        <w:t xml:space="preserve">, ולפיהם </w:t>
      </w:r>
      <w:r w:rsidR="00F6064D">
        <w:rPr>
          <w:rFonts w:cs="David"/>
          <w:rtl/>
        </w:rPr>
        <w:t>–</w:t>
      </w:r>
      <w:r w:rsidR="00F6064D">
        <w:rPr>
          <w:rFonts w:cs="David" w:hint="cs"/>
          <w:rtl/>
        </w:rPr>
        <w:t xml:space="preserve"> </w:t>
      </w:r>
      <w:r w:rsidR="00F6064D">
        <w:rPr>
          <w:rFonts w:cs="David" w:hint="cs"/>
          <w:b/>
          <w:bCs/>
          <w:rtl/>
        </w:rPr>
        <w:t>המדינה ניתקה את ה</w:t>
      </w:r>
      <w:r w:rsidR="00FA099A">
        <w:rPr>
          <w:rFonts w:cs="David" w:hint="cs"/>
          <w:b/>
          <w:bCs/>
          <w:rtl/>
        </w:rPr>
        <w:t>מערער</w:t>
      </w:r>
      <w:r w:rsidR="00F6064D">
        <w:rPr>
          <w:rFonts w:cs="David" w:hint="cs"/>
          <w:b/>
          <w:bCs/>
          <w:rtl/>
        </w:rPr>
        <w:t xml:space="preserve"> מהוראות חוק הגימלאות וסולמות השכר, </w:t>
      </w:r>
      <w:r w:rsidR="00F6064D" w:rsidRPr="007C00B3">
        <w:rPr>
          <w:rFonts w:cs="David" w:hint="cs"/>
          <w:b/>
          <w:bCs/>
          <w:u w:val="single"/>
          <w:rtl/>
        </w:rPr>
        <w:t>וקבעה את תנאי העסקתו בהתאם להוראות חוזה הבכירים</w:t>
      </w:r>
      <w:r w:rsidR="00F6064D">
        <w:rPr>
          <w:rFonts w:cs="David" w:hint="cs"/>
          <w:b/>
          <w:bCs/>
          <w:rtl/>
        </w:rPr>
        <w:t xml:space="preserve">. </w:t>
      </w:r>
      <w:r w:rsidR="0065419A" w:rsidRPr="0065419A">
        <w:rPr>
          <w:rFonts w:cs="David" w:hint="cs"/>
          <w:sz w:val="28"/>
          <w:szCs w:val="28"/>
          <w:rtl/>
        </w:rPr>
        <w:t xml:space="preserve">מאחר </w:t>
      </w:r>
      <w:r w:rsidR="0065419A" w:rsidRPr="0065419A">
        <w:rPr>
          <w:rFonts w:cs="David" w:hint="cs"/>
          <w:b/>
          <w:bCs/>
          <w:sz w:val="28"/>
          <w:szCs w:val="28"/>
          <w:rtl/>
        </w:rPr>
        <w:t>ש</w:t>
      </w:r>
      <w:r w:rsidR="00F6064D" w:rsidRPr="0065419A">
        <w:rPr>
          <w:rFonts w:cs="David" w:hint="cs"/>
          <w:b/>
          <w:bCs/>
          <w:sz w:val="28"/>
          <w:szCs w:val="28"/>
          <w:rtl/>
        </w:rPr>
        <w:t>חוזה הבכירים אינו קובע כי ה</w:t>
      </w:r>
      <w:r w:rsidR="00FA099A" w:rsidRPr="0065419A">
        <w:rPr>
          <w:rFonts w:cs="David" w:hint="cs"/>
          <w:b/>
          <w:bCs/>
          <w:sz w:val="28"/>
          <w:szCs w:val="28"/>
          <w:rtl/>
        </w:rPr>
        <w:t>מערער</w:t>
      </w:r>
      <w:r w:rsidR="00F6064D" w:rsidRPr="0065419A">
        <w:rPr>
          <w:rFonts w:cs="David" w:hint="cs"/>
          <w:b/>
          <w:bCs/>
          <w:sz w:val="28"/>
          <w:szCs w:val="28"/>
          <w:rtl/>
        </w:rPr>
        <w:t xml:space="preserve"> נדרש להגיש ערעור בהתאם להוראות חוק הגימלאות, </w:t>
      </w:r>
      <w:r w:rsidR="0065419A" w:rsidRPr="0065419A">
        <w:rPr>
          <w:rFonts w:cs="David" w:hint="cs"/>
          <w:b/>
          <w:bCs/>
          <w:sz w:val="28"/>
          <w:szCs w:val="28"/>
          <w:rtl/>
        </w:rPr>
        <w:t>הרי ש</w:t>
      </w:r>
      <w:r w:rsidR="00F6064D" w:rsidRPr="0065419A">
        <w:rPr>
          <w:rFonts w:cs="David" w:hint="cs"/>
          <w:b/>
          <w:bCs/>
          <w:sz w:val="28"/>
          <w:szCs w:val="28"/>
          <w:rtl/>
        </w:rPr>
        <w:t>ה</w:t>
      </w:r>
      <w:r w:rsidR="00FA099A" w:rsidRPr="0065419A">
        <w:rPr>
          <w:rFonts w:cs="David" w:hint="cs"/>
          <w:b/>
          <w:bCs/>
          <w:sz w:val="28"/>
          <w:szCs w:val="28"/>
          <w:rtl/>
        </w:rPr>
        <w:t>מערער</w:t>
      </w:r>
      <w:r w:rsidR="00F6064D" w:rsidRPr="0065419A">
        <w:rPr>
          <w:rFonts w:cs="David" w:hint="cs"/>
          <w:b/>
          <w:bCs/>
          <w:sz w:val="28"/>
          <w:szCs w:val="28"/>
          <w:rtl/>
        </w:rPr>
        <w:t xml:space="preserve"> לא איחר בהגשת תביעתו.</w:t>
      </w:r>
    </w:p>
    <w:p w:rsidR="0065419A" w:rsidRDefault="0065419A" w:rsidP="0065419A">
      <w:pPr>
        <w:pStyle w:val="af0"/>
        <w:tabs>
          <w:tab w:val="left" w:pos="620"/>
        </w:tabs>
        <w:spacing w:line="360" w:lineRule="auto"/>
        <w:ind w:left="620"/>
        <w:jc w:val="both"/>
        <w:rPr>
          <w:rFonts w:cs="David"/>
          <w:b/>
          <w:bCs/>
          <w:sz w:val="24"/>
          <w:szCs w:val="24"/>
          <w:u w:val="single"/>
        </w:rPr>
      </w:pPr>
    </w:p>
    <w:p w:rsidR="00E277BA" w:rsidRDefault="00E277BA" w:rsidP="00E277BA">
      <w:pPr>
        <w:pStyle w:val="af0"/>
        <w:numPr>
          <w:ilvl w:val="1"/>
          <w:numId w:val="2"/>
        </w:numPr>
        <w:tabs>
          <w:tab w:val="left" w:pos="620"/>
        </w:tabs>
        <w:spacing w:line="360" w:lineRule="auto"/>
        <w:ind w:left="620" w:hanging="450"/>
        <w:jc w:val="both"/>
        <w:rPr>
          <w:rFonts w:cs="David"/>
          <w:b/>
          <w:bCs/>
          <w:sz w:val="24"/>
          <w:szCs w:val="24"/>
          <w:u w:val="single"/>
        </w:rPr>
      </w:pPr>
      <w:r>
        <w:rPr>
          <w:rFonts w:cs="David" w:hint="cs"/>
          <w:b/>
          <w:bCs/>
          <w:sz w:val="24"/>
          <w:szCs w:val="24"/>
          <w:u w:val="single"/>
          <w:rtl/>
        </w:rPr>
        <w:t>פסיקה קודמת של בית דין אזורי לעבודה</w:t>
      </w:r>
    </w:p>
    <w:p w:rsidR="00E277BA" w:rsidRPr="00E277BA" w:rsidRDefault="00E277BA" w:rsidP="00E277BA">
      <w:pPr>
        <w:numPr>
          <w:ilvl w:val="0"/>
          <w:numId w:val="1"/>
        </w:numPr>
        <w:tabs>
          <w:tab w:val="clear" w:pos="630"/>
          <w:tab w:val="left" w:pos="620"/>
        </w:tabs>
        <w:spacing w:after="240" w:line="360" w:lineRule="auto"/>
        <w:ind w:left="620" w:hanging="540"/>
        <w:jc w:val="both"/>
        <w:rPr>
          <w:rFonts w:cs="David"/>
          <w:rtl/>
        </w:rPr>
      </w:pPr>
      <w:r w:rsidRPr="00E277BA">
        <w:rPr>
          <w:rFonts w:cs="David" w:hint="cs"/>
          <w:rtl/>
        </w:rPr>
        <w:t>בפרשה דומה לעניינו של המערער כאן (</w:t>
      </w:r>
      <w:r w:rsidRPr="00E277BA">
        <w:rPr>
          <w:rFonts w:cs="David"/>
          <w:rtl/>
        </w:rPr>
        <w:t xml:space="preserve">תעא (חיפה) 319/07 </w:t>
      </w:r>
      <w:r w:rsidRPr="00E277BA">
        <w:rPr>
          <w:rFonts w:cs="David"/>
          <w:b/>
          <w:bCs/>
          <w:rtl/>
        </w:rPr>
        <w:t>גרימברג סימון נ' עיריית קרית ביאליק, מדינת ישראל</w:t>
      </w:r>
      <w:r w:rsidRPr="00E277BA">
        <w:rPr>
          <w:rFonts w:cs="David" w:hint="cs"/>
          <w:b/>
          <w:bCs/>
          <w:rtl/>
        </w:rPr>
        <w:t xml:space="preserve"> ואח'</w:t>
      </w:r>
      <w:r w:rsidRPr="00E277BA">
        <w:rPr>
          <w:rFonts w:cs="David" w:hint="cs"/>
          <w:rtl/>
        </w:rPr>
        <w:t xml:space="preserve">), סקר בית הדין האיזורי לעבודה בחיפה </w:t>
      </w:r>
      <w:r>
        <w:rPr>
          <w:rFonts w:cs="David" w:hint="cs"/>
          <w:rtl/>
        </w:rPr>
        <w:t>א</w:t>
      </w:r>
      <w:r w:rsidRPr="00E277BA">
        <w:rPr>
          <w:rFonts w:cs="David" w:hint="cs"/>
          <w:rtl/>
        </w:rPr>
        <w:t xml:space="preserve">ת הרקע ליצירתו של חוזה הבכירים (באותו מקרה </w:t>
      </w:r>
      <w:r w:rsidRPr="00E277BA">
        <w:rPr>
          <w:rFonts w:cs="David"/>
          <w:rtl/>
        </w:rPr>
        <w:t>–</w:t>
      </w:r>
      <w:r w:rsidRPr="00E277BA">
        <w:rPr>
          <w:rFonts w:cs="David" w:hint="cs"/>
          <w:rtl/>
        </w:rPr>
        <w:t xml:space="preserve"> ברשויות המקומיות), והגיע למסקנה שלהלן:</w:t>
      </w:r>
    </w:p>
    <w:p w:rsidR="00E277BA" w:rsidRDefault="00E277BA" w:rsidP="00E277BA">
      <w:pPr>
        <w:tabs>
          <w:tab w:val="left" w:pos="1250"/>
        </w:tabs>
        <w:spacing w:line="360" w:lineRule="auto"/>
        <w:ind w:left="1250" w:right="450" w:hanging="360"/>
        <w:jc w:val="both"/>
        <w:rPr>
          <w:rtl/>
        </w:rPr>
      </w:pPr>
      <w:r>
        <w:rPr>
          <w:rFonts w:hint="cs"/>
          <w:rtl/>
        </w:rPr>
        <w:t xml:space="preserve">"15. </w:t>
      </w:r>
      <w:r>
        <w:rPr>
          <w:rtl/>
        </w:rPr>
        <w:t xml:space="preserve">מהאמור עולה, כי </w:t>
      </w:r>
      <w:r w:rsidRPr="00986742">
        <w:rPr>
          <w:b/>
          <w:bCs/>
          <w:u w:val="single"/>
          <w:rtl/>
        </w:rPr>
        <w:t>התובע הוחרג מפורשות מתחולת חוק הגמלאות אף כי זכויותיו לגמלה תקבענה על פי אותו חוק, בכפוף לתנאי החוזה</w:t>
      </w:r>
      <w:r>
        <w:rPr>
          <w:rtl/>
        </w:rPr>
        <w:t>. באופן דומה, נקבעו לתובע בחוזה זכויות מסוימות על פי חוקת העבודה, מבלי שזו חלה על התובע.</w:t>
      </w:r>
    </w:p>
    <w:p w:rsidR="00E277BA" w:rsidRDefault="00E277BA" w:rsidP="00E277BA">
      <w:pPr>
        <w:tabs>
          <w:tab w:val="left" w:pos="1250"/>
        </w:tabs>
        <w:spacing w:after="240" w:line="360" w:lineRule="auto"/>
        <w:ind w:left="1250" w:right="450" w:hanging="360"/>
        <w:jc w:val="both"/>
        <w:rPr>
          <w:rtl/>
        </w:rPr>
      </w:pPr>
      <w:r>
        <w:rPr>
          <w:rtl/>
        </w:rPr>
        <w:t>16.</w:t>
      </w:r>
      <w:r>
        <w:rPr>
          <w:rFonts w:hint="cs"/>
          <w:rtl/>
        </w:rPr>
        <w:t xml:space="preserve"> </w:t>
      </w:r>
      <w:r>
        <w:rPr>
          <w:rtl/>
        </w:rPr>
        <w:t xml:space="preserve">לפיכך, </w:t>
      </w:r>
      <w:r w:rsidRPr="00986742">
        <w:rPr>
          <w:b/>
          <w:bCs/>
          <w:u w:val="single"/>
          <w:rtl/>
        </w:rPr>
        <w:t xml:space="preserve">אין לקבוע כי </w:t>
      </w:r>
      <w:hyperlink r:id="rId9" w:tgtFrame="Hok_32155" w:history="1">
        <w:r w:rsidRPr="00986742">
          <w:rPr>
            <w:b/>
            <w:bCs/>
            <w:u w:val="single"/>
            <w:rtl/>
          </w:rPr>
          <w:t>חוק שירות המדינה (גימלאות</w:t>
        </w:r>
      </w:hyperlink>
      <w:r w:rsidRPr="00986742">
        <w:rPr>
          <w:b/>
          <w:bCs/>
          <w:u w:val="single"/>
          <w:rtl/>
        </w:rPr>
        <w:t>) ותקנותיו לעניין המועד להגשת ערעור חלים על התובע ודין טענת ההתיישנות  להידחות</w:t>
      </w:r>
      <w:r>
        <w:rPr>
          <w:rtl/>
        </w:rPr>
        <w:t>.</w:t>
      </w:r>
      <w:r>
        <w:rPr>
          <w:rFonts w:hint="cs"/>
          <w:rtl/>
        </w:rPr>
        <w:t>".</w:t>
      </w:r>
    </w:p>
    <w:p w:rsidR="00E277BA" w:rsidRPr="007D7B93" w:rsidRDefault="00E277BA">
      <w:pPr>
        <w:numPr>
          <w:ilvl w:val="0"/>
          <w:numId w:val="1"/>
        </w:numPr>
        <w:tabs>
          <w:tab w:val="clear" w:pos="630"/>
          <w:tab w:val="left" w:pos="620"/>
        </w:tabs>
        <w:spacing w:after="240" w:line="360" w:lineRule="auto"/>
        <w:ind w:left="620" w:hanging="540"/>
        <w:jc w:val="both"/>
        <w:rPr>
          <w:rFonts w:cs="David"/>
          <w:highlight w:val="yellow"/>
          <w:rPrChange w:id="1408" w:author="Shimon" w:date="2020-11-16T12:52:00Z">
            <w:rPr>
              <w:rFonts w:cs="David"/>
            </w:rPr>
          </w:rPrChange>
        </w:rPr>
        <w:pPrChange w:id="1409" w:author="Shimon" w:date="2020-11-15T15:28:00Z">
          <w:pPr>
            <w:numPr>
              <w:numId w:val="1"/>
            </w:numPr>
            <w:tabs>
              <w:tab w:val="left" w:pos="620"/>
            </w:tabs>
            <w:spacing w:after="240" w:line="360" w:lineRule="auto"/>
            <w:ind w:left="620" w:hanging="540"/>
            <w:jc w:val="both"/>
          </w:pPr>
        </w:pPrChange>
      </w:pPr>
      <w:r>
        <w:rPr>
          <w:rFonts w:cs="David" w:hint="cs"/>
          <w:rtl/>
        </w:rPr>
        <w:lastRenderedPageBreak/>
        <w:t>המערער יטען כי פסק הדין בעניין סימון משקף נכונה את כוונת הצדדים, כפי שבאה לידי ביטוי בחוזה שניסחה המדינה עצמה, ואת כוונתה של המדינה בבואה להחריג בכירים בשירות הציבורי ממרבית ההוראות בחוק הגימלאות</w:t>
      </w:r>
      <w:ins w:id="1410" w:author="Shimon" w:date="2020-11-15T15:27:00Z">
        <w:r w:rsidR="00A837BC">
          <w:rPr>
            <w:rFonts w:cs="David" w:hint="cs"/>
            <w:rtl/>
          </w:rPr>
          <w:t xml:space="preserve">. </w:t>
        </w:r>
      </w:ins>
      <w:ins w:id="1411" w:author="Shimon" w:date="2020-11-15T15:24:00Z">
        <w:r w:rsidR="00A837BC" w:rsidRPr="007D7B93">
          <w:rPr>
            <w:rFonts w:cs="David" w:hint="eastAsia"/>
            <w:highlight w:val="yellow"/>
            <w:rtl/>
            <w:rPrChange w:id="1412" w:author="Shimon" w:date="2020-11-16T12:52:00Z">
              <w:rPr>
                <w:rFonts w:cs="David" w:hint="eastAsia"/>
                <w:rtl/>
              </w:rPr>
            </w:rPrChange>
          </w:rPr>
          <w:t>בכל</w:t>
        </w:r>
        <w:r w:rsidR="00A837BC" w:rsidRPr="007D7B93">
          <w:rPr>
            <w:rFonts w:cs="David"/>
            <w:highlight w:val="yellow"/>
            <w:rtl/>
            <w:rPrChange w:id="1413" w:author="Shimon" w:date="2020-11-16T12:52:00Z">
              <w:rPr>
                <w:rFonts w:cs="David"/>
                <w:rtl/>
              </w:rPr>
            </w:rPrChange>
          </w:rPr>
          <w:t xml:space="preserve"> </w:t>
        </w:r>
        <w:r w:rsidR="00A837BC" w:rsidRPr="007D7B93">
          <w:rPr>
            <w:rFonts w:cs="David" w:hint="eastAsia"/>
            <w:highlight w:val="yellow"/>
            <w:rtl/>
            <w:rPrChange w:id="1414" w:author="Shimon" w:date="2020-11-16T12:52:00Z">
              <w:rPr>
                <w:rFonts w:cs="David" w:hint="eastAsia"/>
                <w:rtl/>
              </w:rPr>
            </w:rPrChange>
          </w:rPr>
          <w:t>מקרה</w:t>
        </w:r>
      </w:ins>
      <w:ins w:id="1415" w:author="Shimon" w:date="2020-11-15T15:27:00Z">
        <w:r w:rsidR="00A837BC" w:rsidRPr="007D7B93">
          <w:rPr>
            <w:rFonts w:cs="David"/>
            <w:highlight w:val="yellow"/>
            <w:rtl/>
            <w:rPrChange w:id="1416" w:author="Shimon" w:date="2020-11-16T12:52:00Z">
              <w:rPr>
                <w:rFonts w:cs="David"/>
                <w:rtl/>
              </w:rPr>
            </w:rPrChange>
          </w:rPr>
          <w:t xml:space="preserve"> לא מתקבל על הדעת </w:t>
        </w:r>
      </w:ins>
      <w:ins w:id="1417" w:author="Shimon" w:date="2020-11-15T15:24:00Z">
        <w:r w:rsidR="00A837BC" w:rsidRPr="007D7B93">
          <w:rPr>
            <w:rFonts w:cs="David" w:hint="eastAsia"/>
            <w:highlight w:val="yellow"/>
            <w:rtl/>
            <w:rPrChange w:id="1418" w:author="Shimon" w:date="2020-11-16T12:52:00Z">
              <w:rPr>
                <w:rFonts w:cs="David" w:hint="eastAsia"/>
                <w:rtl/>
              </w:rPr>
            </w:rPrChange>
          </w:rPr>
          <w:t>שזכות</w:t>
        </w:r>
        <w:r w:rsidR="00A837BC" w:rsidRPr="007D7B93">
          <w:rPr>
            <w:rFonts w:cs="David"/>
            <w:highlight w:val="yellow"/>
            <w:rtl/>
            <w:rPrChange w:id="1419" w:author="Shimon" w:date="2020-11-16T12:52:00Z">
              <w:rPr>
                <w:rFonts w:cs="David"/>
                <w:rtl/>
              </w:rPr>
            </w:rPrChange>
          </w:rPr>
          <w:t xml:space="preserve"> </w:t>
        </w:r>
        <w:r w:rsidR="00A837BC" w:rsidRPr="007D7B93">
          <w:rPr>
            <w:rFonts w:cs="David" w:hint="eastAsia"/>
            <w:highlight w:val="yellow"/>
            <w:rtl/>
            <w:rPrChange w:id="1420" w:author="Shimon" w:date="2020-11-16T12:52:00Z">
              <w:rPr>
                <w:rFonts w:cs="David" w:hint="eastAsia"/>
                <w:rtl/>
              </w:rPr>
            </w:rPrChange>
          </w:rPr>
          <w:t>היסוד</w:t>
        </w:r>
        <w:r w:rsidR="00A837BC" w:rsidRPr="007D7B93">
          <w:rPr>
            <w:rFonts w:cs="David"/>
            <w:highlight w:val="yellow"/>
            <w:rtl/>
            <w:rPrChange w:id="1421" w:author="Shimon" w:date="2020-11-16T12:52:00Z">
              <w:rPr>
                <w:rFonts w:cs="David"/>
                <w:rtl/>
              </w:rPr>
            </w:rPrChange>
          </w:rPr>
          <w:t xml:space="preserve"> </w:t>
        </w:r>
        <w:r w:rsidR="00A837BC" w:rsidRPr="007D7B93">
          <w:rPr>
            <w:rFonts w:cs="David" w:hint="eastAsia"/>
            <w:highlight w:val="yellow"/>
            <w:rtl/>
            <w:rPrChange w:id="1422" w:author="Shimon" w:date="2020-11-16T12:52:00Z">
              <w:rPr>
                <w:rFonts w:cs="David" w:hint="eastAsia"/>
                <w:rtl/>
              </w:rPr>
            </w:rPrChange>
          </w:rPr>
          <w:t>של</w:t>
        </w:r>
      </w:ins>
      <w:ins w:id="1423" w:author="Shimon" w:date="2020-11-15T15:28:00Z">
        <w:r w:rsidR="00A837BC" w:rsidRPr="007D7B93">
          <w:rPr>
            <w:rFonts w:cs="David"/>
            <w:highlight w:val="yellow"/>
            <w:rtl/>
            <w:rPrChange w:id="1424" w:author="Shimon" w:date="2020-11-16T12:52:00Z">
              <w:rPr>
                <w:rFonts w:cs="David"/>
                <w:rtl/>
              </w:rPr>
            </w:rPrChange>
          </w:rPr>
          <w:t xml:space="preserve"> המערער</w:t>
        </w:r>
      </w:ins>
      <w:ins w:id="1425" w:author="Shimon" w:date="2020-11-15T15:24:00Z">
        <w:r w:rsidR="00A837BC" w:rsidRPr="007D7B93">
          <w:rPr>
            <w:rFonts w:cs="David"/>
            <w:highlight w:val="yellow"/>
            <w:rtl/>
            <w:rPrChange w:id="1426" w:author="Shimon" w:date="2020-11-16T12:52:00Z">
              <w:rPr>
                <w:rFonts w:cs="David"/>
                <w:rtl/>
              </w:rPr>
            </w:rPrChange>
          </w:rPr>
          <w:t xml:space="preserve"> לגישה לבית הדין תישלל ממנו כאשר הוא מסתמך על פרשנות שבית דין בישראל קבע שזו הפרשנות</w:t>
        </w:r>
      </w:ins>
      <w:ins w:id="1427" w:author="Shimon" w:date="2020-11-15T15:27:00Z">
        <w:r w:rsidR="00A837BC" w:rsidRPr="007D7B93">
          <w:rPr>
            <w:rFonts w:cs="David"/>
            <w:highlight w:val="yellow"/>
            <w:rtl/>
            <w:rPrChange w:id="1428" w:author="Shimon" w:date="2020-11-16T12:52:00Z">
              <w:rPr>
                <w:rFonts w:cs="David"/>
                <w:rtl/>
              </w:rPr>
            </w:rPrChange>
          </w:rPr>
          <w:t xml:space="preserve"> </w:t>
        </w:r>
      </w:ins>
      <w:ins w:id="1429" w:author="Shimon" w:date="2020-11-15T15:24:00Z">
        <w:r w:rsidR="00A837BC" w:rsidRPr="007D7B93">
          <w:rPr>
            <w:rFonts w:cs="David" w:hint="eastAsia"/>
            <w:highlight w:val="yellow"/>
            <w:rtl/>
            <w:rPrChange w:id="1430" w:author="Shimon" w:date="2020-11-16T12:52:00Z">
              <w:rPr>
                <w:rFonts w:cs="David" w:hint="eastAsia"/>
                <w:rtl/>
              </w:rPr>
            </w:rPrChange>
          </w:rPr>
          <w:t>הנכונה</w:t>
        </w:r>
      </w:ins>
      <w:ins w:id="1431" w:author="Shimon" w:date="2020-11-15T15:27:00Z">
        <w:r w:rsidR="00A837BC" w:rsidRPr="007D7B93">
          <w:rPr>
            <w:rFonts w:cs="David"/>
            <w:highlight w:val="yellow"/>
            <w:rtl/>
            <w:rPrChange w:id="1432" w:author="Shimon" w:date="2020-11-16T12:52:00Z">
              <w:rPr>
                <w:rFonts w:cs="David"/>
                <w:rtl/>
              </w:rPr>
            </w:rPrChange>
          </w:rPr>
          <w:t xml:space="preserve"> ואיש לא </w:t>
        </w:r>
        <w:r w:rsidR="00A837BC" w:rsidRPr="007D7B93">
          <w:rPr>
            <w:rFonts w:cs="David" w:hint="eastAsia"/>
            <w:highlight w:val="yellow"/>
            <w:rtl/>
            <w:rPrChange w:id="1433" w:author="Shimon" w:date="2020-11-16T12:52:00Z">
              <w:rPr>
                <w:rFonts w:cs="David" w:hint="eastAsia"/>
                <w:rtl/>
              </w:rPr>
            </w:rPrChange>
          </w:rPr>
          <w:t>עירער</w:t>
        </w:r>
        <w:r w:rsidR="00A837BC" w:rsidRPr="007D7B93">
          <w:rPr>
            <w:rFonts w:cs="David"/>
            <w:highlight w:val="yellow"/>
            <w:rtl/>
            <w:rPrChange w:id="1434" w:author="Shimon" w:date="2020-11-16T12:52:00Z">
              <w:rPr>
                <w:rFonts w:cs="David"/>
                <w:rtl/>
              </w:rPr>
            </w:rPrChange>
          </w:rPr>
          <w:t xml:space="preserve"> על כך</w:t>
        </w:r>
      </w:ins>
      <w:del w:id="1435" w:author="Shimon" w:date="2020-11-15T15:24:00Z">
        <w:r w:rsidRPr="007D7B93" w:rsidDel="00A837BC">
          <w:rPr>
            <w:rFonts w:cs="David"/>
            <w:highlight w:val="yellow"/>
            <w:rtl/>
            <w:rPrChange w:id="1436" w:author="Shimon" w:date="2020-11-16T12:52:00Z">
              <w:rPr>
                <w:rFonts w:cs="David"/>
                <w:rtl/>
              </w:rPr>
            </w:rPrChange>
          </w:rPr>
          <w:delText>.</w:delText>
        </w:r>
      </w:del>
      <w:ins w:id="1437" w:author="Shimon" w:date="2020-11-15T15:28:00Z">
        <w:r w:rsidR="00A837BC" w:rsidRPr="007D7B93">
          <w:rPr>
            <w:rFonts w:cs="David"/>
            <w:highlight w:val="yellow"/>
            <w:rtl/>
            <w:rPrChange w:id="1438" w:author="Shimon" w:date="2020-11-16T12:52:00Z">
              <w:rPr>
                <w:rFonts w:cs="David"/>
                <w:rtl/>
              </w:rPr>
            </w:rPrChange>
          </w:rPr>
          <w:t>.</w:t>
        </w:r>
      </w:ins>
      <w:del w:id="1439" w:author="Shimon" w:date="2020-11-15T15:28:00Z">
        <w:r w:rsidRPr="007D7B93" w:rsidDel="00A837BC">
          <w:rPr>
            <w:rFonts w:cs="David"/>
            <w:highlight w:val="yellow"/>
            <w:rtl/>
            <w:rPrChange w:id="1440" w:author="Shimon" w:date="2020-11-16T12:52:00Z">
              <w:rPr>
                <w:rFonts w:cs="David"/>
                <w:rtl/>
              </w:rPr>
            </w:rPrChange>
          </w:rPr>
          <w:delText xml:space="preserve"> </w:delText>
        </w:r>
      </w:del>
    </w:p>
    <w:p w:rsidR="00056C02" w:rsidRPr="00E277BA" w:rsidRDefault="00056C02" w:rsidP="007C00B3">
      <w:pPr>
        <w:spacing w:line="360" w:lineRule="auto"/>
        <w:ind w:left="1250" w:right="450"/>
        <w:jc w:val="both"/>
        <w:rPr>
          <w:rFonts w:asciiTheme="majorBidi" w:hAnsiTheme="majorBidi" w:cstheme="majorBidi"/>
        </w:rPr>
      </w:pPr>
    </w:p>
    <w:p w:rsidR="007172BD" w:rsidRDefault="003B18C5" w:rsidP="00057EF8">
      <w:pPr>
        <w:pStyle w:val="2"/>
        <w:numPr>
          <w:ilvl w:val="0"/>
          <w:numId w:val="2"/>
        </w:numPr>
        <w:tabs>
          <w:tab w:val="clear" w:pos="566"/>
          <w:tab w:val="left" w:pos="656"/>
        </w:tabs>
        <w:spacing w:after="120"/>
        <w:ind w:left="656" w:hanging="486"/>
        <w:rPr>
          <w:sz w:val="28"/>
          <w:lang w:eastAsia="en-US"/>
        </w:rPr>
      </w:pPr>
      <w:r>
        <w:rPr>
          <w:rFonts w:hint="cs"/>
          <w:sz w:val="28"/>
          <w:rtl/>
          <w:lang w:eastAsia="en-US"/>
        </w:rPr>
        <w:t>התביעה לא התיישנה</w:t>
      </w:r>
    </w:p>
    <w:p w:rsidR="00C74155" w:rsidRPr="00C74155" w:rsidRDefault="00C74155" w:rsidP="00C74155">
      <w:pPr>
        <w:spacing w:after="120" w:line="360" w:lineRule="auto"/>
        <w:ind w:left="80"/>
        <w:jc w:val="both"/>
        <w:rPr>
          <w:rFonts w:cs="David"/>
        </w:rPr>
      </w:pPr>
      <w:r w:rsidRPr="00C74155">
        <w:rPr>
          <w:rFonts w:cs="David" w:hint="cs"/>
          <w:rtl/>
        </w:rPr>
        <w:t>בהתאם לאמור לעיל בעניין אי תחולת חוק הגימלאות על מועד הגשת ערעור, המערער נדרש להגיש תוך שבע שנים ממועד גיבושה של עילת תביעה, והוא אכן עשה זאת, כפי שנפרט להלן:</w:t>
      </w:r>
    </w:p>
    <w:p w:rsidR="001B1104" w:rsidRDefault="0025458D" w:rsidP="00634B9D">
      <w:pPr>
        <w:pStyle w:val="af0"/>
        <w:numPr>
          <w:ilvl w:val="1"/>
          <w:numId w:val="2"/>
        </w:numPr>
        <w:spacing w:line="360" w:lineRule="auto"/>
        <w:ind w:left="710" w:hanging="450"/>
        <w:jc w:val="both"/>
        <w:rPr>
          <w:rFonts w:cs="David"/>
          <w:b/>
          <w:bCs/>
          <w:sz w:val="24"/>
          <w:szCs w:val="24"/>
          <w:u w:val="single"/>
        </w:rPr>
      </w:pPr>
      <w:r>
        <w:rPr>
          <w:rFonts w:cs="David" w:hint="cs"/>
          <w:b/>
          <w:bCs/>
          <w:sz w:val="24"/>
          <w:szCs w:val="24"/>
          <w:u w:val="single"/>
          <w:rtl/>
        </w:rPr>
        <w:t>עילת התביעה</w:t>
      </w:r>
      <w:r w:rsidR="00C74155">
        <w:rPr>
          <w:rFonts w:cs="David" w:hint="cs"/>
          <w:b/>
          <w:bCs/>
          <w:sz w:val="24"/>
          <w:szCs w:val="24"/>
          <w:u w:val="single"/>
          <w:rtl/>
        </w:rPr>
        <w:t xml:space="preserve"> התגבשה אך ורק עם קבלת החלטת הנציבות וקביעת גובה הגימלה</w:t>
      </w:r>
    </w:p>
    <w:p w:rsidR="0025458D" w:rsidRDefault="0025458D" w:rsidP="00634B9D">
      <w:pPr>
        <w:numPr>
          <w:ilvl w:val="0"/>
          <w:numId w:val="1"/>
        </w:numPr>
        <w:tabs>
          <w:tab w:val="clear" w:pos="630"/>
          <w:tab w:val="left" w:pos="620"/>
        </w:tabs>
        <w:spacing w:after="240" w:line="360" w:lineRule="auto"/>
        <w:ind w:left="620" w:hanging="540"/>
        <w:jc w:val="both"/>
        <w:rPr>
          <w:rFonts w:cs="David"/>
        </w:rPr>
      </w:pPr>
      <w:r w:rsidRPr="00634B9D">
        <w:rPr>
          <w:rFonts w:cs="David"/>
          <w:rtl/>
        </w:rPr>
        <w:t xml:space="preserve">בראשית הדברים בפרק זה נשוב ונחזור על הדברים שנכתבו במפורש בכתב התביעה - </w:t>
      </w:r>
      <w:r w:rsidRPr="00634B9D">
        <w:rPr>
          <w:rFonts w:cs="David"/>
          <w:b/>
          <w:bCs/>
          <w:rtl/>
        </w:rPr>
        <w:t>במשך מספר חודשים לא הודיע הגורם המוסמך (נציב שרות המדינה) למערער על ההחלטה להפסיק את העסקתו ע"פ החוזה, המדינה לא העבירה למשיב הודעה בעניין גמלתו, ולא שילמה את גמלתו.</w:t>
      </w:r>
      <w:r w:rsidRPr="00634B9D">
        <w:rPr>
          <w:rFonts w:cs="David"/>
          <w:rtl/>
        </w:rPr>
        <w:t xml:space="preserve"> </w:t>
      </w:r>
      <w:r w:rsidR="00634B9D">
        <w:rPr>
          <w:rFonts w:cs="David" w:hint="cs"/>
          <w:rtl/>
        </w:rPr>
        <w:t>בכך נוצר מצב אבסורדי לפיו התובע לא הופרש לגימלאות, אך בפועל לא קיבל שכר (ראו סעיף 5 סיפא לכתב התביעה).</w:t>
      </w:r>
    </w:p>
    <w:p w:rsidR="00BF1C12" w:rsidRPr="005A1484" w:rsidRDefault="005A1484">
      <w:pPr>
        <w:numPr>
          <w:ilvl w:val="0"/>
          <w:numId w:val="1"/>
        </w:numPr>
        <w:tabs>
          <w:tab w:val="clear" w:pos="630"/>
          <w:tab w:val="left" w:pos="620"/>
        </w:tabs>
        <w:spacing w:after="240" w:line="360" w:lineRule="auto"/>
        <w:ind w:left="620" w:hanging="540"/>
        <w:jc w:val="both"/>
        <w:rPr>
          <w:rFonts w:cs="David"/>
        </w:rPr>
        <w:pPrChange w:id="1441" w:author="Shimon" w:date="2020-11-15T16:46:00Z">
          <w:pPr>
            <w:numPr>
              <w:numId w:val="1"/>
            </w:numPr>
            <w:tabs>
              <w:tab w:val="left" w:pos="620"/>
            </w:tabs>
            <w:spacing w:after="240" w:line="360" w:lineRule="auto"/>
            <w:ind w:left="620" w:hanging="540"/>
            <w:jc w:val="both"/>
          </w:pPr>
        </w:pPrChange>
      </w:pPr>
      <w:r w:rsidRPr="005A1484">
        <w:rPr>
          <w:rFonts w:cs="David"/>
          <w:rtl/>
        </w:rPr>
        <w:t xml:space="preserve">המערער יטען כי בכל הכבוד </w:t>
      </w:r>
      <w:r w:rsidRPr="007D7B93">
        <w:rPr>
          <w:rFonts w:cs="David"/>
          <w:highlight w:val="yellow"/>
          <w:rtl/>
          <w:rPrChange w:id="1442" w:author="Shimon" w:date="2020-11-16T12:53:00Z">
            <w:rPr>
              <w:rFonts w:cs="David"/>
              <w:rtl/>
            </w:rPr>
          </w:rPrChange>
        </w:rPr>
        <w:t>ל</w:t>
      </w:r>
      <w:ins w:id="1443" w:author="Shimon" w:date="2020-11-15T16:43:00Z">
        <w:r w:rsidR="00F66ABB" w:rsidRPr="007D7B93">
          <w:rPr>
            <w:rFonts w:cs="David" w:hint="eastAsia"/>
            <w:highlight w:val="yellow"/>
            <w:rtl/>
            <w:rPrChange w:id="1444" w:author="Shimon" w:date="2020-11-16T12:53:00Z">
              <w:rPr>
                <w:rFonts w:cs="David" w:hint="eastAsia"/>
                <w:rtl/>
              </w:rPr>
            </w:rPrChange>
          </w:rPr>
          <w:t>סמנכ</w:t>
        </w:r>
        <w:r w:rsidR="00F66ABB" w:rsidRPr="007D7B93">
          <w:rPr>
            <w:rFonts w:cs="David"/>
            <w:highlight w:val="yellow"/>
            <w:rtl/>
            <w:rPrChange w:id="1445" w:author="Shimon" w:date="2020-11-16T12:53:00Z">
              <w:rPr>
                <w:rFonts w:cs="David"/>
                <w:rtl/>
              </w:rPr>
            </w:rPrChange>
          </w:rPr>
          <w:t>"לית</w:t>
        </w:r>
        <w:r w:rsidR="00F66ABB">
          <w:rPr>
            <w:rFonts w:cs="David" w:hint="cs"/>
            <w:rtl/>
          </w:rPr>
          <w:t xml:space="preserve"> </w:t>
        </w:r>
      </w:ins>
      <w:r w:rsidRPr="005A1484">
        <w:rPr>
          <w:rFonts w:cs="David"/>
          <w:rtl/>
        </w:rPr>
        <w:t>משרד האוצר</w:t>
      </w:r>
      <w:r>
        <w:rPr>
          <w:rFonts w:cs="David" w:hint="cs"/>
          <w:rtl/>
        </w:rPr>
        <w:t xml:space="preserve"> </w:t>
      </w:r>
      <w:del w:id="1446" w:author="Shimon" w:date="2020-11-15T16:44:00Z">
        <w:r w:rsidDel="00F66ABB">
          <w:rPr>
            <w:rFonts w:cs="David"/>
            <w:rtl/>
          </w:rPr>
          <w:delText>–</w:delText>
        </w:r>
        <w:r w:rsidDel="00F66ABB">
          <w:rPr>
            <w:rFonts w:cs="David" w:hint="cs"/>
            <w:rtl/>
          </w:rPr>
          <w:delText xml:space="preserve"> </w:delText>
        </w:r>
      </w:del>
      <w:del w:id="1447" w:author="Shimon" w:date="2020-11-15T15:30:00Z">
        <w:r w:rsidDel="00AF2DCE">
          <w:rPr>
            <w:rFonts w:cs="David" w:hint="cs"/>
            <w:rtl/>
          </w:rPr>
          <w:delText>שנתן את ההחלטה</w:delText>
        </w:r>
      </w:del>
      <w:del w:id="1448" w:author="Shimon" w:date="2020-11-15T16:44:00Z">
        <w:r w:rsidDel="00F66ABB">
          <w:rPr>
            <w:rFonts w:cs="David" w:hint="cs"/>
            <w:rtl/>
          </w:rPr>
          <w:delText xml:space="preserve"> </w:delText>
        </w:r>
      </w:del>
      <w:r>
        <w:rPr>
          <w:rFonts w:cs="David" w:hint="cs"/>
          <w:rtl/>
        </w:rPr>
        <w:t>שמנע</w:t>
      </w:r>
      <w:ins w:id="1449" w:author="Shimon" w:date="2020-11-15T16:44:00Z">
        <w:r w:rsidR="00F66ABB">
          <w:rPr>
            <w:rFonts w:cs="David" w:hint="cs"/>
            <w:rtl/>
          </w:rPr>
          <w:t>ה</w:t>
        </w:r>
      </w:ins>
      <w:ins w:id="1450" w:author="Shimon" w:date="2020-11-15T16:43:00Z">
        <w:r w:rsidR="00F66ABB">
          <w:rPr>
            <w:rFonts w:cs="David" w:hint="cs"/>
            <w:rtl/>
          </w:rPr>
          <w:t xml:space="preserve"> </w:t>
        </w:r>
      </w:ins>
      <w:del w:id="1451" w:author="Shimon" w:date="2020-11-15T16:43:00Z">
        <w:r w:rsidDel="00F66ABB">
          <w:rPr>
            <w:rFonts w:cs="David" w:hint="cs"/>
            <w:rtl/>
          </w:rPr>
          <w:delText xml:space="preserve">ה </w:delText>
        </w:r>
      </w:del>
      <w:r>
        <w:rPr>
          <w:rFonts w:cs="David" w:hint="cs"/>
          <w:rtl/>
        </w:rPr>
        <w:t>מ</w:t>
      </w:r>
      <w:ins w:id="1452" w:author="Shimon" w:date="2020-11-15T16:44:00Z">
        <w:r w:rsidR="00F66ABB" w:rsidRPr="007D7B93">
          <w:rPr>
            <w:rFonts w:cs="David" w:hint="eastAsia"/>
            <w:highlight w:val="yellow"/>
            <w:rtl/>
            <w:rPrChange w:id="1453" w:author="Shimon" w:date="2020-11-16T12:53:00Z">
              <w:rPr>
                <w:rFonts w:cs="David" w:hint="eastAsia"/>
                <w:rtl/>
              </w:rPr>
            </w:rPrChange>
          </w:rPr>
          <w:t>המערער</w:t>
        </w:r>
      </w:ins>
      <w:del w:id="1454" w:author="Shimon" w:date="2020-11-15T16:44:00Z">
        <w:r w:rsidDel="00F66ABB">
          <w:rPr>
            <w:rFonts w:cs="David" w:hint="cs"/>
            <w:rtl/>
          </w:rPr>
          <w:delText>מנו</w:delText>
        </w:r>
      </w:del>
      <w:r>
        <w:rPr>
          <w:rFonts w:cs="David" w:hint="cs"/>
          <w:rtl/>
        </w:rPr>
        <w:t xml:space="preserve"> להגיע למקום עבודתו החל מחודש אוגוסט 2012</w:t>
      </w:r>
      <w:r w:rsidRPr="005A1484">
        <w:rPr>
          <w:rFonts w:cs="David"/>
          <w:rtl/>
        </w:rPr>
        <w:t>,</w:t>
      </w:r>
      <w:ins w:id="1455" w:author="Shimon" w:date="2020-11-15T15:31:00Z">
        <w:r w:rsidR="00AF2DCE">
          <w:rPr>
            <w:rFonts w:cs="David" w:hint="cs"/>
            <w:rtl/>
          </w:rPr>
          <w:t xml:space="preserve"> </w:t>
        </w:r>
        <w:r w:rsidR="00AF2DCE" w:rsidRPr="007D7B93">
          <w:rPr>
            <w:rFonts w:cs="David" w:hint="eastAsia"/>
            <w:highlight w:val="yellow"/>
            <w:rtl/>
            <w:rPrChange w:id="1456" w:author="Shimon" w:date="2020-11-16T12:53:00Z">
              <w:rPr>
                <w:rFonts w:cs="David" w:hint="eastAsia"/>
                <w:rtl/>
              </w:rPr>
            </w:rPrChange>
          </w:rPr>
          <w:t>ולמכתב</w:t>
        </w:r>
        <w:r w:rsidR="00AF2DCE" w:rsidRPr="007D7B93">
          <w:rPr>
            <w:rFonts w:cs="David"/>
            <w:highlight w:val="yellow"/>
            <w:rtl/>
            <w:rPrChange w:id="1457" w:author="Shimon" w:date="2020-11-16T12:53:00Z">
              <w:rPr>
                <w:rFonts w:cs="David"/>
                <w:rtl/>
              </w:rPr>
            </w:rPrChange>
          </w:rPr>
          <w:t xml:space="preserve"> </w:t>
        </w:r>
        <w:r w:rsidR="00AF2DCE" w:rsidRPr="007D7B93">
          <w:rPr>
            <w:rFonts w:cs="David" w:hint="eastAsia"/>
            <w:highlight w:val="yellow"/>
            <w:rtl/>
            <w:rPrChange w:id="1458" w:author="Shimon" w:date="2020-11-16T12:53:00Z">
              <w:rPr>
                <w:rFonts w:cs="David" w:hint="eastAsia"/>
                <w:rtl/>
              </w:rPr>
            </w:rPrChange>
          </w:rPr>
          <w:t>החשבת</w:t>
        </w:r>
        <w:r w:rsidR="00AF2DCE" w:rsidRPr="007D7B93">
          <w:rPr>
            <w:rFonts w:cs="David"/>
            <w:highlight w:val="yellow"/>
            <w:rtl/>
            <w:rPrChange w:id="1459" w:author="Shimon" w:date="2020-11-16T12:53:00Z">
              <w:rPr>
                <w:rFonts w:cs="David"/>
                <w:rtl/>
              </w:rPr>
            </w:rPrChange>
          </w:rPr>
          <w:t xml:space="preserve"> </w:t>
        </w:r>
        <w:r w:rsidR="00AF2DCE" w:rsidRPr="007D7B93">
          <w:rPr>
            <w:rFonts w:cs="David" w:hint="eastAsia"/>
            <w:highlight w:val="yellow"/>
            <w:rtl/>
            <w:rPrChange w:id="1460" w:author="Shimon" w:date="2020-11-16T12:53:00Z">
              <w:rPr>
                <w:rFonts w:cs="David" w:hint="eastAsia"/>
                <w:rtl/>
              </w:rPr>
            </w:rPrChange>
          </w:rPr>
          <w:t>הכללית</w:t>
        </w:r>
        <w:r w:rsidR="00AF2DCE" w:rsidRPr="007D7B93">
          <w:rPr>
            <w:rFonts w:cs="David"/>
            <w:highlight w:val="yellow"/>
            <w:rtl/>
            <w:rPrChange w:id="1461" w:author="Shimon" w:date="2020-11-16T12:53:00Z">
              <w:rPr>
                <w:rFonts w:cs="David"/>
                <w:rtl/>
              </w:rPr>
            </w:rPrChange>
          </w:rPr>
          <w:t xml:space="preserve"> </w:t>
        </w:r>
        <w:r w:rsidR="00AF2DCE" w:rsidRPr="007D7B93">
          <w:rPr>
            <w:rFonts w:cs="David" w:hint="eastAsia"/>
            <w:highlight w:val="yellow"/>
            <w:rtl/>
            <w:rPrChange w:id="1462" w:author="Shimon" w:date="2020-11-16T12:53:00Z">
              <w:rPr>
                <w:rFonts w:cs="David" w:hint="eastAsia"/>
                <w:rtl/>
              </w:rPr>
            </w:rPrChange>
          </w:rPr>
          <w:t>מיום</w:t>
        </w:r>
        <w:r w:rsidR="00AF2DCE" w:rsidRPr="007D7B93">
          <w:rPr>
            <w:rFonts w:cs="David"/>
            <w:highlight w:val="yellow"/>
            <w:rtl/>
            <w:rPrChange w:id="1463" w:author="Shimon" w:date="2020-11-16T12:53:00Z">
              <w:rPr>
                <w:rFonts w:cs="David"/>
                <w:rtl/>
              </w:rPr>
            </w:rPrChange>
          </w:rPr>
          <w:t xml:space="preserve"> 5.8.2012 </w:t>
        </w:r>
        <w:r w:rsidR="00AF2DCE" w:rsidRPr="007D7B93">
          <w:rPr>
            <w:rFonts w:cs="David" w:hint="eastAsia"/>
            <w:highlight w:val="yellow"/>
            <w:rtl/>
            <w:rPrChange w:id="1464" w:author="Shimon" w:date="2020-11-16T12:53:00Z">
              <w:rPr>
                <w:rFonts w:cs="David" w:hint="eastAsia"/>
                <w:rtl/>
              </w:rPr>
            </w:rPrChange>
          </w:rPr>
          <w:t>בו</w:t>
        </w:r>
        <w:r w:rsidR="00AF2DCE" w:rsidRPr="007D7B93">
          <w:rPr>
            <w:rFonts w:cs="David"/>
            <w:highlight w:val="yellow"/>
            <w:rtl/>
            <w:rPrChange w:id="1465" w:author="Shimon" w:date="2020-11-16T12:53:00Z">
              <w:rPr>
                <w:rFonts w:cs="David"/>
                <w:rtl/>
              </w:rPr>
            </w:rPrChange>
          </w:rPr>
          <w:t xml:space="preserve"> </w:t>
        </w:r>
        <w:r w:rsidR="00AF2DCE" w:rsidRPr="007D7B93">
          <w:rPr>
            <w:rFonts w:cs="David" w:hint="eastAsia"/>
            <w:highlight w:val="yellow"/>
            <w:rtl/>
            <w:rPrChange w:id="1466" w:author="Shimon" w:date="2020-11-16T12:53:00Z">
              <w:rPr>
                <w:rFonts w:cs="David" w:hint="eastAsia"/>
                <w:rtl/>
              </w:rPr>
            </w:rPrChange>
          </w:rPr>
          <w:t>שללה</w:t>
        </w:r>
      </w:ins>
      <w:r w:rsidRPr="007D7B93">
        <w:rPr>
          <w:rFonts w:cs="David"/>
          <w:highlight w:val="yellow"/>
          <w:rtl/>
          <w:rPrChange w:id="1467" w:author="Shimon" w:date="2020-11-16T12:53:00Z">
            <w:rPr>
              <w:rFonts w:cs="David"/>
              <w:rtl/>
            </w:rPr>
          </w:rPrChange>
        </w:rPr>
        <w:t xml:space="preserve"> </w:t>
      </w:r>
      <w:ins w:id="1468" w:author="Shimon" w:date="2020-11-15T15:32:00Z">
        <w:r w:rsidR="00AF2DCE" w:rsidRPr="007D7B93">
          <w:rPr>
            <w:rFonts w:cs="David" w:hint="eastAsia"/>
            <w:highlight w:val="yellow"/>
            <w:rtl/>
            <w:rPrChange w:id="1469" w:author="Shimon" w:date="2020-11-16T12:53:00Z">
              <w:rPr>
                <w:rFonts w:cs="David" w:hint="eastAsia"/>
                <w:rtl/>
              </w:rPr>
            </w:rPrChange>
          </w:rPr>
          <w:t>את</w:t>
        </w:r>
        <w:r w:rsidR="00AF2DCE" w:rsidRPr="007D7B93">
          <w:rPr>
            <w:rFonts w:cs="David"/>
            <w:highlight w:val="yellow"/>
            <w:rtl/>
            <w:rPrChange w:id="1470" w:author="Shimon" w:date="2020-11-16T12:53:00Z">
              <w:rPr>
                <w:rFonts w:cs="David"/>
                <w:rtl/>
              </w:rPr>
            </w:rPrChange>
          </w:rPr>
          <w:t xml:space="preserve"> </w:t>
        </w:r>
        <w:r w:rsidR="00AF2DCE" w:rsidRPr="007D7B93">
          <w:rPr>
            <w:rFonts w:cs="David" w:hint="eastAsia"/>
            <w:highlight w:val="yellow"/>
            <w:rtl/>
            <w:rPrChange w:id="1471" w:author="Shimon" w:date="2020-11-16T12:53:00Z">
              <w:rPr>
                <w:rFonts w:cs="David" w:hint="eastAsia"/>
                <w:rtl/>
              </w:rPr>
            </w:rPrChange>
          </w:rPr>
          <w:t>סמכויות</w:t>
        </w:r>
      </w:ins>
      <w:ins w:id="1472" w:author="Shimon" w:date="2020-11-15T16:45:00Z">
        <w:r w:rsidR="00F66ABB" w:rsidRPr="007D7B93">
          <w:rPr>
            <w:rFonts w:cs="David" w:hint="eastAsia"/>
            <w:highlight w:val="yellow"/>
            <w:rtl/>
            <w:rPrChange w:id="1473" w:author="Shimon" w:date="2020-11-16T12:53:00Z">
              <w:rPr>
                <w:rFonts w:cs="David" w:hint="eastAsia"/>
                <w:rtl/>
              </w:rPr>
            </w:rPrChange>
          </w:rPr>
          <w:t>יו</w:t>
        </w:r>
      </w:ins>
      <w:ins w:id="1474" w:author="Shimon" w:date="2020-11-15T15:33:00Z">
        <w:r w:rsidR="00AF2DCE" w:rsidRPr="007D7B93">
          <w:rPr>
            <w:rFonts w:cs="David"/>
            <w:highlight w:val="yellow"/>
            <w:rtl/>
            <w:rPrChange w:id="1475" w:author="Shimon" w:date="2020-11-16T12:53:00Z">
              <w:rPr>
                <w:rFonts w:cs="David"/>
                <w:rtl/>
              </w:rPr>
            </w:rPrChange>
          </w:rPr>
          <w:t xml:space="preserve">, אין ולא </w:t>
        </w:r>
        <w:r w:rsidR="00AF2DCE" w:rsidRPr="007D7B93">
          <w:rPr>
            <w:rFonts w:cs="David" w:hint="eastAsia"/>
            <w:highlight w:val="yellow"/>
            <w:rtl/>
            <w:rPrChange w:id="1476" w:author="Shimon" w:date="2020-11-16T12:53:00Z">
              <w:rPr>
                <w:rFonts w:cs="David" w:hint="eastAsia"/>
                <w:rtl/>
              </w:rPr>
            </w:rPrChange>
          </w:rPr>
          <w:t>היתה</w:t>
        </w:r>
        <w:r w:rsidR="00AF2DCE" w:rsidRPr="007D7B93">
          <w:rPr>
            <w:rFonts w:cs="David"/>
            <w:highlight w:val="yellow"/>
            <w:rtl/>
            <w:rPrChange w:id="1477" w:author="Shimon" w:date="2020-11-16T12:53:00Z">
              <w:rPr>
                <w:rFonts w:cs="David"/>
                <w:rtl/>
              </w:rPr>
            </w:rPrChange>
          </w:rPr>
          <w:t xml:space="preserve"> </w:t>
        </w:r>
      </w:ins>
      <w:ins w:id="1478" w:author="Shimon" w:date="2020-11-16T12:53:00Z">
        <w:r w:rsidR="007D7B93" w:rsidRPr="007D7B93">
          <w:rPr>
            <w:rFonts w:cs="David" w:hint="eastAsia"/>
            <w:highlight w:val="yellow"/>
            <w:rtl/>
            <w:rPrChange w:id="1479" w:author="Shimon" w:date="2020-11-16T12:53:00Z">
              <w:rPr>
                <w:rFonts w:cs="David" w:hint="eastAsia"/>
                <w:rtl/>
              </w:rPr>
            </w:rPrChange>
          </w:rPr>
          <w:t>למי</w:t>
        </w:r>
        <w:r w:rsidR="007D7B93" w:rsidRPr="007D7B93">
          <w:rPr>
            <w:rFonts w:cs="David"/>
            <w:highlight w:val="yellow"/>
            <w:rtl/>
            <w:rPrChange w:id="1480" w:author="Shimon" w:date="2020-11-16T12:53:00Z">
              <w:rPr>
                <w:rFonts w:cs="David"/>
                <w:rtl/>
              </w:rPr>
            </w:rPrChange>
          </w:rPr>
          <w:t xml:space="preserve"> מהן </w:t>
        </w:r>
      </w:ins>
      <w:ins w:id="1481" w:author="Shimon" w:date="2020-11-15T15:33:00Z">
        <w:r w:rsidR="00AF2DCE" w:rsidRPr="007D7B93">
          <w:rPr>
            <w:rFonts w:cs="David" w:hint="eastAsia"/>
            <w:highlight w:val="yellow"/>
            <w:rtl/>
            <w:rPrChange w:id="1482" w:author="Shimon" w:date="2020-11-16T12:53:00Z">
              <w:rPr>
                <w:rFonts w:cs="David" w:hint="eastAsia"/>
                <w:rtl/>
              </w:rPr>
            </w:rPrChange>
          </w:rPr>
          <w:t>סמכות</w:t>
        </w:r>
        <w:r w:rsidR="00AF2DCE" w:rsidRPr="007D7B93">
          <w:rPr>
            <w:rFonts w:cs="David"/>
            <w:highlight w:val="yellow"/>
            <w:rtl/>
            <w:rPrChange w:id="1483" w:author="Shimon" w:date="2020-11-16T12:53:00Z">
              <w:rPr>
                <w:rFonts w:cs="David"/>
                <w:rtl/>
              </w:rPr>
            </w:rPrChange>
          </w:rPr>
          <w:t xml:space="preserve"> </w:t>
        </w:r>
        <w:r w:rsidR="00AF2DCE" w:rsidRPr="007D7B93">
          <w:rPr>
            <w:rFonts w:cs="David" w:hint="eastAsia"/>
            <w:highlight w:val="yellow"/>
            <w:rtl/>
            <w:rPrChange w:id="1484" w:author="Shimon" w:date="2020-11-16T12:53:00Z">
              <w:rPr>
                <w:rFonts w:cs="David" w:hint="eastAsia"/>
                <w:rtl/>
              </w:rPr>
            </w:rPrChange>
          </w:rPr>
          <w:t>להפסיק</w:t>
        </w:r>
        <w:r w:rsidR="00AF2DCE" w:rsidRPr="007D7B93">
          <w:rPr>
            <w:rFonts w:cs="David"/>
            <w:highlight w:val="yellow"/>
            <w:rtl/>
            <w:rPrChange w:id="1485" w:author="Shimon" w:date="2020-11-16T12:53:00Z">
              <w:rPr>
                <w:rFonts w:cs="David"/>
                <w:rtl/>
              </w:rPr>
            </w:rPrChange>
          </w:rPr>
          <w:t xml:space="preserve"> </w:t>
        </w:r>
        <w:r w:rsidR="00AF2DCE" w:rsidRPr="007D7B93">
          <w:rPr>
            <w:rFonts w:cs="David" w:hint="eastAsia"/>
            <w:highlight w:val="yellow"/>
            <w:rtl/>
            <w:rPrChange w:id="1486" w:author="Shimon" w:date="2020-11-16T12:53:00Z">
              <w:rPr>
                <w:rFonts w:cs="David" w:hint="eastAsia"/>
                <w:rtl/>
              </w:rPr>
            </w:rPrChange>
          </w:rPr>
          <w:t>את</w:t>
        </w:r>
        <w:r w:rsidR="00AF2DCE" w:rsidRPr="007D7B93">
          <w:rPr>
            <w:rFonts w:cs="David"/>
            <w:highlight w:val="yellow"/>
            <w:rtl/>
            <w:rPrChange w:id="1487" w:author="Shimon" w:date="2020-11-16T12:53:00Z">
              <w:rPr>
                <w:rFonts w:cs="David"/>
                <w:rtl/>
              </w:rPr>
            </w:rPrChange>
          </w:rPr>
          <w:t xml:space="preserve"> </w:t>
        </w:r>
        <w:r w:rsidR="00AF2DCE" w:rsidRPr="007D7B93">
          <w:rPr>
            <w:rFonts w:cs="David" w:hint="eastAsia"/>
            <w:highlight w:val="yellow"/>
            <w:rtl/>
            <w:rPrChange w:id="1488" w:author="Shimon" w:date="2020-11-16T12:53:00Z">
              <w:rPr>
                <w:rFonts w:cs="David" w:hint="eastAsia"/>
                <w:rtl/>
              </w:rPr>
            </w:rPrChange>
          </w:rPr>
          <w:t>העסקת</w:t>
        </w:r>
        <w:r w:rsidR="00AF2DCE" w:rsidRPr="007D7B93">
          <w:rPr>
            <w:rFonts w:cs="David"/>
            <w:highlight w:val="yellow"/>
            <w:rtl/>
            <w:rPrChange w:id="1489" w:author="Shimon" w:date="2020-11-16T12:53:00Z">
              <w:rPr>
                <w:rFonts w:cs="David"/>
                <w:rtl/>
              </w:rPr>
            </w:rPrChange>
          </w:rPr>
          <w:t xml:space="preserve"> </w:t>
        </w:r>
        <w:r w:rsidR="00AF2DCE" w:rsidRPr="007D7B93">
          <w:rPr>
            <w:rFonts w:cs="David" w:hint="eastAsia"/>
            <w:highlight w:val="yellow"/>
            <w:rtl/>
            <w:rPrChange w:id="1490" w:author="Shimon" w:date="2020-11-16T12:53:00Z">
              <w:rPr>
                <w:rFonts w:cs="David" w:hint="eastAsia"/>
                <w:rtl/>
              </w:rPr>
            </w:rPrChange>
          </w:rPr>
          <w:t>המערער</w:t>
        </w:r>
        <w:r w:rsidR="00AF2DCE" w:rsidRPr="007D7B93">
          <w:rPr>
            <w:rFonts w:cs="David"/>
            <w:highlight w:val="yellow"/>
            <w:rtl/>
            <w:rPrChange w:id="1491" w:author="Shimon" w:date="2020-11-16T12:53:00Z">
              <w:rPr>
                <w:rFonts w:cs="David"/>
                <w:rtl/>
              </w:rPr>
            </w:rPrChange>
          </w:rPr>
          <w:t>.</w:t>
        </w:r>
      </w:ins>
      <w:ins w:id="1492" w:author="Shimon" w:date="2020-11-15T15:32:00Z">
        <w:r w:rsidR="00AF2DCE">
          <w:rPr>
            <w:rFonts w:cs="David" w:hint="cs"/>
            <w:rtl/>
          </w:rPr>
          <w:t xml:space="preserve"> </w:t>
        </w:r>
      </w:ins>
      <w:r w:rsidRPr="005A1484">
        <w:rPr>
          <w:rFonts w:cs="David"/>
          <w:b/>
          <w:bCs/>
          <w:rtl/>
        </w:rPr>
        <w:t>הגורם היחידי שמוסמך להחליט על סיום תפקידו</w:t>
      </w:r>
      <w:ins w:id="1493" w:author="Shimon" w:date="2020-11-15T16:25:00Z">
        <w:r w:rsidR="00E35613" w:rsidRPr="007D7B93">
          <w:rPr>
            <w:rFonts w:cs="David"/>
            <w:b/>
            <w:bCs/>
            <w:highlight w:val="yellow"/>
            <w:rtl/>
            <w:rPrChange w:id="1494" w:author="Shimon" w:date="2020-11-16T12:53:00Z">
              <w:rPr>
                <w:rFonts w:cs="David"/>
                <w:b/>
                <w:bCs/>
                <w:rtl/>
              </w:rPr>
            </w:rPrChange>
          </w:rPr>
          <w:t xml:space="preserve">, </w:t>
        </w:r>
        <w:r w:rsidR="00E35613" w:rsidRPr="007D7B93">
          <w:rPr>
            <w:rFonts w:cs="David" w:hint="eastAsia"/>
            <w:b/>
            <w:bCs/>
            <w:highlight w:val="yellow"/>
            <w:rtl/>
            <w:rPrChange w:id="1495" w:author="Shimon" w:date="2020-11-16T12:53:00Z">
              <w:rPr>
                <w:rFonts w:cs="David" w:hint="eastAsia"/>
                <w:b/>
                <w:bCs/>
                <w:rtl/>
              </w:rPr>
            </w:rPrChange>
          </w:rPr>
          <w:t>בכפוף</w:t>
        </w:r>
        <w:r w:rsidR="00E35613" w:rsidRPr="007D7B93">
          <w:rPr>
            <w:rFonts w:cs="David"/>
            <w:b/>
            <w:bCs/>
            <w:highlight w:val="yellow"/>
            <w:rtl/>
            <w:rPrChange w:id="1496" w:author="Shimon" w:date="2020-11-16T12:53:00Z">
              <w:rPr>
                <w:rFonts w:cs="David"/>
                <w:b/>
                <w:bCs/>
                <w:rtl/>
              </w:rPr>
            </w:rPrChange>
          </w:rPr>
          <w:t xml:space="preserve"> </w:t>
        </w:r>
        <w:r w:rsidR="00E35613" w:rsidRPr="007D7B93">
          <w:rPr>
            <w:rFonts w:cs="David" w:hint="eastAsia"/>
            <w:b/>
            <w:bCs/>
            <w:highlight w:val="yellow"/>
            <w:rtl/>
            <w:rPrChange w:id="1497" w:author="Shimon" w:date="2020-11-16T12:53:00Z">
              <w:rPr>
                <w:rFonts w:cs="David" w:hint="eastAsia"/>
                <w:b/>
                <w:bCs/>
                <w:rtl/>
              </w:rPr>
            </w:rPrChange>
          </w:rPr>
          <w:t>לנקיטת</w:t>
        </w:r>
        <w:r w:rsidR="00E35613" w:rsidRPr="007D7B93">
          <w:rPr>
            <w:rFonts w:cs="David"/>
            <w:b/>
            <w:bCs/>
            <w:highlight w:val="yellow"/>
            <w:rtl/>
            <w:rPrChange w:id="1498" w:author="Shimon" w:date="2020-11-16T12:53:00Z">
              <w:rPr>
                <w:rFonts w:cs="David"/>
                <w:b/>
                <w:bCs/>
                <w:rtl/>
              </w:rPr>
            </w:rPrChange>
          </w:rPr>
          <w:t xml:space="preserve"> </w:t>
        </w:r>
        <w:r w:rsidR="00E35613" w:rsidRPr="007D7B93">
          <w:rPr>
            <w:rFonts w:cs="David" w:hint="eastAsia"/>
            <w:b/>
            <w:bCs/>
            <w:highlight w:val="yellow"/>
            <w:rtl/>
            <w:rPrChange w:id="1499" w:author="Shimon" w:date="2020-11-16T12:53:00Z">
              <w:rPr>
                <w:rFonts w:cs="David" w:hint="eastAsia"/>
                <w:b/>
                <w:bCs/>
                <w:rtl/>
              </w:rPr>
            </w:rPrChange>
          </w:rPr>
          <w:t>הליכים</w:t>
        </w:r>
        <w:r w:rsidR="00E35613" w:rsidRPr="007D7B93">
          <w:rPr>
            <w:rFonts w:cs="David"/>
            <w:b/>
            <w:bCs/>
            <w:highlight w:val="yellow"/>
            <w:rtl/>
            <w:rPrChange w:id="1500" w:author="Shimon" w:date="2020-11-16T12:53:00Z">
              <w:rPr>
                <w:rFonts w:cs="David"/>
                <w:b/>
                <w:bCs/>
                <w:rtl/>
              </w:rPr>
            </w:rPrChange>
          </w:rPr>
          <w:t xml:space="preserve"> </w:t>
        </w:r>
        <w:r w:rsidR="00E35613" w:rsidRPr="007D7B93">
          <w:rPr>
            <w:rFonts w:cs="David" w:hint="eastAsia"/>
            <w:b/>
            <w:bCs/>
            <w:highlight w:val="yellow"/>
            <w:rtl/>
            <w:rPrChange w:id="1501" w:author="Shimon" w:date="2020-11-16T12:53:00Z">
              <w:rPr>
                <w:rFonts w:cs="David" w:hint="eastAsia"/>
                <w:b/>
                <w:bCs/>
                <w:rtl/>
              </w:rPr>
            </w:rPrChange>
          </w:rPr>
          <w:t>המפורטים</w:t>
        </w:r>
        <w:r w:rsidR="00E35613" w:rsidRPr="007D7B93">
          <w:rPr>
            <w:rFonts w:cs="David"/>
            <w:b/>
            <w:bCs/>
            <w:highlight w:val="yellow"/>
            <w:rtl/>
            <w:rPrChange w:id="1502" w:author="Shimon" w:date="2020-11-16T12:53:00Z">
              <w:rPr>
                <w:rFonts w:cs="David"/>
                <w:b/>
                <w:bCs/>
                <w:rtl/>
              </w:rPr>
            </w:rPrChange>
          </w:rPr>
          <w:t xml:space="preserve"> </w:t>
        </w:r>
        <w:r w:rsidR="00E35613" w:rsidRPr="007D7B93">
          <w:rPr>
            <w:rFonts w:cs="David" w:hint="eastAsia"/>
            <w:b/>
            <w:bCs/>
            <w:highlight w:val="yellow"/>
            <w:rtl/>
            <w:rPrChange w:id="1503" w:author="Shimon" w:date="2020-11-16T12:53:00Z">
              <w:rPr>
                <w:rFonts w:cs="David" w:hint="eastAsia"/>
                <w:b/>
                <w:bCs/>
                <w:rtl/>
              </w:rPr>
            </w:rPrChange>
          </w:rPr>
          <w:t>בחוזה</w:t>
        </w:r>
        <w:r w:rsidR="00E35613" w:rsidRPr="007D7B93">
          <w:rPr>
            <w:rFonts w:cs="David"/>
            <w:b/>
            <w:bCs/>
            <w:highlight w:val="yellow"/>
            <w:rtl/>
            <w:rPrChange w:id="1504" w:author="Shimon" w:date="2020-11-16T12:53:00Z">
              <w:rPr>
                <w:rFonts w:cs="David"/>
                <w:b/>
                <w:bCs/>
                <w:rtl/>
              </w:rPr>
            </w:rPrChange>
          </w:rPr>
          <w:t>,</w:t>
        </w:r>
      </w:ins>
      <w:r w:rsidRPr="005A1484">
        <w:rPr>
          <w:rFonts w:cs="David"/>
          <w:b/>
          <w:bCs/>
          <w:rtl/>
        </w:rPr>
        <w:t xml:space="preserve"> הוא נציב השירות </w:t>
      </w:r>
      <w:r w:rsidRPr="005A1484">
        <w:rPr>
          <w:rFonts w:cs="David"/>
          <w:rtl/>
        </w:rPr>
        <w:t>(</w:t>
      </w:r>
      <w:ins w:id="1505" w:author="Shimon" w:date="2020-11-15T16:25:00Z">
        <w:r w:rsidR="00E35613" w:rsidRPr="007D7B93">
          <w:rPr>
            <w:rFonts w:cs="David" w:hint="eastAsia"/>
            <w:highlight w:val="yellow"/>
            <w:rtl/>
            <w:rPrChange w:id="1506" w:author="Shimon" w:date="2020-11-16T12:53:00Z">
              <w:rPr>
                <w:rFonts w:cs="David" w:hint="eastAsia"/>
                <w:rtl/>
              </w:rPr>
            </w:rPrChange>
          </w:rPr>
          <w:t>ומאחר</w:t>
        </w:r>
        <w:r w:rsidR="00E35613" w:rsidRPr="007D7B93">
          <w:rPr>
            <w:rFonts w:cs="David"/>
            <w:highlight w:val="yellow"/>
            <w:rtl/>
            <w:rPrChange w:id="1507" w:author="Shimon" w:date="2020-11-16T12:53:00Z">
              <w:rPr>
                <w:rFonts w:cs="David"/>
                <w:rtl/>
              </w:rPr>
            </w:rPrChange>
          </w:rPr>
          <w:t xml:space="preserve"> </w:t>
        </w:r>
        <w:r w:rsidR="00E35613" w:rsidRPr="007D7B93">
          <w:rPr>
            <w:rFonts w:cs="David" w:hint="eastAsia"/>
            <w:highlight w:val="yellow"/>
            <w:rtl/>
            <w:rPrChange w:id="1508" w:author="Shimon" w:date="2020-11-16T12:53:00Z">
              <w:rPr>
                <w:rFonts w:cs="David" w:hint="eastAsia"/>
                <w:rtl/>
              </w:rPr>
            </w:rPrChange>
          </w:rPr>
          <w:t>והצ</w:t>
        </w:r>
      </w:ins>
      <w:ins w:id="1509" w:author="Shimon" w:date="2020-11-15T16:45:00Z">
        <w:r w:rsidR="00E7025F" w:rsidRPr="007D7B93">
          <w:rPr>
            <w:rFonts w:cs="David" w:hint="eastAsia"/>
            <w:highlight w:val="yellow"/>
            <w:rtl/>
            <w:rPrChange w:id="1510" w:author="Shimon" w:date="2020-11-16T12:53:00Z">
              <w:rPr>
                <w:rFonts w:cs="David" w:hint="eastAsia"/>
                <w:rtl/>
              </w:rPr>
            </w:rPrChange>
          </w:rPr>
          <w:t>ע</w:t>
        </w:r>
      </w:ins>
      <w:ins w:id="1511" w:author="Shimon" w:date="2020-11-15T16:25:00Z">
        <w:r w:rsidR="00E35613" w:rsidRPr="007D7B93">
          <w:rPr>
            <w:rFonts w:cs="David" w:hint="eastAsia"/>
            <w:highlight w:val="yellow"/>
            <w:rtl/>
            <w:rPrChange w:id="1512" w:author="Shimon" w:date="2020-11-16T12:53:00Z">
              <w:rPr>
                <w:rFonts w:cs="David" w:hint="eastAsia"/>
                <w:rtl/>
              </w:rPr>
            </w:rPrChange>
          </w:rPr>
          <w:t>דים</w:t>
        </w:r>
        <w:r w:rsidR="00E35613" w:rsidRPr="007D7B93">
          <w:rPr>
            <w:rFonts w:cs="David"/>
            <w:highlight w:val="yellow"/>
            <w:rtl/>
            <w:rPrChange w:id="1513" w:author="Shimon" w:date="2020-11-16T12:53:00Z">
              <w:rPr>
                <w:rFonts w:cs="David"/>
                <w:rtl/>
              </w:rPr>
            </w:rPrChange>
          </w:rPr>
          <w:t xml:space="preserve"> </w:t>
        </w:r>
        <w:r w:rsidR="00E35613" w:rsidRPr="007D7B93">
          <w:rPr>
            <w:rFonts w:cs="David" w:hint="eastAsia"/>
            <w:highlight w:val="yellow"/>
            <w:rtl/>
            <w:rPrChange w:id="1514" w:author="Shimon" w:date="2020-11-16T12:53:00Z">
              <w:rPr>
                <w:rFonts w:cs="David" w:hint="eastAsia"/>
                <w:rtl/>
              </w:rPr>
            </w:rPrChange>
          </w:rPr>
          <w:t>הנדרשים</w:t>
        </w:r>
        <w:r w:rsidR="00E35613" w:rsidRPr="007D7B93">
          <w:rPr>
            <w:rFonts w:cs="David"/>
            <w:highlight w:val="yellow"/>
            <w:rtl/>
            <w:rPrChange w:id="1515" w:author="Shimon" w:date="2020-11-16T12:53:00Z">
              <w:rPr>
                <w:rFonts w:cs="David"/>
                <w:rtl/>
              </w:rPr>
            </w:rPrChange>
          </w:rPr>
          <w:t xml:space="preserve"> </w:t>
        </w:r>
        <w:r w:rsidR="00E35613" w:rsidRPr="007D7B93">
          <w:rPr>
            <w:rFonts w:cs="David" w:hint="eastAsia"/>
            <w:highlight w:val="yellow"/>
            <w:rtl/>
            <w:rPrChange w:id="1516" w:author="Shimon" w:date="2020-11-16T12:53:00Z">
              <w:rPr>
                <w:rFonts w:cs="David" w:hint="eastAsia"/>
                <w:rtl/>
              </w:rPr>
            </w:rPrChange>
          </w:rPr>
          <w:t>בחוזה</w:t>
        </w:r>
        <w:r w:rsidR="00E35613" w:rsidRPr="007D7B93">
          <w:rPr>
            <w:rFonts w:cs="David"/>
            <w:highlight w:val="yellow"/>
            <w:rtl/>
            <w:rPrChange w:id="1517" w:author="Shimon" w:date="2020-11-16T12:53:00Z">
              <w:rPr>
                <w:rFonts w:cs="David"/>
                <w:rtl/>
              </w:rPr>
            </w:rPrChange>
          </w:rPr>
          <w:t xml:space="preserve"> </w:t>
        </w:r>
        <w:r w:rsidR="00E35613" w:rsidRPr="007D7B93">
          <w:rPr>
            <w:rFonts w:cs="David" w:hint="eastAsia"/>
            <w:highlight w:val="yellow"/>
            <w:rtl/>
            <w:rPrChange w:id="1518" w:author="Shimon" w:date="2020-11-16T12:53:00Z">
              <w:rPr>
                <w:rFonts w:cs="David" w:hint="eastAsia"/>
                <w:rtl/>
              </w:rPr>
            </w:rPrChange>
          </w:rPr>
          <w:t>לא</w:t>
        </w:r>
        <w:r w:rsidR="00E35613" w:rsidRPr="007D7B93">
          <w:rPr>
            <w:rFonts w:cs="David"/>
            <w:highlight w:val="yellow"/>
            <w:rtl/>
            <w:rPrChange w:id="1519" w:author="Shimon" w:date="2020-11-16T12:53:00Z">
              <w:rPr>
                <w:rFonts w:cs="David"/>
                <w:rtl/>
              </w:rPr>
            </w:rPrChange>
          </w:rPr>
          <w:t xml:space="preserve"> </w:t>
        </w:r>
        <w:r w:rsidR="00E35613" w:rsidRPr="007D7B93">
          <w:rPr>
            <w:rFonts w:cs="David" w:hint="eastAsia"/>
            <w:highlight w:val="yellow"/>
            <w:rtl/>
            <w:rPrChange w:id="1520" w:author="Shimon" w:date="2020-11-16T12:53:00Z">
              <w:rPr>
                <w:rFonts w:cs="David" w:hint="eastAsia"/>
                <w:rtl/>
              </w:rPr>
            </w:rPrChange>
          </w:rPr>
          <w:t>ננקטו</w:t>
        </w:r>
        <w:r w:rsidR="00E35613" w:rsidRPr="007D7B93">
          <w:rPr>
            <w:rFonts w:cs="David"/>
            <w:highlight w:val="yellow"/>
            <w:rtl/>
            <w:rPrChange w:id="1521" w:author="Shimon" w:date="2020-11-16T12:53:00Z">
              <w:rPr>
                <w:rFonts w:cs="David"/>
                <w:rtl/>
              </w:rPr>
            </w:rPrChange>
          </w:rPr>
          <w:t>,</w:t>
        </w:r>
        <w:r w:rsidR="00E35613">
          <w:rPr>
            <w:rFonts w:cs="David" w:hint="cs"/>
            <w:rtl/>
          </w:rPr>
          <w:t xml:space="preserve"> </w:t>
        </w:r>
      </w:ins>
      <w:del w:id="1522" w:author="Shimon" w:date="2020-11-15T16:26:00Z">
        <w:r w:rsidRPr="005A1484" w:rsidDel="00E35613">
          <w:rPr>
            <w:rFonts w:cs="David"/>
            <w:rtl/>
          </w:rPr>
          <w:delText>ש</w:delText>
        </w:r>
      </w:del>
      <w:r w:rsidR="006A503E">
        <w:rPr>
          <w:rFonts w:cs="David" w:hint="cs"/>
          <w:rtl/>
        </w:rPr>
        <w:t xml:space="preserve">ממילא </w:t>
      </w:r>
      <w:r w:rsidRPr="005A1484">
        <w:rPr>
          <w:rFonts w:cs="David"/>
          <w:rtl/>
        </w:rPr>
        <w:t>החלטתו במקרה של המערער ניתנה בניגוד לדין)</w:t>
      </w:r>
      <w:ins w:id="1523" w:author="Shimon" w:date="2020-11-15T16:26:00Z">
        <w:r w:rsidR="00E35613">
          <w:rPr>
            <w:rFonts w:cs="David" w:hint="cs"/>
            <w:rtl/>
          </w:rPr>
          <w:t>,</w:t>
        </w:r>
      </w:ins>
      <w:del w:id="1524" w:author="Shimon" w:date="2020-11-15T16:26:00Z">
        <w:r w:rsidR="00BF1C12" w:rsidDel="00E35613">
          <w:rPr>
            <w:rFonts w:cs="David" w:hint="cs"/>
            <w:rtl/>
          </w:rPr>
          <w:delText>.</w:delText>
        </w:r>
      </w:del>
      <w:r w:rsidR="00BF1C12" w:rsidRPr="005A1484">
        <w:rPr>
          <w:rFonts w:cs="David"/>
          <w:rtl/>
        </w:rPr>
        <w:t xml:space="preserve"> </w:t>
      </w:r>
      <w:del w:id="1525" w:author="Shimon" w:date="2020-11-15T16:46:00Z">
        <w:r w:rsidR="00BF1C12" w:rsidDel="00E7025F">
          <w:rPr>
            <w:rFonts w:cs="David" w:hint="cs"/>
            <w:rtl/>
          </w:rPr>
          <w:delText xml:space="preserve">זאת </w:delText>
        </w:r>
      </w:del>
      <w:r w:rsidR="00BF1C12" w:rsidRPr="005A1484">
        <w:rPr>
          <w:rFonts w:cs="David"/>
          <w:rtl/>
        </w:rPr>
        <w:t>כאמור בסעיף 4 לחוזה הבכירים (שאותו ציטט בית הדין קמא בסעיף 2 לפסק הדין, תוך התעלמות ממשמעותו).</w:t>
      </w:r>
    </w:p>
    <w:p w:rsidR="005A1484" w:rsidRDefault="005A1484">
      <w:pPr>
        <w:numPr>
          <w:ilvl w:val="0"/>
          <w:numId w:val="1"/>
        </w:numPr>
        <w:tabs>
          <w:tab w:val="clear" w:pos="630"/>
          <w:tab w:val="left" w:pos="620"/>
        </w:tabs>
        <w:spacing w:after="240" w:line="360" w:lineRule="auto"/>
        <w:ind w:left="620" w:hanging="540"/>
        <w:jc w:val="both"/>
        <w:rPr>
          <w:rFonts w:cs="David"/>
        </w:rPr>
        <w:pPrChange w:id="1526" w:author="Shimon" w:date="2020-11-15T16:48:00Z">
          <w:pPr>
            <w:numPr>
              <w:numId w:val="1"/>
            </w:numPr>
            <w:tabs>
              <w:tab w:val="left" w:pos="620"/>
            </w:tabs>
            <w:spacing w:after="240" w:line="360" w:lineRule="auto"/>
            <w:ind w:left="620" w:hanging="540"/>
            <w:jc w:val="both"/>
          </w:pPr>
        </w:pPrChange>
      </w:pPr>
      <w:r w:rsidRPr="00BF1C12">
        <w:rPr>
          <w:rFonts w:cs="David"/>
          <w:b/>
          <w:bCs/>
          <w:rtl/>
        </w:rPr>
        <w:t xml:space="preserve">לפיכך, </w:t>
      </w:r>
      <w:ins w:id="1527" w:author="Shimon" w:date="2020-11-15T16:29:00Z">
        <w:r w:rsidR="00E35613" w:rsidRPr="007D7B93">
          <w:rPr>
            <w:rFonts w:cs="David" w:hint="eastAsia"/>
            <w:b/>
            <w:bCs/>
            <w:highlight w:val="yellow"/>
            <w:rtl/>
            <w:rPrChange w:id="1528" w:author="Shimon" w:date="2020-11-16T12:54:00Z">
              <w:rPr>
                <w:rFonts w:cs="David" w:hint="eastAsia"/>
                <w:b/>
                <w:bCs/>
                <w:rtl/>
              </w:rPr>
            </w:rPrChange>
          </w:rPr>
          <w:t>העובדה</w:t>
        </w:r>
        <w:r w:rsidR="00E35613" w:rsidRPr="007D7B93">
          <w:rPr>
            <w:rFonts w:cs="David"/>
            <w:b/>
            <w:bCs/>
            <w:highlight w:val="yellow"/>
            <w:rtl/>
            <w:rPrChange w:id="1529" w:author="Shimon" w:date="2020-11-16T12:54:00Z">
              <w:rPr>
                <w:rFonts w:cs="David"/>
                <w:b/>
                <w:bCs/>
                <w:rtl/>
              </w:rPr>
            </w:rPrChange>
          </w:rPr>
          <w:t xml:space="preserve"> </w:t>
        </w:r>
      </w:ins>
      <w:ins w:id="1530" w:author="Shimon" w:date="2020-11-15T16:35:00Z">
        <w:r w:rsidR="00AB2251" w:rsidRPr="007D7B93">
          <w:rPr>
            <w:rFonts w:cs="David" w:hint="eastAsia"/>
            <w:b/>
            <w:bCs/>
            <w:highlight w:val="yellow"/>
            <w:rtl/>
            <w:rPrChange w:id="1531" w:author="Shimon" w:date="2020-11-16T12:54:00Z">
              <w:rPr>
                <w:rFonts w:cs="David" w:hint="eastAsia"/>
                <w:b/>
                <w:bCs/>
                <w:rtl/>
              </w:rPr>
            </w:rPrChange>
          </w:rPr>
          <w:t>שב</w:t>
        </w:r>
      </w:ins>
      <w:ins w:id="1532" w:author="Shimon" w:date="2020-11-15T16:46:00Z">
        <w:r w:rsidR="00E7025F" w:rsidRPr="007D7B93">
          <w:rPr>
            <w:rFonts w:cs="David"/>
            <w:b/>
            <w:bCs/>
            <w:highlight w:val="yellow"/>
            <w:rtl/>
            <w:rPrChange w:id="1533" w:author="Shimon" w:date="2020-11-16T12:54:00Z">
              <w:rPr>
                <w:rFonts w:cs="David"/>
                <w:b/>
                <w:bCs/>
                <w:rtl/>
              </w:rPr>
            </w:rPrChange>
          </w:rPr>
          <w:t>-</w:t>
        </w:r>
      </w:ins>
      <w:ins w:id="1534" w:author="Shimon" w:date="2020-11-15T16:35:00Z">
        <w:r w:rsidR="00AB2251" w:rsidRPr="007D7B93">
          <w:rPr>
            <w:rFonts w:cs="David"/>
            <w:b/>
            <w:bCs/>
            <w:highlight w:val="yellow"/>
            <w:rtl/>
            <w:rPrChange w:id="1535" w:author="Shimon" w:date="2020-11-16T12:54:00Z">
              <w:rPr>
                <w:rFonts w:cs="David"/>
                <w:b/>
                <w:bCs/>
                <w:rtl/>
              </w:rPr>
            </w:rPrChange>
          </w:rPr>
          <w:t xml:space="preserve">5.8.20 </w:t>
        </w:r>
      </w:ins>
      <w:ins w:id="1536" w:author="Shimon" w:date="2020-11-15T16:29:00Z">
        <w:r w:rsidR="00E35613" w:rsidRPr="007D7B93">
          <w:rPr>
            <w:rFonts w:cs="David" w:hint="eastAsia"/>
            <w:b/>
            <w:bCs/>
            <w:highlight w:val="yellow"/>
            <w:rtl/>
            <w:rPrChange w:id="1537" w:author="Shimon" w:date="2020-11-16T12:54:00Z">
              <w:rPr>
                <w:rFonts w:cs="David" w:hint="eastAsia"/>
                <w:b/>
                <w:bCs/>
                <w:rtl/>
              </w:rPr>
            </w:rPrChange>
          </w:rPr>
          <w:t>משרד</w:t>
        </w:r>
        <w:r w:rsidR="00E35613" w:rsidRPr="007D7B93">
          <w:rPr>
            <w:rFonts w:cs="David"/>
            <w:b/>
            <w:bCs/>
            <w:highlight w:val="yellow"/>
            <w:rtl/>
            <w:rPrChange w:id="1538" w:author="Shimon" w:date="2020-11-16T12:54:00Z">
              <w:rPr>
                <w:rFonts w:cs="David"/>
                <w:b/>
                <w:bCs/>
                <w:rtl/>
              </w:rPr>
            </w:rPrChange>
          </w:rPr>
          <w:t xml:space="preserve"> האוצר מנע מהמערער –</w:t>
        </w:r>
        <w:r w:rsidR="00E35613" w:rsidRPr="007D7B93">
          <w:rPr>
            <w:rFonts w:cs="David" w:hint="eastAsia"/>
            <w:b/>
            <w:bCs/>
            <w:highlight w:val="yellow"/>
            <w:rtl/>
            <w:rPrChange w:id="1539" w:author="Shimon" w:date="2020-11-16T12:54:00Z">
              <w:rPr>
                <w:rFonts w:cs="David" w:hint="eastAsia"/>
                <w:b/>
                <w:bCs/>
                <w:rtl/>
              </w:rPr>
            </w:rPrChange>
          </w:rPr>
          <w:t>ללא</w:t>
        </w:r>
        <w:r w:rsidR="00E35613" w:rsidRPr="007D7B93">
          <w:rPr>
            <w:rFonts w:cs="David"/>
            <w:b/>
            <w:bCs/>
            <w:highlight w:val="yellow"/>
            <w:rtl/>
            <w:rPrChange w:id="1540" w:author="Shimon" w:date="2020-11-16T12:54:00Z">
              <w:rPr>
                <w:rFonts w:cs="David"/>
                <w:b/>
                <w:bCs/>
                <w:rtl/>
              </w:rPr>
            </w:rPrChange>
          </w:rPr>
          <w:t xml:space="preserve"> סמכות- </w:t>
        </w:r>
      </w:ins>
      <w:ins w:id="1541" w:author="Shimon" w:date="2020-11-15T16:30:00Z">
        <w:r w:rsidR="00E35613" w:rsidRPr="007D7B93">
          <w:rPr>
            <w:rFonts w:cs="David" w:hint="eastAsia"/>
            <w:b/>
            <w:bCs/>
            <w:highlight w:val="yellow"/>
            <w:rtl/>
            <w:rPrChange w:id="1542" w:author="Shimon" w:date="2020-11-16T12:54:00Z">
              <w:rPr>
                <w:rFonts w:cs="David" w:hint="eastAsia"/>
                <w:b/>
                <w:bCs/>
                <w:rtl/>
              </w:rPr>
            </w:rPrChange>
          </w:rPr>
          <w:t>לבצע</w:t>
        </w:r>
        <w:r w:rsidR="00E35613" w:rsidRPr="007D7B93">
          <w:rPr>
            <w:rFonts w:cs="David"/>
            <w:b/>
            <w:bCs/>
            <w:highlight w:val="yellow"/>
            <w:rtl/>
            <w:rPrChange w:id="1543" w:author="Shimon" w:date="2020-11-16T12:54:00Z">
              <w:rPr>
                <w:rFonts w:cs="David"/>
                <w:b/>
                <w:bCs/>
                <w:rtl/>
              </w:rPr>
            </w:rPrChange>
          </w:rPr>
          <w:t xml:space="preserve"> עבודה </w:t>
        </w:r>
      </w:ins>
      <w:ins w:id="1544" w:author="Shimon" w:date="2020-11-15T16:32:00Z">
        <w:r w:rsidR="00E35613" w:rsidRPr="007D7B93">
          <w:rPr>
            <w:rFonts w:cs="David" w:hint="eastAsia"/>
            <w:b/>
            <w:bCs/>
            <w:highlight w:val="yellow"/>
            <w:rtl/>
            <w:rPrChange w:id="1545" w:author="Shimon" w:date="2020-11-16T12:54:00Z">
              <w:rPr>
                <w:rFonts w:cs="David" w:hint="eastAsia"/>
                <w:b/>
                <w:bCs/>
                <w:rtl/>
              </w:rPr>
            </w:rPrChange>
          </w:rPr>
          <w:t>ולקבל</w:t>
        </w:r>
        <w:r w:rsidR="00E35613" w:rsidRPr="007D7B93">
          <w:rPr>
            <w:rFonts w:cs="David"/>
            <w:b/>
            <w:bCs/>
            <w:highlight w:val="yellow"/>
            <w:rtl/>
            <w:rPrChange w:id="1546" w:author="Shimon" w:date="2020-11-16T12:54:00Z">
              <w:rPr>
                <w:rFonts w:cs="David"/>
                <w:b/>
                <w:bCs/>
                <w:rtl/>
              </w:rPr>
            </w:rPrChange>
          </w:rPr>
          <w:t xml:space="preserve"> את שכרו על כל מרכיביו </w:t>
        </w:r>
      </w:ins>
      <w:ins w:id="1547" w:author="Shimon" w:date="2020-11-15T16:30:00Z">
        <w:r w:rsidR="00E35613" w:rsidRPr="007D7B93">
          <w:rPr>
            <w:rFonts w:cs="David" w:hint="eastAsia"/>
            <w:b/>
            <w:bCs/>
            <w:highlight w:val="yellow"/>
            <w:rtl/>
            <w:rPrChange w:id="1548" w:author="Shimon" w:date="2020-11-16T12:54:00Z">
              <w:rPr>
                <w:rFonts w:cs="David" w:hint="eastAsia"/>
                <w:b/>
                <w:bCs/>
                <w:rtl/>
              </w:rPr>
            </w:rPrChange>
          </w:rPr>
          <w:t>ע</w:t>
        </w:r>
        <w:r w:rsidR="00E35613" w:rsidRPr="007D7B93">
          <w:rPr>
            <w:rFonts w:cs="David"/>
            <w:b/>
            <w:bCs/>
            <w:highlight w:val="yellow"/>
            <w:rtl/>
            <w:rPrChange w:id="1549" w:author="Shimon" w:date="2020-11-16T12:54:00Z">
              <w:rPr>
                <w:rFonts w:cs="David"/>
                <w:b/>
                <w:bCs/>
                <w:rtl/>
              </w:rPr>
            </w:rPrChange>
          </w:rPr>
          <w:t xml:space="preserve">"פ </w:t>
        </w:r>
        <w:r w:rsidR="00E35613" w:rsidRPr="007D7B93">
          <w:rPr>
            <w:rFonts w:cs="David" w:hint="eastAsia"/>
            <w:b/>
            <w:bCs/>
            <w:highlight w:val="yellow"/>
            <w:rtl/>
            <w:rPrChange w:id="1550" w:author="Shimon" w:date="2020-11-16T12:54:00Z">
              <w:rPr>
                <w:rFonts w:cs="David" w:hint="eastAsia"/>
                <w:b/>
                <w:bCs/>
                <w:rtl/>
              </w:rPr>
            </w:rPrChange>
          </w:rPr>
          <w:t>חוזה</w:t>
        </w:r>
        <w:r w:rsidR="00E35613" w:rsidRPr="007D7B93">
          <w:rPr>
            <w:rFonts w:cs="David"/>
            <w:b/>
            <w:bCs/>
            <w:highlight w:val="yellow"/>
            <w:rtl/>
            <w:rPrChange w:id="1551" w:author="Shimon" w:date="2020-11-16T12:54:00Z">
              <w:rPr>
                <w:rFonts w:cs="David"/>
                <w:b/>
                <w:bCs/>
                <w:rtl/>
              </w:rPr>
            </w:rPrChange>
          </w:rPr>
          <w:t xml:space="preserve"> </w:t>
        </w:r>
        <w:r w:rsidR="00E35613" w:rsidRPr="007D7B93">
          <w:rPr>
            <w:rFonts w:cs="David" w:hint="eastAsia"/>
            <w:b/>
            <w:bCs/>
            <w:highlight w:val="yellow"/>
            <w:rtl/>
            <w:rPrChange w:id="1552" w:author="Shimon" w:date="2020-11-16T12:54:00Z">
              <w:rPr>
                <w:rFonts w:cs="David" w:hint="eastAsia"/>
                <w:b/>
                <w:bCs/>
                <w:rtl/>
              </w:rPr>
            </w:rPrChange>
          </w:rPr>
          <w:t>שלו</w:t>
        </w:r>
        <w:r w:rsidR="00E35613" w:rsidRPr="007D7B93">
          <w:rPr>
            <w:rFonts w:cs="David"/>
            <w:b/>
            <w:bCs/>
            <w:highlight w:val="yellow"/>
            <w:rtl/>
            <w:rPrChange w:id="1553" w:author="Shimon" w:date="2020-11-16T12:54:00Z">
              <w:rPr>
                <w:rFonts w:cs="David"/>
                <w:b/>
                <w:bCs/>
                <w:rtl/>
              </w:rPr>
            </w:rPrChange>
          </w:rPr>
          <w:t xml:space="preserve"> </w:t>
        </w:r>
        <w:r w:rsidR="00E35613" w:rsidRPr="007D7B93">
          <w:rPr>
            <w:rFonts w:cs="David" w:hint="eastAsia"/>
            <w:b/>
            <w:bCs/>
            <w:highlight w:val="yellow"/>
            <w:rtl/>
            <w:rPrChange w:id="1554" w:author="Shimon" w:date="2020-11-16T12:54:00Z">
              <w:rPr>
                <w:rFonts w:cs="David" w:hint="eastAsia"/>
                <w:b/>
                <w:bCs/>
                <w:rtl/>
              </w:rPr>
            </w:rPrChange>
          </w:rPr>
          <w:t>עם</w:t>
        </w:r>
        <w:r w:rsidR="00E35613" w:rsidRPr="007D7B93">
          <w:rPr>
            <w:rFonts w:cs="David"/>
            <w:b/>
            <w:bCs/>
            <w:highlight w:val="yellow"/>
            <w:rtl/>
            <w:rPrChange w:id="1555" w:author="Shimon" w:date="2020-11-16T12:54:00Z">
              <w:rPr>
                <w:rFonts w:cs="David"/>
                <w:b/>
                <w:bCs/>
                <w:rtl/>
              </w:rPr>
            </w:rPrChange>
          </w:rPr>
          <w:t xml:space="preserve"> </w:t>
        </w:r>
        <w:r w:rsidR="00E35613" w:rsidRPr="007D7B93">
          <w:rPr>
            <w:rFonts w:cs="David" w:hint="eastAsia"/>
            <w:b/>
            <w:bCs/>
            <w:highlight w:val="yellow"/>
            <w:rtl/>
            <w:rPrChange w:id="1556" w:author="Shimon" w:date="2020-11-16T12:54:00Z">
              <w:rPr>
                <w:rFonts w:cs="David" w:hint="eastAsia"/>
                <w:b/>
                <w:bCs/>
                <w:rtl/>
              </w:rPr>
            </w:rPrChange>
          </w:rPr>
          <w:t>המדינה</w:t>
        </w:r>
      </w:ins>
      <w:ins w:id="1557" w:author="Shimon" w:date="2020-11-15T16:33:00Z">
        <w:r w:rsidR="00E35613" w:rsidRPr="007D7B93">
          <w:rPr>
            <w:rFonts w:cs="David"/>
            <w:b/>
            <w:bCs/>
            <w:highlight w:val="yellow"/>
            <w:rtl/>
            <w:rPrChange w:id="1558" w:author="Shimon" w:date="2020-11-16T12:54:00Z">
              <w:rPr>
                <w:rFonts w:cs="David"/>
                <w:b/>
                <w:bCs/>
                <w:rtl/>
              </w:rPr>
            </w:rPrChange>
          </w:rPr>
          <w:t>,</w:t>
        </w:r>
      </w:ins>
      <w:ins w:id="1559" w:author="Shimon" w:date="2020-11-15T16:30:00Z">
        <w:r w:rsidR="00E35613" w:rsidRPr="007D7B93">
          <w:rPr>
            <w:rFonts w:cs="David"/>
            <w:b/>
            <w:bCs/>
            <w:highlight w:val="yellow"/>
            <w:rtl/>
            <w:rPrChange w:id="1560" w:author="Shimon" w:date="2020-11-16T12:54:00Z">
              <w:rPr>
                <w:rFonts w:cs="David"/>
                <w:b/>
                <w:bCs/>
                <w:rtl/>
              </w:rPr>
            </w:rPrChange>
          </w:rPr>
          <w:t xml:space="preserve"> </w:t>
        </w:r>
      </w:ins>
      <w:ins w:id="1561" w:author="Shimon" w:date="2020-11-15T16:34:00Z">
        <w:r w:rsidR="00E35613" w:rsidRPr="007D7B93">
          <w:rPr>
            <w:rFonts w:cs="David" w:hint="eastAsia"/>
            <w:b/>
            <w:bCs/>
            <w:highlight w:val="yellow"/>
            <w:rtl/>
            <w:rPrChange w:id="1562" w:author="Shimon" w:date="2020-11-16T12:54:00Z">
              <w:rPr>
                <w:rFonts w:cs="David" w:hint="eastAsia"/>
                <w:b/>
                <w:bCs/>
                <w:rtl/>
              </w:rPr>
            </w:rPrChange>
          </w:rPr>
          <w:t>לא</w:t>
        </w:r>
        <w:r w:rsidR="00E35613" w:rsidRPr="007D7B93">
          <w:rPr>
            <w:rFonts w:cs="David"/>
            <w:b/>
            <w:bCs/>
            <w:highlight w:val="yellow"/>
            <w:rtl/>
            <w:rPrChange w:id="1563" w:author="Shimon" w:date="2020-11-16T12:54:00Z">
              <w:rPr>
                <w:rFonts w:cs="David"/>
                <w:b/>
                <w:bCs/>
                <w:rtl/>
              </w:rPr>
            </w:rPrChange>
          </w:rPr>
          <w:t xml:space="preserve"> שינתה </w:t>
        </w:r>
      </w:ins>
      <w:del w:id="1564" w:author="Shimon" w:date="2020-11-15T16:27:00Z">
        <w:r w:rsidRPr="007D7B93" w:rsidDel="00E35613">
          <w:rPr>
            <w:rFonts w:cs="David"/>
            <w:b/>
            <w:bCs/>
            <w:highlight w:val="yellow"/>
            <w:rtl/>
            <w:rPrChange w:id="1565" w:author="Shimon" w:date="2020-11-16T12:54:00Z">
              <w:rPr>
                <w:rFonts w:cs="David"/>
                <w:b/>
                <w:bCs/>
                <w:rtl/>
              </w:rPr>
            </w:rPrChange>
          </w:rPr>
          <w:delText>המכתב של החשבת הכללית דאז בחודש אוגוסט 2012 שבפועל רק מבטלת את סמכויותיו כחשב להתחייב בשם המדינה</w:delText>
        </w:r>
      </w:del>
      <w:ins w:id="1566" w:author="Shimon" w:date="2020-11-15T16:34:00Z">
        <w:r w:rsidR="00E35613" w:rsidRPr="007D7B93">
          <w:rPr>
            <w:rFonts w:cs="David" w:hint="eastAsia"/>
            <w:b/>
            <w:bCs/>
            <w:highlight w:val="yellow"/>
            <w:rtl/>
            <w:rPrChange w:id="1567" w:author="Shimon" w:date="2020-11-16T12:54:00Z">
              <w:rPr>
                <w:rFonts w:cs="David" w:hint="eastAsia"/>
                <w:b/>
                <w:bCs/>
                <w:rtl/>
              </w:rPr>
            </w:rPrChange>
          </w:rPr>
          <w:t>ולא</w:t>
        </w:r>
        <w:r w:rsidR="00E35613" w:rsidRPr="007D7B93">
          <w:rPr>
            <w:rFonts w:cs="David"/>
            <w:b/>
            <w:bCs/>
            <w:highlight w:val="yellow"/>
            <w:rtl/>
            <w:rPrChange w:id="1568" w:author="Shimon" w:date="2020-11-16T12:54:00Z">
              <w:rPr>
                <w:rFonts w:cs="David"/>
                <w:b/>
                <w:bCs/>
                <w:rtl/>
              </w:rPr>
            </w:rPrChange>
          </w:rPr>
          <w:t xml:space="preserve"> </w:t>
        </w:r>
        <w:r w:rsidR="00E35613" w:rsidRPr="007D7B93">
          <w:rPr>
            <w:rFonts w:cs="David" w:hint="eastAsia"/>
            <w:b/>
            <w:bCs/>
            <w:highlight w:val="yellow"/>
            <w:rtl/>
            <w:rPrChange w:id="1569" w:author="Shimon" w:date="2020-11-16T12:54:00Z">
              <w:rPr>
                <w:rFonts w:cs="David" w:hint="eastAsia"/>
                <w:b/>
                <w:bCs/>
                <w:rtl/>
              </w:rPr>
            </w:rPrChange>
          </w:rPr>
          <w:t>ה</w:t>
        </w:r>
      </w:ins>
      <w:ins w:id="1570" w:author="Shimon" w:date="2020-11-15T16:30:00Z">
        <w:r w:rsidR="00E35613" w:rsidRPr="007D7B93">
          <w:rPr>
            <w:rFonts w:cs="David" w:hint="eastAsia"/>
            <w:b/>
            <w:bCs/>
            <w:highlight w:val="yellow"/>
            <w:rtl/>
            <w:rPrChange w:id="1571" w:author="Shimon" w:date="2020-11-16T12:54:00Z">
              <w:rPr>
                <w:rFonts w:cs="David" w:hint="eastAsia"/>
                <w:b/>
                <w:bCs/>
                <w:rtl/>
              </w:rPr>
            </w:rPrChange>
          </w:rPr>
          <w:t>פסיקה</w:t>
        </w:r>
        <w:r w:rsidR="00E35613" w:rsidRPr="007D7B93">
          <w:rPr>
            <w:rFonts w:cs="David"/>
            <w:b/>
            <w:bCs/>
            <w:highlight w:val="yellow"/>
            <w:rtl/>
            <w:rPrChange w:id="1572" w:author="Shimon" w:date="2020-11-16T12:54:00Z">
              <w:rPr>
                <w:rFonts w:cs="David"/>
                <w:b/>
                <w:bCs/>
                <w:rtl/>
              </w:rPr>
            </w:rPrChange>
          </w:rPr>
          <w:t xml:space="preserve"> </w:t>
        </w:r>
      </w:ins>
      <w:ins w:id="1573" w:author="Shimon" w:date="2020-11-15T16:46:00Z">
        <w:r w:rsidR="00E7025F" w:rsidRPr="007D7B93">
          <w:rPr>
            <w:rFonts w:cs="David" w:hint="eastAsia"/>
            <w:b/>
            <w:bCs/>
            <w:highlight w:val="yellow"/>
            <w:rtl/>
            <w:rPrChange w:id="1574" w:author="Shimon" w:date="2020-11-16T12:54:00Z">
              <w:rPr>
                <w:rFonts w:cs="David" w:hint="eastAsia"/>
                <w:b/>
                <w:bCs/>
                <w:rtl/>
              </w:rPr>
            </w:rPrChange>
          </w:rPr>
          <w:t>באותו</w:t>
        </w:r>
        <w:r w:rsidR="00E7025F" w:rsidRPr="007D7B93">
          <w:rPr>
            <w:rFonts w:cs="David"/>
            <w:b/>
            <w:bCs/>
            <w:highlight w:val="yellow"/>
            <w:rtl/>
            <w:rPrChange w:id="1575" w:author="Shimon" w:date="2020-11-16T12:54:00Z">
              <w:rPr>
                <w:rFonts w:cs="David"/>
                <w:b/>
                <w:bCs/>
                <w:rtl/>
              </w:rPr>
            </w:rPrChange>
          </w:rPr>
          <w:t xml:space="preserve"> מועד </w:t>
        </w:r>
      </w:ins>
      <w:ins w:id="1576" w:author="Shimon" w:date="2020-11-15T16:34:00Z">
        <w:r w:rsidR="00E35613" w:rsidRPr="007D7B93">
          <w:rPr>
            <w:rFonts w:cs="David" w:hint="eastAsia"/>
            <w:b/>
            <w:bCs/>
            <w:highlight w:val="yellow"/>
            <w:rtl/>
            <w:rPrChange w:id="1577" w:author="Shimon" w:date="2020-11-16T12:54:00Z">
              <w:rPr>
                <w:rFonts w:cs="David" w:hint="eastAsia"/>
                <w:b/>
                <w:bCs/>
                <w:rtl/>
              </w:rPr>
            </w:rPrChange>
          </w:rPr>
          <w:t>את</w:t>
        </w:r>
        <w:r w:rsidR="00E35613" w:rsidRPr="007D7B93">
          <w:rPr>
            <w:rFonts w:cs="David"/>
            <w:b/>
            <w:bCs/>
            <w:highlight w:val="yellow"/>
            <w:rtl/>
            <w:rPrChange w:id="1578" w:author="Shimon" w:date="2020-11-16T12:54:00Z">
              <w:rPr>
                <w:rFonts w:cs="David"/>
                <w:b/>
                <w:bCs/>
                <w:rtl/>
              </w:rPr>
            </w:rPrChange>
          </w:rPr>
          <w:t xml:space="preserve"> מעמדו </w:t>
        </w:r>
      </w:ins>
      <w:ins w:id="1579" w:author="Shimon" w:date="2020-11-15T16:30:00Z">
        <w:r w:rsidR="00E35613" w:rsidRPr="007D7B93">
          <w:rPr>
            <w:rFonts w:cs="David" w:hint="eastAsia"/>
            <w:b/>
            <w:bCs/>
            <w:highlight w:val="yellow"/>
            <w:rtl/>
            <w:rPrChange w:id="1580" w:author="Shimon" w:date="2020-11-16T12:54:00Z">
              <w:rPr>
                <w:rFonts w:cs="David" w:hint="eastAsia"/>
                <w:b/>
                <w:bCs/>
                <w:rtl/>
              </w:rPr>
            </w:rPrChange>
          </w:rPr>
          <w:t>כעובד</w:t>
        </w:r>
        <w:r w:rsidR="00E35613" w:rsidRPr="007D7B93">
          <w:rPr>
            <w:rFonts w:cs="David"/>
            <w:b/>
            <w:bCs/>
            <w:highlight w:val="yellow"/>
            <w:rtl/>
            <w:rPrChange w:id="1581" w:author="Shimon" w:date="2020-11-16T12:54:00Z">
              <w:rPr>
                <w:rFonts w:cs="David"/>
                <w:b/>
                <w:bCs/>
                <w:rtl/>
              </w:rPr>
            </w:rPrChange>
          </w:rPr>
          <w:t xml:space="preserve"> </w:t>
        </w:r>
        <w:r w:rsidR="00E35613" w:rsidRPr="007D7B93">
          <w:rPr>
            <w:rFonts w:cs="David" w:hint="eastAsia"/>
            <w:b/>
            <w:bCs/>
            <w:highlight w:val="yellow"/>
            <w:rtl/>
            <w:rPrChange w:id="1582" w:author="Shimon" w:date="2020-11-16T12:54:00Z">
              <w:rPr>
                <w:rFonts w:cs="David" w:hint="eastAsia"/>
                <w:b/>
                <w:bCs/>
                <w:rtl/>
              </w:rPr>
            </w:rPrChange>
          </w:rPr>
          <w:t>מדינה</w:t>
        </w:r>
        <w:r w:rsidR="00E35613" w:rsidRPr="007D7B93">
          <w:rPr>
            <w:rFonts w:cs="David"/>
            <w:b/>
            <w:bCs/>
            <w:highlight w:val="yellow"/>
            <w:rtl/>
            <w:rPrChange w:id="1583" w:author="Shimon" w:date="2020-11-16T12:54:00Z">
              <w:rPr>
                <w:rFonts w:cs="David"/>
                <w:b/>
                <w:bCs/>
                <w:rtl/>
              </w:rPr>
            </w:rPrChange>
          </w:rPr>
          <w:t xml:space="preserve"> </w:t>
        </w:r>
        <w:r w:rsidR="00E35613" w:rsidRPr="007D7B93">
          <w:rPr>
            <w:rFonts w:cs="David" w:hint="eastAsia"/>
            <w:b/>
            <w:bCs/>
            <w:highlight w:val="yellow"/>
            <w:rtl/>
            <w:rPrChange w:id="1584" w:author="Shimon" w:date="2020-11-16T12:54:00Z">
              <w:rPr>
                <w:rFonts w:cs="David" w:hint="eastAsia"/>
                <w:b/>
                <w:bCs/>
                <w:rtl/>
              </w:rPr>
            </w:rPrChange>
          </w:rPr>
          <w:t>בחוזה</w:t>
        </w:r>
      </w:ins>
      <w:ins w:id="1585" w:author="Shimon" w:date="2020-11-15T16:47:00Z">
        <w:r w:rsidR="00E7025F" w:rsidRPr="007D7B93">
          <w:rPr>
            <w:rFonts w:cs="David"/>
            <w:b/>
            <w:bCs/>
            <w:highlight w:val="yellow"/>
            <w:rtl/>
            <w:rPrChange w:id="1586" w:author="Shimon" w:date="2020-11-16T12:54:00Z">
              <w:rPr>
                <w:rFonts w:cs="David"/>
                <w:b/>
                <w:bCs/>
                <w:rtl/>
              </w:rPr>
            </w:rPrChange>
          </w:rPr>
          <w:t xml:space="preserve"> וממילא לא קמה </w:t>
        </w:r>
      </w:ins>
      <w:ins w:id="1587" w:author="Shimon" w:date="2020-11-15T16:48:00Z">
        <w:r w:rsidR="00E7025F" w:rsidRPr="007D7B93">
          <w:rPr>
            <w:rFonts w:cs="David" w:hint="eastAsia"/>
            <w:b/>
            <w:bCs/>
            <w:highlight w:val="yellow"/>
            <w:rtl/>
            <w:rPrChange w:id="1588" w:author="Shimon" w:date="2020-11-16T12:54:00Z">
              <w:rPr>
                <w:rFonts w:cs="David" w:hint="eastAsia"/>
                <w:b/>
                <w:bCs/>
                <w:rtl/>
              </w:rPr>
            </w:rPrChange>
          </w:rPr>
          <w:t>למערער</w:t>
        </w:r>
        <w:r w:rsidR="00E7025F" w:rsidRPr="007D7B93">
          <w:rPr>
            <w:rFonts w:cs="David"/>
            <w:b/>
            <w:bCs/>
            <w:highlight w:val="yellow"/>
            <w:rtl/>
            <w:rPrChange w:id="1589" w:author="Shimon" w:date="2020-11-16T12:54:00Z">
              <w:rPr>
                <w:rFonts w:cs="David"/>
                <w:b/>
                <w:bCs/>
                <w:rtl/>
              </w:rPr>
            </w:rPrChange>
          </w:rPr>
          <w:t xml:space="preserve"> </w:t>
        </w:r>
      </w:ins>
      <w:ins w:id="1590" w:author="Shimon" w:date="2020-11-15T16:47:00Z">
        <w:r w:rsidR="00E7025F" w:rsidRPr="007D7B93">
          <w:rPr>
            <w:rFonts w:cs="David" w:hint="eastAsia"/>
            <w:b/>
            <w:bCs/>
            <w:highlight w:val="yellow"/>
            <w:rtl/>
            <w:rPrChange w:id="1591" w:author="Shimon" w:date="2020-11-16T12:54:00Z">
              <w:rPr>
                <w:rFonts w:cs="David" w:hint="eastAsia"/>
                <w:b/>
                <w:bCs/>
                <w:rtl/>
              </w:rPr>
            </w:rPrChange>
          </w:rPr>
          <w:t>באותו</w:t>
        </w:r>
        <w:r w:rsidR="00E7025F" w:rsidRPr="007D7B93">
          <w:rPr>
            <w:rFonts w:cs="David"/>
            <w:b/>
            <w:bCs/>
            <w:highlight w:val="yellow"/>
            <w:rtl/>
            <w:rPrChange w:id="1592" w:author="Shimon" w:date="2020-11-16T12:54:00Z">
              <w:rPr>
                <w:rFonts w:cs="David"/>
                <w:b/>
                <w:bCs/>
                <w:rtl/>
              </w:rPr>
            </w:rPrChange>
          </w:rPr>
          <w:t xml:space="preserve"> </w:t>
        </w:r>
        <w:r w:rsidR="00E7025F" w:rsidRPr="007D7B93">
          <w:rPr>
            <w:rFonts w:cs="David" w:hint="eastAsia"/>
            <w:b/>
            <w:bCs/>
            <w:highlight w:val="yellow"/>
            <w:rtl/>
            <w:rPrChange w:id="1593" w:author="Shimon" w:date="2020-11-16T12:54:00Z">
              <w:rPr>
                <w:rFonts w:cs="David" w:hint="eastAsia"/>
                <w:b/>
                <w:bCs/>
                <w:rtl/>
              </w:rPr>
            </w:rPrChange>
          </w:rPr>
          <w:t>מ</w:t>
        </w:r>
      </w:ins>
      <w:ins w:id="1594" w:author="Shimon" w:date="2020-11-15T16:48:00Z">
        <w:r w:rsidR="00E7025F" w:rsidRPr="007D7B93">
          <w:rPr>
            <w:rFonts w:cs="David" w:hint="eastAsia"/>
            <w:b/>
            <w:bCs/>
            <w:highlight w:val="yellow"/>
            <w:rtl/>
            <w:rPrChange w:id="1595" w:author="Shimon" w:date="2020-11-16T12:54:00Z">
              <w:rPr>
                <w:rFonts w:cs="David" w:hint="eastAsia"/>
                <w:b/>
                <w:bCs/>
                <w:rtl/>
              </w:rPr>
            </w:rPrChange>
          </w:rPr>
          <w:t>ו</w:t>
        </w:r>
      </w:ins>
      <w:ins w:id="1596" w:author="Shimon" w:date="2020-11-15T16:47:00Z">
        <w:r w:rsidR="00E7025F" w:rsidRPr="007D7B93">
          <w:rPr>
            <w:rFonts w:cs="David" w:hint="eastAsia"/>
            <w:b/>
            <w:bCs/>
            <w:highlight w:val="yellow"/>
            <w:rtl/>
            <w:rPrChange w:id="1597" w:author="Shimon" w:date="2020-11-16T12:54:00Z">
              <w:rPr>
                <w:rFonts w:cs="David" w:hint="eastAsia"/>
                <w:b/>
                <w:bCs/>
                <w:rtl/>
              </w:rPr>
            </w:rPrChange>
          </w:rPr>
          <w:t>עד</w:t>
        </w:r>
        <w:r w:rsidR="00E7025F" w:rsidRPr="007D7B93">
          <w:rPr>
            <w:rFonts w:cs="David"/>
            <w:b/>
            <w:bCs/>
            <w:highlight w:val="yellow"/>
            <w:rtl/>
            <w:rPrChange w:id="1598" w:author="Shimon" w:date="2020-11-16T12:54:00Z">
              <w:rPr>
                <w:rFonts w:cs="David"/>
                <w:b/>
                <w:bCs/>
                <w:rtl/>
              </w:rPr>
            </w:rPrChange>
          </w:rPr>
          <w:t xml:space="preserve"> </w:t>
        </w:r>
        <w:r w:rsidR="00E7025F" w:rsidRPr="007D7B93">
          <w:rPr>
            <w:rFonts w:cs="David" w:hint="eastAsia"/>
            <w:b/>
            <w:bCs/>
            <w:highlight w:val="yellow"/>
            <w:rtl/>
            <w:rPrChange w:id="1599" w:author="Shimon" w:date="2020-11-16T12:54:00Z">
              <w:rPr>
                <w:rFonts w:cs="David" w:hint="eastAsia"/>
                <w:b/>
                <w:bCs/>
                <w:rtl/>
              </w:rPr>
            </w:rPrChange>
          </w:rPr>
          <w:t>עילת</w:t>
        </w:r>
        <w:r w:rsidR="00E7025F" w:rsidRPr="007D7B93">
          <w:rPr>
            <w:rFonts w:cs="David"/>
            <w:b/>
            <w:bCs/>
            <w:highlight w:val="yellow"/>
            <w:rtl/>
            <w:rPrChange w:id="1600" w:author="Shimon" w:date="2020-11-16T12:54:00Z">
              <w:rPr>
                <w:rFonts w:cs="David"/>
                <w:b/>
                <w:bCs/>
                <w:rtl/>
              </w:rPr>
            </w:rPrChange>
          </w:rPr>
          <w:t xml:space="preserve"> </w:t>
        </w:r>
        <w:r w:rsidR="00E7025F" w:rsidRPr="007D7B93">
          <w:rPr>
            <w:rFonts w:cs="David" w:hint="eastAsia"/>
            <w:b/>
            <w:bCs/>
            <w:highlight w:val="yellow"/>
            <w:rtl/>
            <w:rPrChange w:id="1601" w:author="Shimon" w:date="2020-11-16T12:54:00Z">
              <w:rPr>
                <w:rFonts w:cs="David" w:hint="eastAsia"/>
                <w:b/>
                <w:bCs/>
                <w:rtl/>
              </w:rPr>
            </w:rPrChange>
          </w:rPr>
          <w:t>תביעה</w:t>
        </w:r>
      </w:ins>
      <w:del w:id="1602" w:author="Shimon" w:date="2020-11-15T16:27:00Z">
        <w:r w:rsidRPr="007D7B93" w:rsidDel="00E35613">
          <w:rPr>
            <w:rFonts w:cs="David"/>
            <w:b/>
            <w:bCs/>
            <w:highlight w:val="yellow"/>
            <w:rtl/>
            <w:rPrChange w:id="1603" w:author="Shimon" w:date="2020-11-16T12:54:00Z">
              <w:rPr>
                <w:rFonts w:cs="David"/>
                <w:b/>
                <w:bCs/>
                <w:rtl/>
              </w:rPr>
            </w:rPrChange>
          </w:rPr>
          <w:delText>,</w:delText>
        </w:r>
      </w:del>
      <w:del w:id="1604" w:author="Shimon" w:date="2020-11-15T16:29:00Z">
        <w:r w:rsidRPr="00BF1C12" w:rsidDel="00E35613">
          <w:rPr>
            <w:rFonts w:cs="David"/>
            <w:b/>
            <w:bCs/>
            <w:rtl/>
          </w:rPr>
          <w:delText xml:space="preserve">  </w:delText>
        </w:r>
      </w:del>
      <w:del w:id="1605" w:author="Shimon" w:date="2020-11-15T16:32:00Z">
        <w:r w:rsidRPr="00BF1C12" w:rsidDel="00E35613">
          <w:rPr>
            <w:rFonts w:cs="David"/>
            <w:b/>
            <w:bCs/>
            <w:rtl/>
          </w:rPr>
          <w:delText>לא יכול היה להפסיק את עבודתו בשירות המדינה</w:delText>
        </w:r>
      </w:del>
      <w:r w:rsidRPr="005A1484">
        <w:rPr>
          <w:rFonts w:cs="David"/>
          <w:rtl/>
        </w:rPr>
        <w:t>.</w:t>
      </w:r>
    </w:p>
    <w:p w:rsidR="001C57AA" w:rsidRDefault="0025458D" w:rsidP="001C57AA">
      <w:pPr>
        <w:pStyle w:val="a3"/>
        <w:numPr>
          <w:ilvl w:val="0"/>
          <w:numId w:val="1"/>
        </w:numPr>
        <w:tabs>
          <w:tab w:val="clear" w:pos="566"/>
          <w:tab w:val="left" w:pos="674"/>
        </w:tabs>
        <w:spacing w:after="240"/>
      </w:pPr>
      <w:r>
        <w:rPr>
          <w:rtl/>
        </w:rPr>
        <w:t xml:space="preserve">לעניין עילת התביעה, </w:t>
      </w:r>
      <w:r w:rsidR="001C57AA">
        <w:rPr>
          <w:rFonts w:hint="cs"/>
          <w:rtl/>
        </w:rPr>
        <w:t xml:space="preserve">נקבע </w:t>
      </w:r>
      <w:r w:rsidR="00634B9D">
        <w:rPr>
          <w:rtl/>
        </w:rPr>
        <w:t>פסק הדין בעניין רחל קידר</w:t>
      </w:r>
      <w:r w:rsidR="00634B9D">
        <w:rPr>
          <w:rFonts w:hint="cs"/>
          <w:rtl/>
        </w:rPr>
        <w:t xml:space="preserve"> </w:t>
      </w:r>
      <w:r>
        <w:rPr>
          <w:rtl/>
        </w:rPr>
        <w:t>(</w:t>
      </w:r>
      <w:r w:rsidRPr="00D76C15">
        <w:rPr>
          <w:rtl/>
        </w:rPr>
        <w:t xml:space="preserve">עע 23928-09/18  </w:t>
      </w:r>
      <w:r w:rsidRPr="00D76C15">
        <w:rPr>
          <w:b/>
          <w:bCs/>
          <w:rtl/>
        </w:rPr>
        <w:t>שירותי בריאות כללית נ' רחל קידר, קרן הגמלאות המרכזית של עובדי ההסתדרות</w:t>
      </w:r>
      <w:r>
        <w:rPr>
          <w:b/>
          <w:bCs/>
          <w:rtl/>
        </w:rPr>
        <w:t xml:space="preserve"> ואח'</w:t>
      </w:r>
      <w:r w:rsidRPr="00D76C15">
        <w:rPr>
          <w:rtl/>
        </w:rPr>
        <w:t>)</w:t>
      </w:r>
      <w:r>
        <w:rPr>
          <w:rtl/>
        </w:rPr>
        <w:t xml:space="preserve">, </w:t>
      </w:r>
      <w:r w:rsidR="001C57AA">
        <w:rPr>
          <w:rFonts w:hint="cs"/>
          <w:rtl/>
        </w:rPr>
        <w:t xml:space="preserve">כי יש לבחון מתי הלכה למעשה יש לעובד הזכות והכוח הקונקרטי לממש את זכותו התביעה שבידו, </w:t>
      </w:r>
      <w:r w:rsidR="001C57AA" w:rsidRPr="00C74155">
        <w:rPr>
          <w:rFonts w:hint="cs"/>
          <w:b/>
          <w:bCs/>
          <w:rtl/>
        </w:rPr>
        <w:t>ואין די בזכות תביעה תיאורטית</w:t>
      </w:r>
      <w:r w:rsidR="001C57AA">
        <w:rPr>
          <w:rFonts w:hint="cs"/>
          <w:rtl/>
        </w:rPr>
        <w:t xml:space="preserve">. </w:t>
      </w:r>
    </w:p>
    <w:p w:rsidR="001C57AA" w:rsidRDefault="0025458D" w:rsidP="001C57AA">
      <w:pPr>
        <w:pStyle w:val="a3"/>
        <w:tabs>
          <w:tab w:val="clear" w:pos="566"/>
          <w:tab w:val="left" w:pos="674"/>
        </w:tabs>
        <w:spacing w:after="240"/>
        <w:ind w:left="630"/>
        <w:rPr>
          <w:b/>
          <w:bCs/>
          <w:rtl/>
        </w:rPr>
      </w:pPr>
      <w:r w:rsidRPr="00164CDC">
        <w:rPr>
          <w:rtl/>
        </w:rPr>
        <w:t>בענייננו</w:t>
      </w:r>
      <w:r w:rsidR="001C57AA">
        <w:rPr>
          <w:rFonts w:hint="cs"/>
          <w:rtl/>
        </w:rPr>
        <w:t xml:space="preserve">, </w:t>
      </w:r>
      <w:r w:rsidRPr="00164CDC">
        <w:rPr>
          <w:rtl/>
        </w:rPr>
        <w:t xml:space="preserve"> </w:t>
      </w:r>
      <w:r w:rsidRPr="001C57AA">
        <w:rPr>
          <w:b/>
          <w:bCs/>
          <w:rtl/>
        </w:rPr>
        <w:t>מירוץ ההתיישנות לא מתחיל לפני המועד בו ניתנה החלטת הגורם המוסמך על הפסקת עבודתו</w:t>
      </w:r>
      <w:r w:rsidR="001C57AA">
        <w:rPr>
          <w:rFonts w:hint="cs"/>
          <w:b/>
          <w:bCs/>
          <w:rtl/>
        </w:rPr>
        <w:t>, ובטרם נודע למערער מהי הגימלה המגיעה לו</w:t>
      </w:r>
      <w:r w:rsidRPr="001C57AA">
        <w:rPr>
          <w:b/>
          <w:bCs/>
          <w:rtl/>
        </w:rPr>
        <w:t>.</w:t>
      </w:r>
      <w:r w:rsidR="001C57AA">
        <w:rPr>
          <w:rFonts w:hint="cs"/>
          <w:b/>
          <w:bCs/>
          <w:rtl/>
        </w:rPr>
        <w:t xml:space="preserve"> </w:t>
      </w:r>
      <w:r w:rsidR="001C57AA" w:rsidRPr="001C57AA">
        <w:rPr>
          <w:rFonts w:hint="cs"/>
          <w:rtl/>
        </w:rPr>
        <w:t>ומן הכלל אל הפרט:</w:t>
      </w:r>
    </w:p>
    <w:p w:rsidR="001C57AA" w:rsidDel="008C4680" w:rsidRDefault="001C57AA">
      <w:pPr>
        <w:pStyle w:val="a3"/>
        <w:numPr>
          <w:ilvl w:val="0"/>
          <w:numId w:val="9"/>
        </w:numPr>
        <w:tabs>
          <w:tab w:val="clear" w:pos="566"/>
          <w:tab w:val="left" w:pos="674"/>
        </w:tabs>
        <w:spacing w:after="240"/>
        <w:rPr>
          <w:del w:id="1606" w:author="Shimon" w:date="2020-11-15T19:02:00Z"/>
        </w:rPr>
        <w:pPrChange w:id="1607" w:author="Shimon" w:date="2020-11-15T16:50:00Z">
          <w:pPr>
            <w:pStyle w:val="a3"/>
            <w:numPr>
              <w:numId w:val="9"/>
            </w:numPr>
            <w:tabs>
              <w:tab w:val="clear" w:pos="566"/>
              <w:tab w:val="left" w:pos="674"/>
            </w:tabs>
            <w:spacing w:after="240"/>
            <w:ind w:left="990" w:hanging="360"/>
          </w:pPr>
        </w:pPrChange>
      </w:pPr>
      <w:r w:rsidRPr="008C4680">
        <w:rPr>
          <w:rFonts w:hint="eastAsia"/>
          <w:b/>
          <w:bCs/>
          <w:u w:val="single"/>
          <w:rtl/>
        </w:rPr>
        <w:lastRenderedPageBreak/>
        <w:t>ביחס</w:t>
      </w:r>
      <w:r w:rsidRPr="008C4680">
        <w:rPr>
          <w:b/>
          <w:bCs/>
          <w:u w:val="single"/>
          <w:rtl/>
        </w:rPr>
        <w:t xml:space="preserve"> לתביעה על גובה </w:t>
      </w:r>
      <w:r w:rsidRPr="008C4680">
        <w:rPr>
          <w:rFonts w:hint="eastAsia"/>
          <w:b/>
          <w:bCs/>
          <w:u w:val="single"/>
          <w:rtl/>
        </w:rPr>
        <w:t>הגימלה</w:t>
      </w:r>
      <w:r>
        <w:rPr>
          <w:rFonts w:hint="cs"/>
          <w:rtl/>
        </w:rPr>
        <w:t xml:space="preserve"> </w:t>
      </w:r>
      <w:r>
        <w:rPr>
          <w:rtl/>
        </w:rPr>
        <w:t>–</w:t>
      </w:r>
      <w:r>
        <w:rPr>
          <w:rFonts w:hint="cs"/>
          <w:rtl/>
        </w:rPr>
        <w:t xml:space="preserve"> כיצד יכול היה המערער לדעת כי </w:t>
      </w:r>
      <w:del w:id="1608" w:author="Shimon" w:date="2020-11-15T18:57:00Z">
        <w:r w:rsidDel="00B30044">
          <w:rPr>
            <w:rFonts w:hint="cs"/>
            <w:rtl/>
          </w:rPr>
          <w:delText xml:space="preserve">יש </w:delText>
        </w:r>
      </w:del>
      <w:ins w:id="1609" w:author="Shimon" w:date="2020-11-15T18:57:00Z">
        <w:r w:rsidR="00B30044" w:rsidRPr="000639F4">
          <w:rPr>
            <w:rFonts w:hint="eastAsia"/>
            <w:highlight w:val="yellow"/>
            <w:rtl/>
            <w:rPrChange w:id="1610" w:author="Shimon" w:date="2020-11-16T12:55:00Z">
              <w:rPr>
                <w:rFonts w:hint="eastAsia"/>
                <w:rtl/>
              </w:rPr>
            </w:rPrChange>
          </w:rPr>
          <w:t>יהיו</w:t>
        </w:r>
        <w:r w:rsidR="00B30044">
          <w:rPr>
            <w:rFonts w:hint="cs"/>
            <w:rtl/>
          </w:rPr>
          <w:t xml:space="preserve"> </w:t>
        </w:r>
      </w:ins>
      <w:r>
        <w:rPr>
          <w:rFonts w:hint="cs"/>
          <w:rtl/>
        </w:rPr>
        <w:t xml:space="preserve">לו השגות וטענות על גובה הגימלה בטרם קיבל הודעה על שיעור הגימלה?! האם בחודש אוגוסט </w:t>
      </w:r>
      <w:r>
        <w:rPr>
          <w:rtl/>
        </w:rPr>
        <w:t>–</w:t>
      </w:r>
      <w:r>
        <w:rPr>
          <w:rFonts w:hint="cs"/>
          <w:rtl/>
        </w:rPr>
        <w:t xml:space="preserve"> שעה שסולק מעבודתו </w:t>
      </w:r>
      <w:r>
        <w:rPr>
          <w:rtl/>
        </w:rPr>
        <w:t>–</w:t>
      </w:r>
      <w:r>
        <w:rPr>
          <w:rFonts w:hint="cs"/>
          <w:rtl/>
        </w:rPr>
        <w:t xml:space="preserve"> היה יכול המערער לנחש מה תהיה גימלתו בפועל? ואף </w:t>
      </w:r>
      <w:ins w:id="1611" w:author="Shimon" w:date="2020-11-15T18:57:00Z">
        <w:r w:rsidR="00B30044" w:rsidRPr="000639F4">
          <w:rPr>
            <w:rFonts w:hint="eastAsia"/>
            <w:highlight w:val="yellow"/>
            <w:rtl/>
            <w:rPrChange w:id="1612" w:author="Shimon" w:date="2020-11-16T12:55:00Z">
              <w:rPr>
                <w:rFonts w:hint="eastAsia"/>
                <w:rtl/>
              </w:rPr>
            </w:rPrChange>
          </w:rPr>
          <w:t>לו</w:t>
        </w:r>
        <w:r w:rsidR="00B30044">
          <w:rPr>
            <w:rFonts w:hint="cs"/>
            <w:rtl/>
          </w:rPr>
          <w:t xml:space="preserve"> </w:t>
        </w:r>
      </w:ins>
      <w:r>
        <w:rPr>
          <w:rFonts w:hint="cs"/>
          <w:rtl/>
        </w:rPr>
        <w:t xml:space="preserve">היה למערער כשרון נבואי </w:t>
      </w:r>
      <w:r>
        <w:rPr>
          <w:rtl/>
        </w:rPr>
        <w:t>–</w:t>
      </w:r>
      <w:r>
        <w:rPr>
          <w:rFonts w:hint="cs"/>
          <w:rtl/>
        </w:rPr>
        <w:t xml:space="preserve"> בית הדין לא היה דן בתביעתו על גובה הגימלה ללא החלטה של הממונה על הגימלאות</w:t>
      </w:r>
      <w:r w:rsidR="00C74155">
        <w:rPr>
          <w:rFonts w:hint="cs"/>
          <w:rtl/>
        </w:rPr>
        <w:t xml:space="preserve"> </w:t>
      </w:r>
      <w:del w:id="1613" w:author="Shimon" w:date="2020-11-16T12:56:00Z">
        <w:r w:rsidR="00C74155" w:rsidDel="000639F4">
          <w:rPr>
            <w:rFonts w:hint="cs"/>
            <w:rtl/>
          </w:rPr>
          <w:delText>ו</w:delText>
        </w:r>
      </w:del>
      <w:r w:rsidR="00C74155">
        <w:rPr>
          <w:rFonts w:hint="cs"/>
          <w:rtl/>
        </w:rPr>
        <w:t xml:space="preserve">מבלי שניתנה ההכרעה </w:t>
      </w:r>
      <w:ins w:id="1614" w:author="Shimon" w:date="2020-11-16T12:56:00Z">
        <w:r w:rsidR="000639F4" w:rsidRPr="000639F4">
          <w:rPr>
            <w:rFonts w:hint="eastAsia"/>
            <w:highlight w:val="yellow"/>
            <w:rtl/>
            <w:rPrChange w:id="1615" w:author="Shimon" w:date="2020-11-16T12:56:00Z">
              <w:rPr>
                <w:rFonts w:hint="eastAsia"/>
                <w:rtl/>
              </w:rPr>
            </w:rPrChange>
          </w:rPr>
          <w:t>הסופית</w:t>
        </w:r>
        <w:r w:rsidR="000639F4">
          <w:rPr>
            <w:rFonts w:hint="cs"/>
            <w:rtl/>
          </w:rPr>
          <w:t xml:space="preserve"> </w:t>
        </w:r>
      </w:ins>
      <w:r w:rsidR="00C74155">
        <w:rPr>
          <w:rFonts w:hint="cs"/>
          <w:rtl/>
        </w:rPr>
        <w:t>של הנציבות בדבר גובה הגימלה</w:t>
      </w:r>
      <w:r>
        <w:rPr>
          <w:rFonts w:hint="cs"/>
          <w:rtl/>
        </w:rPr>
        <w:t>.</w:t>
      </w:r>
      <w:ins w:id="1616" w:author="Shimon" w:date="2020-11-15T19:02:00Z">
        <w:r w:rsidR="008C4680">
          <w:t xml:space="preserve"> </w:t>
        </w:r>
      </w:ins>
    </w:p>
    <w:p w:rsidR="00C74155" w:rsidRPr="008C4680" w:rsidRDefault="00C74155">
      <w:pPr>
        <w:pStyle w:val="a3"/>
        <w:tabs>
          <w:tab w:val="clear" w:pos="566"/>
          <w:tab w:val="left" w:pos="674"/>
        </w:tabs>
        <w:spacing w:after="240"/>
        <w:ind w:left="990"/>
        <w:rPr>
          <w:b/>
          <w:bCs/>
          <w:rtl/>
        </w:rPr>
        <w:pPrChange w:id="1617" w:author="Shimon" w:date="2020-11-15T19:02:00Z">
          <w:pPr>
            <w:pStyle w:val="a3"/>
            <w:tabs>
              <w:tab w:val="clear" w:pos="566"/>
              <w:tab w:val="left" w:pos="674"/>
            </w:tabs>
            <w:spacing w:after="240"/>
            <w:ind w:left="990"/>
          </w:pPr>
        </w:pPrChange>
      </w:pPr>
      <w:r w:rsidRPr="00667B55">
        <w:rPr>
          <w:rFonts w:hint="cs"/>
          <w:rtl/>
        </w:rPr>
        <w:t xml:space="preserve">ונדגיש </w:t>
      </w:r>
      <w:r>
        <w:rPr>
          <w:rtl/>
        </w:rPr>
        <w:t>–</w:t>
      </w:r>
      <w:r>
        <w:rPr>
          <w:rFonts w:hint="cs"/>
          <w:rtl/>
        </w:rPr>
        <w:t xml:space="preserve"> </w:t>
      </w:r>
      <w:r w:rsidRPr="008C4680">
        <w:rPr>
          <w:rFonts w:hint="eastAsia"/>
          <w:b/>
          <w:bCs/>
          <w:rtl/>
        </w:rPr>
        <w:t>פתיחת</w:t>
      </w:r>
      <w:r w:rsidRPr="008C4680">
        <w:rPr>
          <w:b/>
          <w:bCs/>
          <w:rtl/>
        </w:rPr>
        <w:t xml:space="preserve"> הליך משפטי ביחס לגובה </w:t>
      </w:r>
      <w:r w:rsidRPr="008C4680">
        <w:rPr>
          <w:rFonts w:hint="eastAsia"/>
          <w:b/>
          <w:bCs/>
          <w:rtl/>
        </w:rPr>
        <w:t>הגימלה</w:t>
      </w:r>
      <w:r w:rsidRPr="008C4680">
        <w:rPr>
          <w:b/>
          <w:bCs/>
          <w:rtl/>
        </w:rPr>
        <w:t xml:space="preserve"> המגיעה למערער </w:t>
      </w:r>
      <w:ins w:id="1618" w:author="Shimon" w:date="2020-11-15T16:49:00Z">
        <w:r w:rsidR="00E7025F" w:rsidRPr="000639F4">
          <w:rPr>
            <w:rFonts w:hint="eastAsia"/>
            <w:b/>
            <w:bCs/>
            <w:highlight w:val="yellow"/>
            <w:rtl/>
            <w:rPrChange w:id="1619" w:author="Shimon" w:date="2020-11-16T12:56:00Z">
              <w:rPr>
                <w:rFonts w:hint="eastAsia"/>
                <w:b/>
                <w:bCs/>
                <w:rtl/>
              </w:rPr>
            </w:rPrChange>
          </w:rPr>
          <w:t>לא</w:t>
        </w:r>
        <w:r w:rsidR="00E7025F" w:rsidRPr="008C4680">
          <w:rPr>
            <w:b/>
            <w:bCs/>
            <w:rtl/>
          </w:rPr>
          <w:t xml:space="preserve"> </w:t>
        </w:r>
      </w:ins>
      <w:r w:rsidR="00667B55" w:rsidRPr="008C4680">
        <w:rPr>
          <w:rFonts w:hint="eastAsia"/>
          <w:b/>
          <w:bCs/>
          <w:rtl/>
        </w:rPr>
        <w:t>יכולה</w:t>
      </w:r>
      <w:r w:rsidR="00667B55" w:rsidRPr="008C4680">
        <w:rPr>
          <w:b/>
          <w:bCs/>
          <w:rtl/>
        </w:rPr>
        <w:t xml:space="preserve"> להתרחש </w:t>
      </w:r>
      <w:del w:id="1620" w:author="Shimon" w:date="2020-11-15T16:49:00Z">
        <w:r w:rsidR="00667B55" w:rsidRPr="008C4680" w:rsidDel="00E7025F">
          <w:rPr>
            <w:rFonts w:hint="eastAsia"/>
            <w:b/>
            <w:bCs/>
            <w:rtl/>
          </w:rPr>
          <w:delText>אך</w:delText>
        </w:r>
        <w:r w:rsidR="00667B55" w:rsidRPr="008C4680" w:rsidDel="00E7025F">
          <w:rPr>
            <w:b/>
            <w:bCs/>
            <w:rtl/>
          </w:rPr>
          <w:delText xml:space="preserve"> </w:delText>
        </w:r>
        <w:r w:rsidR="00667B55" w:rsidRPr="008C4680" w:rsidDel="00E7025F">
          <w:rPr>
            <w:rFonts w:hint="eastAsia"/>
            <w:b/>
            <w:bCs/>
            <w:rtl/>
          </w:rPr>
          <w:delText>ורק</w:delText>
        </w:r>
      </w:del>
      <w:ins w:id="1621" w:author="Shimon" w:date="2020-11-15T16:49:00Z">
        <w:r w:rsidR="00E7025F" w:rsidRPr="000639F4">
          <w:rPr>
            <w:rFonts w:hint="eastAsia"/>
            <w:b/>
            <w:bCs/>
            <w:highlight w:val="yellow"/>
            <w:rtl/>
            <w:rPrChange w:id="1622" w:author="Shimon" w:date="2020-11-16T12:57:00Z">
              <w:rPr>
                <w:rFonts w:hint="eastAsia"/>
                <w:b/>
                <w:bCs/>
                <w:rtl/>
              </w:rPr>
            </w:rPrChange>
          </w:rPr>
          <w:t>לפני</w:t>
        </w:r>
      </w:ins>
      <w:r w:rsidR="00667B55" w:rsidRPr="000639F4">
        <w:rPr>
          <w:b/>
          <w:bCs/>
          <w:highlight w:val="yellow"/>
          <w:rtl/>
          <w:rPrChange w:id="1623" w:author="Shimon" w:date="2020-11-16T12:57:00Z">
            <w:rPr>
              <w:b/>
              <w:bCs/>
              <w:rtl/>
            </w:rPr>
          </w:rPrChange>
        </w:rPr>
        <w:t xml:space="preserve"> </w:t>
      </w:r>
      <w:ins w:id="1624" w:author="Shimon" w:date="2020-11-15T16:49:00Z">
        <w:r w:rsidR="00E7025F" w:rsidRPr="000639F4">
          <w:rPr>
            <w:rFonts w:hint="eastAsia"/>
            <w:b/>
            <w:bCs/>
            <w:highlight w:val="yellow"/>
            <w:rtl/>
            <w:rPrChange w:id="1625" w:author="Shimon" w:date="2020-11-16T12:57:00Z">
              <w:rPr>
                <w:rFonts w:hint="eastAsia"/>
                <w:b/>
                <w:bCs/>
                <w:rtl/>
              </w:rPr>
            </w:rPrChange>
          </w:rPr>
          <w:t>ה</w:t>
        </w:r>
      </w:ins>
      <w:del w:id="1626" w:author="Shimon" w:date="2020-11-15T16:49:00Z">
        <w:r w:rsidR="00667B55" w:rsidRPr="008C4680" w:rsidDel="00E7025F">
          <w:rPr>
            <w:rFonts w:hint="eastAsia"/>
            <w:b/>
            <w:bCs/>
            <w:rtl/>
          </w:rPr>
          <w:delText>ב</w:delText>
        </w:r>
      </w:del>
      <w:r w:rsidR="00667B55" w:rsidRPr="008C4680">
        <w:rPr>
          <w:rFonts w:hint="eastAsia"/>
          <w:b/>
          <w:bCs/>
          <w:rtl/>
        </w:rPr>
        <w:t>מועד</w:t>
      </w:r>
      <w:r w:rsidR="00667B55" w:rsidRPr="008C4680">
        <w:rPr>
          <w:b/>
          <w:bCs/>
          <w:rtl/>
        </w:rPr>
        <w:t xml:space="preserve"> בו קיבל המערער הודעה על גובה </w:t>
      </w:r>
      <w:r w:rsidR="00667B55" w:rsidRPr="008C4680">
        <w:rPr>
          <w:rFonts w:hint="eastAsia"/>
          <w:b/>
          <w:bCs/>
          <w:rtl/>
        </w:rPr>
        <w:t>הגימלה</w:t>
      </w:r>
      <w:r w:rsidR="00667B55" w:rsidRPr="008C4680">
        <w:rPr>
          <w:b/>
          <w:bCs/>
          <w:rtl/>
        </w:rPr>
        <w:t xml:space="preserve">, ובמקרה זה – ינואר </w:t>
      </w:r>
      <w:del w:id="1627" w:author="Shimon" w:date="2020-11-15T16:50:00Z">
        <w:r w:rsidR="00667B55" w:rsidRPr="008C4680" w:rsidDel="00E7025F">
          <w:rPr>
            <w:b/>
            <w:bCs/>
            <w:rtl/>
          </w:rPr>
          <w:delText>2015</w:delText>
        </w:r>
      </w:del>
      <w:ins w:id="1628" w:author="Shimon" w:date="2020-11-15T16:50:00Z">
        <w:r w:rsidR="00E7025F" w:rsidRPr="000639F4">
          <w:rPr>
            <w:b/>
            <w:bCs/>
            <w:highlight w:val="yellow"/>
            <w:rtl/>
            <w:rPrChange w:id="1629" w:author="Shimon" w:date="2020-11-16T12:57:00Z">
              <w:rPr>
                <w:b/>
                <w:bCs/>
                <w:rtl/>
              </w:rPr>
            </w:rPrChange>
          </w:rPr>
          <w:t>2013</w:t>
        </w:r>
      </w:ins>
      <w:r w:rsidR="00667B55" w:rsidRPr="008C4680">
        <w:rPr>
          <w:b/>
          <w:bCs/>
          <w:rtl/>
        </w:rPr>
        <w:t>!</w:t>
      </w:r>
    </w:p>
    <w:p w:rsidR="00BF1C12" w:rsidRDefault="00BF1C12">
      <w:pPr>
        <w:pStyle w:val="a3"/>
        <w:tabs>
          <w:tab w:val="clear" w:pos="566"/>
          <w:tab w:val="left" w:pos="674"/>
        </w:tabs>
        <w:spacing w:after="240"/>
        <w:ind w:left="990"/>
        <w:pPrChange w:id="1630" w:author="Shimon" w:date="2020-11-16T12:59:00Z">
          <w:pPr>
            <w:pStyle w:val="a3"/>
            <w:tabs>
              <w:tab w:val="clear" w:pos="566"/>
              <w:tab w:val="left" w:pos="674"/>
            </w:tabs>
            <w:spacing w:after="240"/>
            <w:ind w:left="990"/>
          </w:pPr>
        </w:pPrChange>
      </w:pPr>
      <w:r>
        <w:rPr>
          <w:rFonts w:hint="cs"/>
          <w:b/>
          <w:bCs/>
          <w:rtl/>
        </w:rPr>
        <w:t xml:space="preserve">פסק הדין </w:t>
      </w:r>
      <w:ins w:id="1631" w:author="Shimon" w:date="2020-11-15T18:59:00Z">
        <w:r w:rsidR="008C4680" w:rsidRPr="000639F4">
          <w:rPr>
            <w:rFonts w:hint="eastAsia"/>
            <w:b/>
            <w:bCs/>
            <w:highlight w:val="yellow"/>
            <w:rtl/>
            <w:rPrChange w:id="1632" w:author="Shimon" w:date="2020-11-16T12:57:00Z">
              <w:rPr>
                <w:rFonts w:hint="eastAsia"/>
                <w:b/>
                <w:bCs/>
                <w:rtl/>
              </w:rPr>
            </w:rPrChange>
          </w:rPr>
          <w:t>של</w:t>
        </w:r>
        <w:r w:rsidR="008C4680" w:rsidRPr="000639F4">
          <w:rPr>
            <w:b/>
            <w:bCs/>
            <w:highlight w:val="yellow"/>
            <w:rtl/>
            <w:rPrChange w:id="1633" w:author="Shimon" w:date="2020-11-16T12:57:00Z">
              <w:rPr>
                <w:b/>
                <w:bCs/>
                <w:rtl/>
              </w:rPr>
            </w:rPrChange>
          </w:rPr>
          <w:t xml:space="preserve"> </w:t>
        </w:r>
        <w:r w:rsidR="008C4680" w:rsidRPr="000639F4">
          <w:rPr>
            <w:rFonts w:hint="eastAsia"/>
            <w:b/>
            <w:bCs/>
            <w:highlight w:val="yellow"/>
            <w:rtl/>
            <w:rPrChange w:id="1634" w:author="Shimon" w:date="2020-11-16T12:57:00Z">
              <w:rPr>
                <w:rFonts w:hint="eastAsia"/>
                <w:b/>
                <w:bCs/>
                <w:rtl/>
              </w:rPr>
            </w:rPrChange>
          </w:rPr>
          <w:t>בית</w:t>
        </w:r>
        <w:r w:rsidR="008C4680" w:rsidRPr="000639F4">
          <w:rPr>
            <w:b/>
            <w:bCs/>
            <w:highlight w:val="yellow"/>
            <w:rtl/>
            <w:rPrChange w:id="1635" w:author="Shimon" w:date="2020-11-16T12:57:00Z">
              <w:rPr>
                <w:b/>
                <w:bCs/>
                <w:rtl/>
              </w:rPr>
            </w:rPrChange>
          </w:rPr>
          <w:t xml:space="preserve"> </w:t>
        </w:r>
        <w:r w:rsidR="008C4680" w:rsidRPr="000639F4">
          <w:rPr>
            <w:rFonts w:hint="eastAsia"/>
            <w:b/>
            <w:bCs/>
            <w:highlight w:val="yellow"/>
            <w:rtl/>
            <w:rPrChange w:id="1636" w:author="Shimon" w:date="2020-11-16T12:57:00Z">
              <w:rPr>
                <w:rFonts w:hint="eastAsia"/>
                <w:b/>
                <w:bCs/>
                <w:rtl/>
              </w:rPr>
            </w:rPrChange>
          </w:rPr>
          <w:t>הדין</w:t>
        </w:r>
        <w:r w:rsidR="008C4680" w:rsidRPr="000639F4">
          <w:rPr>
            <w:b/>
            <w:bCs/>
            <w:highlight w:val="yellow"/>
            <w:rtl/>
            <w:rPrChange w:id="1637" w:author="Shimon" w:date="2020-11-16T12:57:00Z">
              <w:rPr>
                <w:b/>
                <w:bCs/>
                <w:rtl/>
              </w:rPr>
            </w:rPrChange>
          </w:rPr>
          <w:t xml:space="preserve"> </w:t>
        </w:r>
        <w:r w:rsidR="008C4680" w:rsidRPr="000639F4">
          <w:rPr>
            <w:rFonts w:hint="eastAsia"/>
            <w:b/>
            <w:bCs/>
            <w:highlight w:val="yellow"/>
            <w:rtl/>
            <w:rPrChange w:id="1638" w:author="Shimon" w:date="2020-11-16T12:57:00Z">
              <w:rPr>
                <w:rFonts w:hint="eastAsia"/>
                <w:b/>
                <w:bCs/>
                <w:rtl/>
              </w:rPr>
            </w:rPrChange>
          </w:rPr>
          <w:t>קמא</w:t>
        </w:r>
        <w:r w:rsidR="008C4680">
          <w:rPr>
            <w:rFonts w:hint="cs"/>
            <w:b/>
            <w:bCs/>
            <w:rtl/>
          </w:rPr>
          <w:t xml:space="preserve"> </w:t>
        </w:r>
      </w:ins>
      <w:r>
        <w:rPr>
          <w:rFonts w:hint="cs"/>
          <w:b/>
          <w:bCs/>
          <w:rtl/>
        </w:rPr>
        <w:t xml:space="preserve">יצר, אם כן, מצב אבסורדי ממש בו עילת התביעה ביחס לגובה הגימלה התגבשה </w:t>
      </w:r>
      <w:ins w:id="1639" w:author="Shimon" w:date="2020-11-15T18:59:00Z">
        <w:r w:rsidR="008C4680">
          <w:rPr>
            <w:rFonts w:hint="cs"/>
            <w:b/>
            <w:bCs/>
            <w:rtl/>
          </w:rPr>
          <w:t xml:space="preserve">כביכול </w:t>
        </w:r>
      </w:ins>
      <w:r>
        <w:rPr>
          <w:rFonts w:hint="cs"/>
          <w:b/>
          <w:bCs/>
          <w:rtl/>
        </w:rPr>
        <w:t xml:space="preserve">עוד בטרם היה יודע למערער מה גובה הגימלה. </w:t>
      </w:r>
      <w:ins w:id="1640" w:author="Shimon" w:date="2020-11-16T12:58:00Z">
        <w:r w:rsidR="000639F4" w:rsidRPr="000639F4">
          <w:rPr>
            <w:rFonts w:hint="eastAsia"/>
            <w:highlight w:val="green"/>
            <w:rtl/>
            <w:rPrChange w:id="1641" w:author="Shimon" w:date="2020-11-16T13:01:00Z">
              <w:rPr>
                <w:rFonts w:hint="eastAsia"/>
                <w:rtl/>
              </w:rPr>
            </w:rPrChange>
          </w:rPr>
          <w:t>האומנם</w:t>
        </w:r>
        <w:r w:rsidR="000639F4" w:rsidRPr="000639F4">
          <w:rPr>
            <w:highlight w:val="green"/>
            <w:rtl/>
            <w:rPrChange w:id="1642" w:author="Shimon" w:date="2020-11-16T13:01:00Z">
              <w:rPr>
                <w:rtl/>
              </w:rPr>
            </w:rPrChange>
          </w:rPr>
          <w:t xml:space="preserve">? </w:t>
        </w:r>
      </w:ins>
      <w:ins w:id="1643" w:author="Shimon" w:date="2020-11-16T12:59:00Z">
        <w:r w:rsidR="000639F4" w:rsidRPr="000639F4">
          <w:rPr>
            <w:rFonts w:hint="eastAsia"/>
            <w:highlight w:val="green"/>
            <w:rtl/>
            <w:rPrChange w:id="1644" w:author="Shimon" w:date="2020-11-16T13:01:00Z">
              <w:rPr>
                <w:rFonts w:hint="eastAsia"/>
                <w:rtl/>
              </w:rPr>
            </w:rPrChange>
          </w:rPr>
          <w:t>דומני</w:t>
        </w:r>
        <w:r w:rsidR="000639F4" w:rsidRPr="000639F4">
          <w:rPr>
            <w:highlight w:val="green"/>
            <w:rtl/>
            <w:rPrChange w:id="1645" w:author="Shimon" w:date="2020-11-16T13:01:00Z">
              <w:rPr>
                <w:rtl/>
              </w:rPr>
            </w:rPrChange>
          </w:rPr>
          <w:t xml:space="preserve"> </w:t>
        </w:r>
        <w:r w:rsidR="000639F4" w:rsidRPr="000639F4">
          <w:rPr>
            <w:rFonts w:hint="eastAsia"/>
            <w:highlight w:val="green"/>
            <w:rtl/>
            <w:rPrChange w:id="1646" w:author="Shimon" w:date="2020-11-16T13:01:00Z">
              <w:rPr>
                <w:rFonts w:hint="eastAsia"/>
                <w:rtl/>
              </w:rPr>
            </w:rPrChange>
          </w:rPr>
          <w:t>ש</w:t>
        </w:r>
      </w:ins>
      <w:ins w:id="1647" w:author="Shimon" w:date="2020-11-16T12:58:00Z">
        <w:r w:rsidR="000639F4" w:rsidRPr="000639F4">
          <w:rPr>
            <w:rFonts w:hint="eastAsia"/>
            <w:highlight w:val="green"/>
            <w:rtl/>
            <w:rPrChange w:id="1648" w:author="Shimon" w:date="2020-11-16T13:01:00Z">
              <w:rPr>
                <w:rFonts w:hint="eastAsia"/>
                <w:rtl/>
              </w:rPr>
            </w:rPrChange>
          </w:rPr>
          <w:t>בית</w:t>
        </w:r>
        <w:r w:rsidR="000639F4" w:rsidRPr="000639F4">
          <w:rPr>
            <w:highlight w:val="green"/>
            <w:rtl/>
            <w:rPrChange w:id="1649" w:author="Shimon" w:date="2020-11-16T13:01:00Z">
              <w:rPr>
                <w:rtl/>
              </w:rPr>
            </w:rPrChange>
          </w:rPr>
          <w:t xml:space="preserve"> </w:t>
        </w:r>
        <w:r w:rsidR="000639F4" w:rsidRPr="000639F4">
          <w:rPr>
            <w:rFonts w:hint="eastAsia"/>
            <w:highlight w:val="green"/>
            <w:rtl/>
            <w:rPrChange w:id="1650" w:author="Shimon" w:date="2020-11-16T13:01:00Z">
              <w:rPr>
                <w:rFonts w:hint="eastAsia"/>
                <w:rtl/>
              </w:rPr>
            </w:rPrChange>
          </w:rPr>
          <w:t>הדין</w:t>
        </w:r>
        <w:r w:rsidR="000639F4" w:rsidRPr="000639F4">
          <w:rPr>
            <w:highlight w:val="green"/>
            <w:rtl/>
            <w:rPrChange w:id="1651" w:author="Shimon" w:date="2020-11-16T13:01:00Z">
              <w:rPr>
                <w:rtl/>
              </w:rPr>
            </w:rPrChange>
          </w:rPr>
          <w:t xml:space="preserve"> </w:t>
        </w:r>
        <w:r w:rsidR="000639F4" w:rsidRPr="000639F4">
          <w:rPr>
            <w:rFonts w:hint="eastAsia"/>
            <w:highlight w:val="green"/>
            <w:rtl/>
            <w:rPrChange w:id="1652" w:author="Shimon" w:date="2020-11-16T13:01:00Z">
              <w:rPr>
                <w:rFonts w:hint="eastAsia"/>
                <w:rtl/>
              </w:rPr>
            </w:rPrChange>
          </w:rPr>
          <w:t>פסק</w:t>
        </w:r>
        <w:r w:rsidR="000639F4" w:rsidRPr="000639F4">
          <w:rPr>
            <w:highlight w:val="green"/>
            <w:rtl/>
            <w:rPrChange w:id="1653" w:author="Shimon" w:date="2020-11-16T13:01:00Z">
              <w:rPr>
                <w:rtl/>
              </w:rPr>
            </w:rPrChange>
          </w:rPr>
          <w:t xml:space="preserve"> </w:t>
        </w:r>
        <w:r w:rsidR="000639F4" w:rsidRPr="000639F4">
          <w:rPr>
            <w:rFonts w:hint="eastAsia"/>
            <w:highlight w:val="green"/>
            <w:rtl/>
            <w:rPrChange w:id="1654" w:author="Shimon" w:date="2020-11-16T13:01:00Z">
              <w:rPr>
                <w:rFonts w:hint="eastAsia"/>
                <w:rtl/>
              </w:rPr>
            </w:rPrChange>
          </w:rPr>
          <w:t>ש</w:t>
        </w:r>
      </w:ins>
      <w:ins w:id="1655" w:author="Shimon" w:date="2020-11-16T12:59:00Z">
        <w:r w:rsidR="000639F4" w:rsidRPr="000639F4">
          <w:rPr>
            <w:rFonts w:hint="eastAsia"/>
            <w:highlight w:val="green"/>
            <w:rtl/>
            <w:rPrChange w:id="1656" w:author="Shimon" w:date="2020-11-16T13:01:00Z">
              <w:rPr>
                <w:rFonts w:hint="eastAsia"/>
                <w:rtl/>
              </w:rPr>
            </w:rPrChange>
          </w:rPr>
          <w:t>רק</w:t>
        </w:r>
        <w:r w:rsidR="000639F4" w:rsidRPr="000639F4">
          <w:rPr>
            <w:highlight w:val="green"/>
            <w:rtl/>
            <w:rPrChange w:id="1657" w:author="Shimon" w:date="2020-11-16T13:01:00Z">
              <w:rPr>
                <w:rtl/>
              </w:rPr>
            </w:rPrChange>
          </w:rPr>
          <w:t xml:space="preserve"> </w:t>
        </w:r>
        <w:r w:rsidR="000639F4" w:rsidRPr="000639F4">
          <w:rPr>
            <w:rFonts w:hint="eastAsia"/>
            <w:highlight w:val="green"/>
            <w:rtl/>
            <w:rPrChange w:id="1658" w:author="Shimon" w:date="2020-11-16T13:01:00Z">
              <w:rPr>
                <w:rFonts w:hint="eastAsia"/>
                <w:rtl/>
              </w:rPr>
            </w:rPrChange>
          </w:rPr>
          <w:t>העילה</w:t>
        </w:r>
        <w:r w:rsidR="000639F4" w:rsidRPr="000639F4">
          <w:rPr>
            <w:highlight w:val="green"/>
            <w:rtl/>
            <w:rPrChange w:id="1659" w:author="Shimon" w:date="2020-11-16T13:01:00Z">
              <w:rPr>
                <w:rtl/>
              </w:rPr>
            </w:rPrChange>
          </w:rPr>
          <w:t xml:space="preserve"> </w:t>
        </w:r>
        <w:r w:rsidR="000639F4" w:rsidRPr="000639F4">
          <w:rPr>
            <w:rFonts w:hint="eastAsia"/>
            <w:highlight w:val="green"/>
            <w:rtl/>
            <w:rPrChange w:id="1660" w:author="Shimon" w:date="2020-11-16T13:01:00Z">
              <w:rPr>
                <w:rFonts w:hint="eastAsia"/>
                <w:rtl/>
              </w:rPr>
            </w:rPrChange>
          </w:rPr>
          <w:t>ל</w:t>
        </w:r>
      </w:ins>
      <w:ins w:id="1661" w:author="Shimon" w:date="2020-11-16T12:58:00Z">
        <w:r w:rsidR="000639F4" w:rsidRPr="000639F4">
          <w:rPr>
            <w:rFonts w:hint="eastAsia"/>
            <w:highlight w:val="green"/>
            <w:rtl/>
            <w:rPrChange w:id="1662" w:author="Shimon" w:date="2020-11-16T13:01:00Z">
              <w:rPr>
                <w:rFonts w:hint="eastAsia"/>
                <w:rtl/>
              </w:rPr>
            </w:rPrChange>
          </w:rPr>
          <w:t>תביעה</w:t>
        </w:r>
        <w:r w:rsidR="000639F4" w:rsidRPr="000639F4">
          <w:rPr>
            <w:highlight w:val="green"/>
            <w:rtl/>
            <w:rPrChange w:id="1663" w:author="Shimon" w:date="2020-11-16T13:01:00Z">
              <w:rPr>
                <w:rtl/>
              </w:rPr>
            </w:rPrChange>
          </w:rPr>
          <w:t xml:space="preserve"> </w:t>
        </w:r>
        <w:r w:rsidR="000639F4" w:rsidRPr="000639F4">
          <w:rPr>
            <w:rFonts w:hint="eastAsia"/>
            <w:highlight w:val="green"/>
            <w:rtl/>
            <w:rPrChange w:id="1664" w:author="Shimon" w:date="2020-11-16T13:01:00Z">
              <w:rPr>
                <w:rFonts w:hint="eastAsia"/>
                <w:rtl/>
              </w:rPr>
            </w:rPrChange>
          </w:rPr>
          <w:t>על</w:t>
        </w:r>
        <w:r w:rsidR="000639F4" w:rsidRPr="000639F4">
          <w:rPr>
            <w:highlight w:val="green"/>
            <w:rtl/>
            <w:rPrChange w:id="1665" w:author="Shimon" w:date="2020-11-16T13:01:00Z">
              <w:rPr>
                <w:rtl/>
              </w:rPr>
            </w:rPrChange>
          </w:rPr>
          <w:t xml:space="preserve"> </w:t>
        </w:r>
        <w:r w:rsidR="000639F4" w:rsidRPr="000639F4">
          <w:rPr>
            <w:rFonts w:hint="eastAsia"/>
            <w:highlight w:val="green"/>
            <w:rtl/>
            <w:rPrChange w:id="1666" w:author="Shimon" w:date="2020-11-16T13:01:00Z">
              <w:rPr>
                <w:rFonts w:hint="eastAsia"/>
                <w:rtl/>
              </w:rPr>
            </w:rPrChange>
          </w:rPr>
          <w:t>הפסקת</w:t>
        </w:r>
        <w:r w:rsidR="000639F4" w:rsidRPr="000639F4">
          <w:rPr>
            <w:highlight w:val="green"/>
            <w:rtl/>
            <w:rPrChange w:id="1667" w:author="Shimon" w:date="2020-11-16T13:01:00Z">
              <w:rPr>
                <w:rtl/>
              </w:rPr>
            </w:rPrChange>
          </w:rPr>
          <w:t xml:space="preserve"> </w:t>
        </w:r>
        <w:r w:rsidR="000639F4" w:rsidRPr="000639F4">
          <w:rPr>
            <w:rFonts w:hint="eastAsia"/>
            <w:highlight w:val="green"/>
            <w:rtl/>
            <w:rPrChange w:id="1668" w:author="Shimon" w:date="2020-11-16T13:01:00Z">
              <w:rPr>
                <w:rFonts w:hint="eastAsia"/>
                <w:rtl/>
              </w:rPr>
            </w:rPrChange>
          </w:rPr>
          <w:t>העבודה</w:t>
        </w:r>
      </w:ins>
      <w:ins w:id="1669" w:author="Shimon" w:date="2020-11-16T12:59:00Z">
        <w:r w:rsidR="000639F4" w:rsidRPr="000639F4">
          <w:rPr>
            <w:highlight w:val="green"/>
            <w:rtl/>
            <w:rPrChange w:id="1670" w:author="Shimon" w:date="2020-11-16T13:01:00Z">
              <w:rPr>
                <w:rtl/>
              </w:rPr>
            </w:rPrChange>
          </w:rPr>
          <w:t xml:space="preserve"> החלה ב5.8.12. לגבי </w:t>
        </w:r>
        <w:r w:rsidR="000639F4" w:rsidRPr="000639F4">
          <w:rPr>
            <w:rFonts w:hint="eastAsia"/>
            <w:highlight w:val="green"/>
            <w:rtl/>
            <w:rPrChange w:id="1671" w:author="Shimon" w:date="2020-11-16T13:01:00Z">
              <w:rPr>
                <w:rFonts w:hint="eastAsia"/>
                <w:rtl/>
              </w:rPr>
            </w:rPrChange>
          </w:rPr>
          <w:t>הגימלה</w:t>
        </w:r>
        <w:r w:rsidR="000639F4" w:rsidRPr="000639F4">
          <w:rPr>
            <w:highlight w:val="green"/>
            <w:rtl/>
            <w:rPrChange w:id="1672" w:author="Shimon" w:date="2020-11-16T13:01:00Z">
              <w:rPr>
                <w:rtl/>
              </w:rPr>
            </w:rPrChange>
          </w:rPr>
          <w:t xml:space="preserve"> </w:t>
        </w:r>
        <w:r w:rsidR="000639F4" w:rsidRPr="000639F4">
          <w:rPr>
            <w:rFonts w:hint="eastAsia"/>
            <w:highlight w:val="green"/>
            <w:rtl/>
            <w:rPrChange w:id="1673" w:author="Shimon" w:date="2020-11-16T13:01:00Z">
              <w:rPr>
                <w:rFonts w:hint="eastAsia"/>
                <w:rtl/>
              </w:rPr>
            </w:rPrChange>
          </w:rPr>
          <w:t>ההתישנות</w:t>
        </w:r>
        <w:r w:rsidR="000639F4" w:rsidRPr="000639F4">
          <w:rPr>
            <w:highlight w:val="green"/>
            <w:rtl/>
            <w:rPrChange w:id="1674" w:author="Shimon" w:date="2020-11-16T13:01:00Z">
              <w:rPr>
                <w:rtl/>
              </w:rPr>
            </w:rPrChange>
          </w:rPr>
          <w:t xml:space="preserve"> נובעת מכך שהחמצתי את המועד </w:t>
        </w:r>
      </w:ins>
      <w:ins w:id="1675" w:author="Shimon" w:date="2020-11-16T13:00:00Z">
        <w:r w:rsidR="000639F4" w:rsidRPr="000639F4">
          <w:rPr>
            <w:highlight w:val="green"/>
            <w:rtl/>
            <w:rPrChange w:id="1676" w:author="Shimon" w:date="2020-11-16T13:01:00Z">
              <w:rPr>
                <w:rtl/>
              </w:rPr>
            </w:rPrChange>
          </w:rPr>
          <w:t>(</w:t>
        </w:r>
        <w:r w:rsidR="000639F4" w:rsidRPr="000639F4">
          <w:rPr>
            <w:rFonts w:hint="eastAsia"/>
            <w:highlight w:val="green"/>
            <w:rtl/>
            <w:rPrChange w:id="1677" w:author="Shimon" w:date="2020-11-16T13:01:00Z">
              <w:rPr>
                <w:rFonts w:hint="eastAsia"/>
                <w:rtl/>
              </w:rPr>
            </w:rPrChange>
          </w:rPr>
          <w:t>מיגבלת</w:t>
        </w:r>
        <w:r w:rsidR="000639F4" w:rsidRPr="000639F4">
          <w:rPr>
            <w:highlight w:val="green"/>
            <w:rtl/>
            <w:rPrChange w:id="1678" w:author="Shimon" w:date="2020-11-16T13:01:00Z">
              <w:rPr>
                <w:rtl/>
              </w:rPr>
            </w:rPrChange>
          </w:rPr>
          <w:t xml:space="preserve"> 60 יום</w:t>
        </w:r>
      </w:ins>
      <w:ins w:id="1679" w:author="Shimon" w:date="2020-11-16T13:01:00Z">
        <w:r w:rsidR="000639F4" w:rsidRPr="000639F4">
          <w:rPr>
            <w:highlight w:val="green"/>
            <w:rtl/>
            <w:rPrChange w:id="1680" w:author="Shimon" w:date="2020-11-16T13:01:00Z">
              <w:rPr>
                <w:rtl/>
              </w:rPr>
            </w:rPrChange>
          </w:rPr>
          <w:t xml:space="preserve"> ממועד קבלת האישור</w:t>
        </w:r>
      </w:ins>
      <w:ins w:id="1681" w:author="Shimon" w:date="2020-11-16T13:00:00Z">
        <w:r w:rsidR="000639F4" w:rsidRPr="000639F4">
          <w:rPr>
            <w:highlight w:val="green"/>
            <w:rtl/>
            <w:rPrChange w:id="1682" w:author="Shimon" w:date="2020-11-16T13:01:00Z">
              <w:rPr>
                <w:rtl/>
              </w:rPr>
            </w:rPrChange>
          </w:rPr>
          <w:t xml:space="preserve">) </w:t>
        </w:r>
        <w:r w:rsidR="000639F4" w:rsidRPr="000639F4">
          <w:rPr>
            <w:rFonts w:hint="eastAsia"/>
            <w:highlight w:val="green"/>
            <w:rtl/>
            <w:rPrChange w:id="1683" w:author="Shimon" w:date="2020-11-16T13:01:00Z">
              <w:rPr>
                <w:rFonts w:hint="eastAsia"/>
                <w:rtl/>
              </w:rPr>
            </w:rPrChange>
          </w:rPr>
          <w:t>ולא</w:t>
        </w:r>
        <w:r w:rsidR="000639F4" w:rsidRPr="000639F4">
          <w:rPr>
            <w:highlight w:val="green"/>
            <w:rtl/>
            <w:rPrChange w:id="1684" w:author="Shimon" w:date="2020-11-16T13:01:00Z">
              <w:rPr>
                <w:rtl/>
              </w:rPr>
            </w:rPrChange>
          </w:rPr>
          <w:t xml:space="preserve"> </w:t>
        </w:r>
        <w:r w:rsidR="000639F4" w:rsidRPr="000639F4">
          <w:rPr>
            <w:rFonts w:hint="eastAsia"/>
            <w:highlight w:val="green"/>
            <w:rtl/>
            <w:rPrChange w:id="1685" w:author="Shimon" w:date="2020-11-16T13:01:00Z">
              <w:rPr>
                <w:rFonts w:hint="eastAsia"/>
                <w:rtl/>
              </w:rPr>
            </w:rPrChange>
          </w:rPr>
          <w:t>שיכולתי</w:t>
        </w:r>
        <w:r w:rsidR="000639F4" w:rsidRPr="000639F4">
          <w:rPr>
            <w:highlight w:val="green"/>
            <w:rtl/>
            <w:rPrChange w:id="1686" w:author="Shimon" w:date="2020-11-16T13:01:00Z">
              <w:rPr>
                <w:rtl/>
              </w:rPr>
            </w:rPrChange>
          </w:rPr>
          <w:t xml:space="preserve"> </w:t>
        </w:r>
        <w:r w:rsidR="000639F4" w:rsidRPr="000639F4">
          <w:rPr>
            <w:rFonts w:hint="eastAsia"/>
            <w:highlight w:val="green"/>
            <w:rtl/>
            <w:rPrChange w:id="1687" w:author="Shimon" w:date="2020-11-16T13:01:00Z">
              <w:rPr>
                <w:rFonts w:hint="eastAsia"/>
                <w:rtl/>
              </w:rPr>
            </w:rPrChange>
          </w:rPr>
          <w:t>לתבוע</w:t>
        </w:r>
        <w:r w:rsidR="000639F4" w:rsidRPr="000639F4">
          <w:rPr>
            <w:highlight w:val="green"/>
            <w:rtl/>
            <w:rPrChange w:id="1688" w:author="Shimon" w:date="2020-11-16T13:01:00Z">
              <w:rPr>
                <w:rtl/>
              </w:rPr>
            </w:rPrChange>
          </w:rPr>
          <w:t xml:space="preserve"> </w:t>
        </w:r>
        <w:r w:rsidR="000639F4" w:rsidRPr="000639F4">
          <w:rPr>
            <w:rFonts w:hint="eastAsia"/>
            <w:highlight w:val="green"/>
            <w:rtl/>
            <w:rPrChange w:id="1689" w:author="Shimon" w:date="2020-11-16T13:01:00Z">
              <w:rPr>
                <w:rFonts w:hint="eastAsia"/>
                <w:rtl/>
              </w:rPr>
            </w:rPrChange>
          </w:rPr>
          <w:t>לפני</w:t>
        </w:r>
      </w:ins>
      <w:ins w:id="1690" w:author="Shimon" w:date="2020-11-16T13:01:00Z">
        <w:r w:rsidR="000639F4" w:rsidRPr="000639F4">
          <w:rPr>
            <w:highlight w:val="green"/>
            <w:rtl/>
            <w:rPrChange w:id="1691" w:author="Shimon" w:date="2020-11-16T13:01:00Z">
              <w:rPr>
                <w:rtl/>
              </w:rPr>
            </w:rPrChange>
          </w:rPr>
          <w:t xml:space="preserve"> כן</w:t>
        </w:r>
      </w:ins>
      <w:ins w:id="1692" w:author="Shimon" w:date="2020-11-16T13:00:00Z">
        <w:r w:rsidR="000639F4">
          <w:rPr>
            <w:rFonts w:hint="cs"/>
            <w:rtl/>
          </w:rPr>
          <w:t xml:space="preserve"> </w:t>
        </w:r>
      </w:ins>
    </w:p>
    <w:p w:rsidR="001C57AA" w:rsidRDefault="005642FE">
      <w:pPr>
        <w:pStyle w:val="a3"/>
        <w:numPr>
          <w:ilvl w:val="0"/>
          <w:numId w:val="9"/>
        </w:numPr>
        <w:tabs>
          <w:tab w:val="clear" w:pos="566"/>
          <w:tab w:val="left" w:pos="674"/>
        </w:tabs>
        <w:spacing w:after="240"/>
        <w:pPrChange w:id="1693" w:author="Shimon" w:date="2020-11-15T16:53:00Z">
          <w:pPr>
            <w:pStyle w:val="a3"/>
            <w:numPr>
              <w:numId w:val="9"/>
            </w:numPr>
            <w:tabs>
              <w:tab w:val="clear" w:pos="566"/>
              <w:tab w:val="left" w:pos="674"/>
            </w:tabs>
            <w:spacing w:after="240"/>
            <w:ind w:left="990" w:hanging="360"/>
          </w:pPr>
        </w:pPrChange>
      </w:pPr>
      <w:r>
        <w:rPr>
          <w:rFonts w:hint="cs"/>
          <w:b/>
          <w:bCs/>
          <w:u w:val="single"/>
          <w:rtl/>
        </w:rPr>
        <w:t>ביחס לסילוקו משירות המדינה במהלך תקופת החוזה</w:t>
      </w:r>
      <w:r w:rsidRPr="005642FE">
        <w:rPr>
          <w:rFonts w:hint="cs"/>
          <w:rtl/>
        </w:rPr>
        <w:t xml:space="preserve"> </w:t>
      </w:r>
      <w:r>
        <w:rPr>
          <w:rtl/>
        </w:rPr>
        <w:t>–</w:t>
      </w:r>
      <w:r w:rsidRPr="005642FE">
        <w:rPr>
          <w:rFonts w:hint="cs"/>
          <w:rtl/>
        </w:rPr>
        <w:t xml:space="preserve"> </w:t>
      </w:r>
      <w:r>
        <w:rPr>
          <w:rFonts w:hint="cs"/>
          <w:rtl/>
        </w:rPr>
        <w:t xml:space="preserve">בהיעדר החלטה של הגורם המוסמך </w:t>
      </w:r>
      <w:r w:rsidR="00C74155">
        <w:rPr>
          <w:rFonts w:hint="cs"/>
          <w:rtl/>
        </w:rPr>
        <w:t xml:space="preserve">על הפסקת עבודתו, לא קמה למערער עילת תביעה ממשית. </w:t>
      </w:r>
      <w:ins w:id="1694" w:author="Shimon" w:date="2020-11-15T16:51:00Z">
        <w:r w:rsidR="00E7025F">
          <w:rPr>
            <w:rFonts w:hint="cs"/>
            <w:rtl/>
          </w:rPr>
          <w:t xml:space="preserve">זכות תביעה בעניין זה </w:t>
        </w:r>
      </w:ins>
      <w:ins w:id="1695" w:author="Shimon" w:date="2020-11-15T16:52:00Z">
        <w:r w:rsidR="00E7025F">
          <w:rPr>
            <w:rFonts w:hint="cs"/>
            <w:rtl/>
          </w:rPr>
          <w:t xml:space="preserve">לא התגבשה ולא קמה </w:t>
        </w:r>
      </w:ins>
      <w:del w:id="1696" w:author="Shimon" w:date="2020-11-15T16:52:00Z">
        <w:r w:rsidR="00C74155" w:rsidDel="00E7025F">
          <w:rPr>
            <w:rFonts w:hint="cs"/>
            <w:rtl/>
          </w:rPr>
          <w:delText xml:space="preserve">רק </w:delText>
        </w:r>
      </w:del>
      <w:ins w:id="1697" w:author="Shimon" w:date="2020-11-15T16:52:00Z">
        <w:r w:rsidR="00E7025F">
          <w:rPr>
            <w:rFonts w:hint="cs"/>
            <w:rtl/>
          </w:rPr>
          <w:t xml:space="preserve">לפני </w:t>
        </w:r>
      </w:ins>
      <w:ins w:id="1698" w:author="Shimon" w:date="2020-11-15T16:50:00Z">
        <w:r w:rsidR="00E7025F">
          <w:rPr>
            <w:rFonts w:hint="cs"/>
            <w:rtl/>
          </w:rPr>
          <w:t>ה</w:t>
        </w:r>
      </w:ins>
      <w:del w:id="1699" w:author="Shimon" w:date="2020-11-15T16:51:00Z">
        <w:r w:rsidR="00C74155" w:rsidDel="00E7025F">
          <w:rPr>
            <w:rFonts w:hint="cs"/>
            <w:rtl/>
          </w:rPr>
          <w:delText>ב</w:delText>
        </w:r>
      </w:del>
      <w:r w:rsidR="00C74155">
        <w:rPr>
          <w:rFonts w:hint="cs"/>
          <w:rtl/>
        </w:rPr>
        <w:t xml:space="preserve">מועד בו </w:t>
      </w:r>
      <w:del w:id="1700" w:author="Shimon" w:date="2020-11-15T16:50:00Z">
        <w:r w:rsidR="00C74155" w:rsidDel="00E7025F">
          <w:rPr>
            <w:rFonts w:hint="cs"/>
            <w:rtl/>
          </w:rPr>
          <w:delText xml:space="preserve">נשלחה </w:delText>
        </w:r>
      </w:del>
      <w:ins w:id="1701" w:author="Shimon" w:date="2020-11-15T16:50:00Z">
        <w:r w:rsidR="00E7025F">
          <w:rPr>
            <w:rFonts w:hint="cs"/>
            <w:rtl/>
          </w:rPr>
          <w:t xml:space="preserve">קיבל  </w:t>
        </w:r>
      </w:ins>
      <w:del w:id="1702" w:author="Shimon" w:date="2020-11-15T16:51:00Z">
        <w:r w:rsidR="00C74155" w:rsidDel="00E7025F">
          <w:rPr>
            <w:rFonts w:hint="cs"/>
            <w:rtl/>
          </w:rPr>
          <w:delText>אליו</w:delText>
        </w:r>
      </w:del>
      <w:ins w:id="1703" w:author="Shimon" w:date="2020-11-15T16:51:00Z">
        <w:r w:rsidR="00E7025F">
          <w:rPr>
            <w:rFonts w:hint="cs"/>
            <w:rtl/>
          </w:rPr>
          <w:t xml:space="preserve">המערער את </w:t>
        </w:r>
      </w:ins>
      <w:r w:rsidR="00C74155">
        <w:rPr>
          <w:rFonts w:hint="cs"/>
          <w:rtl/>
        </w:rPr>
        <w:t xml:space="preserve"> החלטת נציב</w:t>
      </w:r>
      <w:del w:id="1704" w:author="Shimon" w:date="2020-11-15T16:51:00Z">
        <w:r w:rsidR="00C74155" w:rsidDel="00E7025F">
          <w:rPr>
            <w:rFonts w:hint="cs"/>
            <w:rtl/>
          </w:rPr>
          <w:delText>ות</w:delText>
        </w:r>
      </w:del>
      <w:r w:rsidR="00C74155">
        <w:rPr>
          <w:rFonts w:hint="cs"/>
          <w:rtl/>
        </w:rPr>
        <w:t xml:space="preserve"> שירות המדינה על הפסקת עבודתו</w:t>
      </w:r>
      <w:ins w:id="1705" w:author="Shimon" w:date="2020-11-15T16:53:00Z">
        <w:r w:rsidR="00E7025F">
          <w:rPr>
            <w:rFonts w:hint="cs"/>
            <w:rtl/>
          </w:rPr>
          <w:t>, במחצית דצמבר 2012</w:t>
        </w:r>
      </w:ins>
      <w:del w:id="1706" w:author="Shimon" w:date="2020-11-15T16:53:00Z">
        <w:r w:rsidR="00C74155" w:rsidDel="00E7025F">
          <w:rPr>
            <w:rFonts w:hint="cs"/>
            <w:rtl/>
          </w:rPr>
          <w:delText xml:space="preserve"> קמה לו</w:delText>
        </w:r>
      </w:del>
      <w:del w:id="1707" w:author="Shimon" w:date="2020-11-15T16:51:00Z">
        <w:r w:rsidR="00C74155" w:rsidDel="00E7025F">
          <w:rPr>
            <w:rFonts w:hint="cs"/>
            <w:rtl/>
          </w:rPr>
          <w:delText xml:space="preserve"> זכות תביעה בעניין זה</w:delText>
        </w:r>
      </w:del>
      <w:r w:rsidR="00C74155">
        <w:rPr>
          <w:rFonts w:hint="cs"/>
          <w:rtl/>
        </w:rPr>
        <w:t>.</w:t>
      </w:r>
    </w:p>
    <w:p w:rsidR="004F5810" w:rsidRPr="004F5810" w:rsidRDefault="004F5810" w:rsidP="004F5810">
      <w:pPr>
        <w:pStyle w:val="a3"/>
        <w:tabs>
          <w:tab w:val="clear" w:pos="566"/>
          <w:tab w:val="left" w:pos="674"/>
        </w:tabs>
        <w:spacing w:after="240"/>
        <w:ind w:left="990"/>
      </w:pPr>
      <w:r>
        <w:rPr>
          <w:rFonts w:hint="cs"/>
          <w:rtl/>
        </w:rPr>
        <w:t>המערער יטען כי אם היה מגיש את תביעתו ללא החלטת נציב השירות היתה עומדת כנגדו הטענה כי מיהר להגיש תביעתו בטרם ניתנה החלטת הגורם המוסמך על פי חוזה הבכירים.</w:t>
      </w:r>
    </w:p>
    <w:p w:rsidR="001F1DAC" w:rsidRPr="006A503E" w:rsidRDefault="001F1DAC">
      <w:pPr>
        <w:numPr>
          <w:ilvl w:val="0"/>
          <w:numId w:val="1"/>
        </w:numPr>
        <w:tabs>
          <w:tab w:val="clear" w:pos="630"/>
          <w:tab w:val="left" w:pos="620"/>
        </w:tabs>
        <w:spacing w:after="240" w:line="360" w:lineRule="auto"/>
        <w:ind w:left="620" w:hanging="540"/>
        <w:jc w:val="both"/>
        <w:rPr>
          <w:rFonts w:cs="David"/>
        </w:rPr>
        <w:pPrChange w:id="1708" w:author="Shimon" w:date="2020-11-15T19:06:00Z">
          <w:pPr>
            <w:numPr>
              <w:numId w:val="1"/>
            </w:numPr>
            <w:tabs>
              <w:tab w:val="left" w:pos="620"/>
            </w:tabs>
            <w:spacing w:after="240" w:line="360" w:lineRule="auto"/>
            <w:ind w:left="620" w:hanging="540"/>
            <w:jc w:val="both"/>
          </w:pPr>
        </w:pPrChange>
      </w:pPr>
      <w:r w:rsidRPr="006A503E">
        <w:rPr>
          <w:rFonts w:cs="David" w:hint="cs"/>
          <w:rtl/>
        </w:rPr>
        <w:t xml:space="preserve">נציין גם כי </w:t>
      </w:r>
      <w:del w:id="1709" w:author="Shimon" w:date="2020-11-15T19:03:00Z">
        <w:r w:rsidRPr="006A503E" w:rsidDel="008C4680">
          <w:rPr>
            <w:rFonts w:cs="David" w:hint="cs"/>
            <w:rtl/>
          </w:rPr>
          <w:delText xml:space="preserve">ממילא </w:delText>
        </w:r>
      </w:del>
      <w:r>
        <w:rPr>
          <w:rFonts w:cs="David" w:hint="cs"/>
          <w:rtl/>
        </w:rPr>
        <w:t xml:space="preserve">החלטת משרד האוצר התרחשה בתקופת </w:t>
      </w:r>
      <w:del w:id="1710" w:author="Shimon" w:date="2020-11-15T16:53:00Z">
        <w:r w:rsidRPr="000639F4" w:rsidDel="00E7025F">
          <w:rPr>
            <w:rFonts w:cs="David" w:hint="eastAsia"/>
            <w:highlight w:val="yellow"/>
            <w:rtl/>
            <w:rPrChange w:id="1711" w:author="Shimon" w:date="2020-11-16T13:02:00Z">
              <w:rPr>
                <w:rFonts w:cs="David" w:hint="eastAsia"/>
                <w:rtl/>
              </w:rPr>
            </w:rPrChange>
          </w:rPr>
          <w:delText>פגרה</w:delText>
        </w:r>
      </w:del>
      <w:ins w:id="1712" w:author="Shimon" w:date="2020-11-15T16:53:00Z">
        <w:r w:rsidR="00E7025F" w:rsidRPr="000639F4">
          <w:rPr>
            <w:rFonts w:cs="David" w:hint="eastAsia"/>
            <w:highlight w:val="yellow"/>
            <w:rtl/>
            <w:rPrChange w:id="1713" w:author="Shimon" w:date="2020-11-16T13:02:00Z">
              <w:rPr>
                <w:rFonts w:cs="David" w:hint="eastAsia"/>
                <w:rtl/>
              </w:rPr>
            </w:rPrChange>
          </w:rPr>
          <w:t>פגרת</w:t>
        </w:r>
        <w:r w:rsidR="00E7025F" w:rsidRPr="000639F4">
          <w:rPr>
            <w:rFonts w:cs="David"/>
            <w:highlight w:val="yellow"/>
            <w:rtl/>
            <w:rPrChange w:id="1714" w:author="Shimon" w:date="2020-11-16T13:02:00Z">
              <w:rPr>
                <w:rFonts w:cs="David"/>
                <w:rtl/>
              </w:rPr>
            </w:rPrChange>
          </w:rPr>
          <w:t xml:space="preserve"> </w:t>
        </w:r>
      </w:ins>
      <w:ins w:id="1715" w:author="Shimon" w:date="2020-11-15T19:04:00Z">
        <w:r w:rsidR="008C4680" w:rsidRPr="000639F4">
          <w:rPr>
            <w:rFonts w:cs="David" w:hint="eastAsia"/>
            <w:highlight w:val="yellow"/>
            <w:rtl/>
            <w:rPrChange w:id="1716" w:author="Shimon" w:date="2020-11-16T13:02:00Z">
              <w:rPr>
                <w:rFonts w:cs="David" w:hint="eastAsia"/>
                <w:rtl/>
              </w:rPr>
            </w:rPrChange>
          </w:rPr>
          <w:t>הקיץ</w:t>
        </w:r>
        <w:r w:rsidR="008C4680" w:rsidRPr="000639F4">
          <w:rPr>
            <w:rFonts w:cs="David"/>
            <w:highlight w:val="yellow"/>
            <w:rtl/>
            <w:rPrChange w:id="1717" w:author="Shimon" w:date="2020-11-16T13:02:00Z">
              <w:rPr>
                <w:rFonts w:cs="David"/>
                <w:rtl/>
              </w:rPr>
            </w:rPrChange>
          </w:rPr>
          <w:t xml:space="preserve"> של </w:t>
        </w:r>
      </w:ins>
      <w:ins w:id="1718" w:author="Shimon" w:date="2020-11-15T16:53:00Z">
        <w:r w:rsidR="00E7025F" w:rsidRPr="000639F4">
          <w:rPr>
            <w:rFonts w:cs="David" w:hint="eastAsia"/>
            <w:highlight w:val="yellow"/>
            <w:rtl/>
            <w:rPrChange w:id="1719" w:author="Shimon" w:date="2020-11-16T13:02:00Z">
              <w:rPr>
                <w:rFonts w:cs="David" w:hint="eastAsia"/>
                <w:rtl/>
              </w:rPr>
            </w:rPrChange>
          </w:rPr>
          <w:t>בתי</w:t>
        </w:r>
        <w:r w:rsidR="00E7025F" w:rsidRPr="000639F4">
          <w:rPr>
            <w:rFonts w:cs="David"/>
            <w:highlight w:val="yellow"/>
            <w:rtl/>
            <w:rPrChange w:id="1720" w:author="Shimon" w:date="2020-11-16T13:02:00Z">
              <w:rPr>
                <w:rFonts w:cs="David"/>
                <w:rtl/>
              </w:rPr>
            </w:rPrChange>
          </w:rPr>
          <w:t xml:space="preserve"> </w:t>
        </w:r>
        <w:r w:rsidR="00E7025F" w:rsidRPr="000639F4">
          <w:rPr>
            <w:rFonts w:cs="David" w:hint="eastAsia"/>
            <w:highlight w:val="yellow"/>
            <w:rtl/>
            <w:rPrChange w:id="1721" w:author="Shimon" w:date="2020-11-16T13:02:00Z">
              <w:rPr>
                <w:rFonts w:cs="David" w:hint="eastAsia"/>
                <w:rtl/>
              </w:rPr>
            </w:rPrChange>
          </w:rPr>
          <w:t>הדין</w:t>
        </w:r>
      </w:ins>
      <w:r>
        <w:rPr>
          <w:rFonts w:cs="David" w:hint="cs"/>
          <w:rtl/>
        </w:rPr>
        <w:t xml:space="preserve">, </w:t>
      </w:r>
      <w:del w:id="1722" w:author="Shimon" w:date="2020-11-15T19:04:00Z">
        <w:r w:rsidDel="008C4680">
          <w:rPr>
            <w:rFonts w:cs="David" w:hint="cs"/>
            <w:rtl/>
          </w:rPr>
          <w:delText xml:space="preserve">כך שיש להוסיפה </w:delText>
        </w:r>
        <w:r w:rsidRPr="000639F4" w:rsidDel="008C4680">
          <w:rPr>
            <w:rFonts w:cs="David" w:hint="eastAsia"/>
            <w:highlight w:val="yellow"/>
            <w:rtl/>
            <w:rPrChange w:id="1723" w:author="Shimon" w:date="2020-11-16T13:02:00Z">
              <w:rPr>
                <w:rFonts w:cs="David" w:hint="eastAsia"/>
                <w:rtl/>
              </w:rPr>
            </w:rPrChange>
          </w:rPr>
          <w:delText>ל</w:delText>
        </w:r>
      </w:del>
      <w:ins w:id="1724" w:author="Shimon" w:date="2020-11-15T19:05:00Z">
        <w:r w:rsidR="008C4680" w:rsidRPr="000639F4">
          <w:rPr>
            <w:rFonts w:cs="David" w:hint="eastAsia"/>
            <w:highlight w:val="yellow"/>
            <w:rtl/>
            <w:rPrChange w:id="1725" w:author="Shimon" w:date="2020-11-16T13:02:00Z">
              <w:rPr>
                <w:rFonts w:cs="David" w:hint="eastAsia"/>
                <w:rtl/>
              </w:rPr>
            </w:rPrChange>
          </w:rPr>
          <w:t>ולכן</w:t>
        </w:r>
        <w:r w:rsidR="008C4680" w:rsidRPr="000639F4">
          <w:rPr>
            <w:rFonts w:cs="David"/>
            <w:highlight w:val="yellow"/>
            <w:rtl/>
            <w:rPrChange w:id="1726" w:author="Shimon" w:date="2020-11-16T13:02:00Z">
              <w:rPr>
                <w:rFonts w:cs="David"/>
                <w:rtl/>
              </w:rPr>
            </w:rPrChange>
          </w:rPr>
          <w:t xml:space="preserve"> </w:t>
        </w:r>
      </w:ins>
      <w:ins w:id="1727" w:author="Shimon" w:date="2020-11-15T19:07:00Z">
        <w:r w:rsidR="008C4680" w:rsidRPr="000639F4">
          <w:rPr>
            <w:rFonts w:cs="David" w:hint="eastAsia"/>
            <w:highlight w:val="yellow"/>
            <w:rtl/>
            <w:rPrChange w:id="1728" w:author="Shimon" w:date="2020-11-16T13:02:00Z">
              <w:rPr>
                <w:rFonts w:cs="David" w:hint="eastAsia"/>
                <w:rtl/>
              </w:rPr>
            </w:rPrChange>
          </w:rPr>
          <w:t>בכל</w:t>
        </w:r>
        <w:r w:rsidR="008C4680" w:rsidRPr="000639F4">
          <w:rPr>
            <w:rFonts w:cs="David"/>
            <w:highlight w:val="yellow"/>
            <w:rtl/>
            <w:rPrChange w:id="1729" w:author="Shimon" w:date="2020-11-16T13:02:00Z">
              <w:rPr>
                <w:rFonts w:cs="David"/>
                <w:rtl/>
              </w:rPr>
            </w:rPrChange>
          </w:rPr>
          <w:t xml:space="preserve"> </w:t>
        </w:r>
        <w:r w:rsidR="008C4680" w:rsidRPr="000639F4">
          <w:rPr>
            <w:rFonts w:cs="David" w:hint="eastAsia"/>
            <w:highlight w:val="yellow"/>
            <w:rtl/>
            <w:rPrChange w:id="1730" w:author="Shimon" w:date="2020-11-16T13:02:00Z">
              <w:rPr>
                <w:rFonts w:cs="David" w:hint="eastAsia"/>
                <w:rtl/>
              </w:rPr>
            </w:rPrChange>
          </w:rPr>
          <w:t>מקרה</w:t>
        </w:r>
        <w:r w:rsidR="008C4680">
          <w:rPr>
            <w:rFonts w:cs="David" w:hint="cs"/>
            <w:rtl/>
          </w:rPr>
          <w:t xml:space="preserve"> </w:t>
        </w:r>
      </w:ins>
      <w:del w:id="1731" w:author="Shimon" w:date="2020-11-15T19:05:00Z">
        <w:r w:rsidDel="008C4680">
          <w:rPr>
            <w:rFonts w:cs="David" w:hint="cs"/>
            <w:rtl/>
          </w:rPr>
          <w:delText xml:space="preserve">תקופת </w:delText>
        </w:r>
      </w:del>
      <w:r>
        <w:rPr>
          <w:rFonts w:cs="David" w:hint="cs"/>
          <w:rtl/>
        </w:rPr>
        <w:t xml:space="preserve">מירוץ </w:t>
      </w:r>
      <w:r w:rsidRPr="000639F4">
        <w:rPr>
          <w:rFonts w:cs="David" w:hint="eastAsia"/>
          <w:highlight w:val="yellow"/>
          <w:rtl/>
          <w:rPrChange w:id="1732" w:author="Shimon" w:date="2020-11-16T13:02:00Z">
            <w:rPr>
              <w:rFonts w:cs="David" w:hint="eastAsia"/>
              <w:rtl/>
            </w:rPr>
          </w:rPrChange>
        </w:rPr>
        <w:t>ההתיישנות</w:t>
      </w:r>
      <w:ins w:id="1733" w:author="Shimon" w:date="2020-11-15T19:05:00Z">
        <w:r w:rsidR="008C4680" w:rsidRPr="000639F4">
          <w:rPr>
            <w:rFonts w:cs="David"/>
            <w:highlight w:val="yellow"/>
            <w:rtl/>
            <w:rPrChange w:id="1734" w:author="Shimon" w:date="2020-11-16T13:02:00Z">
              <w:rPr>
                <w:rFonts w:cs="David"/>
                <w:rtl/>
              </w:rPr>
            </w:rPrChange>
          </w:rPr>
          <w:t xml:space="preserve"> לא יכ</w:t>
        </w:r>
      </w:ins>
      <w:ins w:id="1735" w:author="Shimon" w:date="2020-11-16T13:02:00Z">
        <w:r w:rsidR="000639F4">
          <w:rPr>
            <w:rFonts w:cs="David" w:hint="cs"/>
            <w:highlight w:val="yellow"/>
            <w:rtl/>
          </w:rPr>
          <w:t>ו</w:t>
        </w:r>
      </w:ins>
      <w:ins w:id="1736" w:author="Shimon" w:date="2020-11-15T19:05:00Z">
        <w:r w:rsidR="000639F4">
          <w:rPr>
            <w:rFonts w:cs="David" w:hint="eastAsia"/>
            <w:highlight w:val="yellow"/>
            <w:rtl/>
          </w:rPr>
          <w:t>ל</w:t>
        </w:r>
      </w:ins>
      <w:ins w:id="1737" w:author="Shimon" w:date="2020-11-16T13:02:00Z">
        <w:r w:rsidR="000639F4">
          <w:rPr>
            <w:rFonts w:cs="David" w:hint="cs"/>
            <w:highlight w:val="yellow"/>
            <w:rtl/>
          </w:rPr>
          <w:t xml:space="preserve"> היה</w:t>
        </w:r>
      </w:ins>
      <w:ins w:id="1738" w:author="Shimon" w:date="2020-11-15T19:05:00Z">
        <w:r w:rsidR="008C4680" w:rsidRPr="000639F4">
          <w:rPr>
            <w:rFonts w:cs="David"/>
            <w:highlight w:val="yellow"/>
            <w:rtl/>
            <w:rPrChange w:id="1739" w:author="Shimon" w:date="2020-11-16T13:02:00Z">
              <w:rPr>
                <w:rFonts w:cs="David"/>
                <w:rtl/>
              </w:rPr>
            </w:rPrChange>
          </w:rPr>
          <w:t xml:space="preserve"> להתחיל </w:t>
        </w:r>
      </w:ins>
      <w:ins w:id="1740" w:author="Shimon" w:date="2020-11-15T19:06:00Z">
        <w:r w:rsidR="008C4680" w:rsidRPr="000639F4">
          <w:rPr>
            <w:rFonts w:cs="David"/>
            <w:highlight w:val="yellow"/>
            <w:rtl/>
            <w:rPrChange w:id="1741" w:author="Shimon" w:date="2020-11-16T13:02:00Z">
              <w:rPr>
                <w:rFonts w:cs="David"/>
                <w:rtl/>
              </w:rPr>
            </w:rPrChange>
          </w:rPr>
          <w:t xml:space="preserve"> כלל ב-5.8.12</w:t>
        </w:r>
      </w:ins>
      <w:ins w:id="1742" w:author="Shimon" w:date="2020-11-15T19:07:00Z">
        <w:r w:rsidR="008C4680" w:rsidRPr="000639F4">
          <w:rPr>
            <w:rFonts w:cs="David"/>
            <w:highlight w:val="yellow"/>
            <w:rtl/>
            <w:rPrChange w:id="1743" w:author="Shimon" w:date="2020-11-16T13:02:00Z">
              <w:rPr>
                <w:rFonts w:cs="David"/>
                <w:rtl/>
              </w:rPr>
            </w:rPrChange>
          </w:rPr>
          <w:t>.</w:t>
        </w:r>
      </w:ins>
      <w:del w:id="1744" w:author="Shimon" w:date="2020-11-15T19:06:00Z">
        <w:r w:rsidDel="008C4680">
          <w:rPr>
            <w:rFonts w:cs="David" w:hint="cs"/>
            <w:rtl/>
          </w:rPr>
          <w:delText>.</w:delText>
        </w:r>
      </w:del>
    </w:p>
    <w:p w:rsidR="002B57BB" w:rsidRPr="002B57BB" w:rsidRDefault="002B57BB">
      <w:pPr>
        <w:pStyle w:val="a3"/>
        <w:tabs>
          <w:tab w:val="clear" w:pos="566"/>
          <w:tab w:val="left" w:pos="674"/>
        </w:tabs>
        <w:rPr>
          <w:ins w:id="1745" w:author="Shimon" w:date="2020-11-16T14:50:00Z"/>
          <w:highlight w:val="green"/>
          <w:rtl/>
          <w:rPrChange w:id="1746" w:author="Shimon" w:date="2020-11-16T14:57:00Z">
            <w:rPr>
              <w:ins w:id="1747" w:author="Shimon" w:date="2020-11-16T14:50:00Z"/>
              <w:rtl/>
            </w:rPr>
          </w:rPrChange>
        </w:rPr>
        <w:pPrChange w:id="1748" w:author="Shimon" w:date="2020-11-16T14:57:00Z">
          <w:pPr>
            <w:pStyle w:val="a3"/>
            <w:tabs>
              <w:tab w:val="clear" w:pos="566"/>
              <w:tab w:val="left" w:pos="674"/>
            </w:tabs>
            <w:ind w:left="990"/>
          </w:pPr>
        </w:pPrChange>
      </w:pPr>
      <w:ins w:id="1749" w:author="Shimon" w:date="2020-11-16T14:49:00Z">
        <w:r w:rsidRPr="002B57BB">
          <w:rPr>
            <w:rFonts w:hint="eastAsia"/>
            <w:highlight w:val="green"/>
            <w:rtl/>
            <w:rPrChange w:id="1750" w:author="Shimon" w:date="2020-11-16T14:57:00Z">
              <w:rPr>
                <w:rFonts w:hint="eastAsia"/>
                <w:rtl/>
              </w:rPr>
            </w:rPrChange>
          </w:rPr>
          <w:t>האם</w:t>
        </w:r>
        <w:r w:rsidRPr="002B57BB">
          <w:rPr>
            <w:highlight w:val="green"/>
            <w:rtl/>
            <w:rPrChange w:id="1751" w:author="Shimon" w:date="2020-11-16T14:57:00Z">
              <w:rPr>
                <w:rtl/>
              </w:rPr>
            </w:rPrChange>
          </w:rPr>
          <w:t xml:space="preserve"> יש מה לעשות </w:t>
        </w:r>
        <w:r w:rsidRPr="002B57BB">
          <w:rPr>
            <w:rFonts w:hint="eastAsia"/>
            <w:highlight w:val="green"/>
            <w:rtl/>
            <w:rPrChange w:id="1752" w:author="Shimon" w:date="2020-11-16T14:57:00Z">
              <w:rPr>
                <w:rFonts w:hint="eastAsia"/>
                <w:rtl/>
              </w:rPr>
            </w:rPrChange>
          </w:rPr>
          <w:t>לטובתינו</w:t>
        </w:r>
        <w:r w:rsidRPr="002B57BB">
          <w:rPr>
            <w:highlight w:val="green"/>
            <w:rtl/>
            <w:rPrChange w:id="1753" w:author="Shimon" w:date="2020-11-16T14:57:00Z">
              <w:rPr>
                <w:rtl/>
              </w:rPr>
            </w:rPrChange>
          </w:rPr>
          <w:t xml:space="preserve"> עם הנתונים הבאים</w:t>
        </w:r>
      </w:ins>
      <w:ins w:id="1754" w:author="Shimon" w:date="2020-11-16T14:52:00Z">
        <w:r w:rsidRPr="002B57BB">
          <w:rPr>
            <w:highlight w:val="green"/>
            <w:rtl/>
            <w:rPrChange w:id="1755" w:author="Shimon" w:date="2020-11-16T14:57:00Z">
              <w:rPr>
                <w:rtl/>
              </w:rPr>
            </w:rPrChange>
          </w:rPr>
          <w:t xml:space="preserve"> </w:t>
        </w:r>
      </w:ins>
      <w:ins w:id="1756" w:author="Shimon" w:date="2020-11-16T14:57:00Z">
        <w:r>
          <w:rPr>
            <w:rFonts w:hint="cs"/>
            <w:highlight w:val="green"/>
            <w:rtl/>
          </w:rPr>
          <w:t>&lt;</w:t>
        </w:r>
      </w:ins>
      <w:ins w:id="1757" w:author="Shimon" w:date="2020-11-16T14:58:00Z">
        <w:r>
          <w:rPr>
            <w:rFonts w:hint="cs"/>
            <w:rtl/>
          </w:rPr>
          <w:t>(בהקשר למה שכתוב בפסה"ד על איחור מינימלי)</w:t>
        </w:r>
      </w:ins>
    </w:p>
    <w:p w:rsidR="00BF1C12" w:rsidRPr="008C4680" w:rsidRDefault="00DC452A">
      <w:pPr>
        <w:pStyle w:val="a3"/>
        <w:tabs>
          <w:tab w:val="clear" w:pos="566"/>
          <w:tab w:val="left" w:pos="674"/>
        </w:tabs>
        <w:pPrChange w:id="1758" w:author="Shimon" w:date="2020-11-16T14:58:00Z">
          <w:pPr>
            <w:pStyle w:val="a3"/>
            <w:tabs>
              <w:tab w:val="clear" w:pos="566"/>
              <w:tab w:val="left" w:pos="674"/>
            </w:tabs>
            <w:ind w:left="990"/>
          </w:pPr>
        </w:pPrChange>
      </w:pPr>
      <w:ins w:id="1759" w:author="Shimon" w:date="2020-11-16T14:38:00Z">
        <w:r w:rsidRPr="002B57BB">
          <w:rPr>
            <w:rFonts w:hint="eastAsia"/>
            <w:highlight w:val="green"/>
            <w:rtl/>
            <w:rPrChange w:id="1760" w:author="Shimon" w:date="2020-11-16T14:57:00Z">
              <w:rPr>
                <w:rFonts w:hint="eastAsia"/>
                <w:rtl/>
              </w:rPr>
            </w:rPrChange>
          </w:rPr>
          <w:t>פגר</w:t>
        </w:r>
      </w:ins>
      <w:ins w:id="1761" w:author="Shimon" w:date="2020-11-16T14:44:00Z">
        <w:r w:rsidRPr="002B57BB">
          <w:rPr>
            <w:rFonts w:hint="eastAsia"/>
            <w:highlight w:val="green"/>
            <w:rtl/>
            <w:rPrChange w:id="1762" w:author="Shimon" w:date="2020-11-16T14:57:00Z">
              <w:rPr>
                <w:rFonts w:hint="eastAsia"/>
                <w:rtl/>
              </w:rPr>
            </w:rPrChange>
          </w:rPr>
          <w:t>ת</w:t>
        </w:r>
        <w:r w:rsidRPr="002B57BB">
          <w:rPr>
            <w:highlight w:val="green"/>
            <w:rtl/>
            <w:rPrChange w:id="1763" w:author="Shimon" w:date="2020-11-16T14:57:00Z">
              <w:rPr>
                <w:rtl/>
              </w:rPr>
            </w:rPrChange>
          </w:rPr>
          <w:t xml:space="preserve"> </w:t>
        </w:r>
        <w:r w:rsidRPr="002B57BB">
          <w:rPr>
            <w:rFonts w:hint="eastAsia"/>
            <w:highlight w:val="green"/>
            <w:rtl/>
            <w:rPrChange w:id="1764" w:author="Shimon" w:date="2020-11-16T14:57:00Z">
              <w:rPr>
                <w:rFonts w:hint="eastAsia"/>
                <w:rtl/>
              </w:rPr>
            </w:rPrChange>
          </w:rPr>
          <w:t>הקיץ</w:t>
        </w:r>
        <w:r w:rsidRPr="002B57BB">
          <w:rPr>
            <w:highlight w:val="green"/>
            <w:rtl/>
            <w:rPrChange w:id="1765" w:author="Shimon" w:date="2020-11-16T14:57:00Z">
              <w:rPr>
                <w:rtl/>
              </w:rPr>
            </w:rPrChange>
          </w:rPr>
          <w:t xml:space="preserve"> </w:t>
        </w:r>
        <w:r w:rsidRPr="002B57BB">
          <w:rPr>
            <w:rFonts w:hint="eastAsia"/>
            <w:highlight w:val="green"/>
            <w:rtl/>
            <w:rPrChange w:id="1766" w:author="Shimon" w:date="2020-11-16T14:57:00Z">
              <w:rPr>
                <w:rFonts w:hint="eastAsia"/>
                <w:rtl/>
              </w:rPr>
            </w:rPrChange>
          </w:rPr>
          <w:t>בזמנו</w:t>
        </w:r>
      </w:ins>
      <w:ins w:id="1767" w:author="Shimon" w:date="2020-11-16T14:38:00Z">
        <w:r w:rsidRPr="002B57BB">
          <w:rPr>
            <w:highlight w:val="green"/>
            <w:rtl/>
            <w:rPrChange w:id="1768" w:author="Shimon" w:date="2020-11-16T14:57:00Z">
              <w:rPr>
                <w:rtl/>
              </w:rPr>
            </w:rPrChange>
          </w:rPr>
          <w:t xml:space="preserve"> הסתיימה </w:t>
        </w:r>
      </w:ins>
      <w:ins w:id="1769" w:author="Shimon" w:date="2020-11-16T14:50:00Z">
        <w:r w:rsidR="002B57BB" w:rsidRPr="002B57BB">
          <w:rPr>
            <w:highlight w:val="green"/>
            <w:rtl/>
            <w:rPrChange w:id="1770" w:author="Shimon" w:date="2020-11-16T14:57:00Z">
              <w:rPr>
                <w:rtl/>
              </w:rPr>
            </w:rPrChange>
          </w:rPr>
          <w:t xml:space="preserve">(דומני) </w:t>
        </w:r>
      </w:ins>
      <w:ins w:id="1771" w:author="Shimon" w:date="2020-11-16T14:38:00Z">
        <w:r w:rsidRPr="002B57BB">
          <w:rPr>
            <w:rFonts w:hint="eastAsia"/>
            <w:highlight w:val="green"/>
            <w:rtl/>
            <w:rPrChange w:id="1772" w:author="Shimon" w:date="2020-11-16T14:57:00Z">
              <w:rPr>
                <w:rFonts w:hint="eastAsia"/>
                <w:rtl/>
              </w:rPr>
            </w:rPrChange>
          </w:rPr>
          <w:t>ב</w:t>
        </w:r>
        <w:r w:rsidRPr="002B57BB">
          <w:rPr>
            <w:highlight w:val="green"/>
            <w:rtl/>
            <w:rPrChange w:id="1773" w:author="Shimon" w:date="2020-11-16T14:57:00Z">
              <w:rPr>
                <w:rtl/>
              </w:rPr>
            </w:rPrChange>
          </w:rPr>
          <w:t>-31.8.</w:t>
        </w:r>
      </w:ins>
      <w:ins w:id="1774" w:author="Shimon" w:date="2020-11-16T14:40:00Z">
        <w:r w:rsidRPr="002B57BB">
          <w:rPr>
            <w:highlight w:val="green"/>
            <w:rtl/>
            <w:rPrChange w:id="1775" w:author="Shimon" w:date="2020-11-16T14:57:00Z">
              <w:rPr>
                <w:rtl/>
              </w:rPr>
            </w:rPrChange>
          </w:rPr>
          <w:t xml:space="preserve">12, שחל ביום ששי, ולמחרת </w:t>
        </w:r>
      </w:ins>
      <w:ins w:id="1776" w:author="Shimon" w:date="2020-11-16T14:50:00Z">
        <w:r w:rsidR="002B57BB" w:rsidRPr="002B57BB">
          <w:rPr>
            <w:rFonts w:hint="eastAsia"/>
            <w:highlight w:val="green"/>
            <w:rtl/>
            <w:rPrChange w:id="1777" w:author="Shimon" w:date="2020-11-16T14:57:00Z">
              <w:rPr>
                <w:rFonts w:hint="eastAsia"/>
                <w:rtl/>
              </w:rPr>
            </w:rPrChange>
          </w:rPr>
          <w:t>היה</w:t>
        </w:r>
        <w:r w:rsidR="002B57BB" w:rsidRPr="002B57BB">
          <w:rPr>
            <w:highlight w:val="green"/>
            <w:rtl/>
            <w:rPrChange w:id="1778" w:author="Shimon" w:date="2020-11-16T14:57:00Z">
              <w:rPr>
                <w:rtl/>
              </w:rPr>
            </w:rPrChange>
          </w:rPr>
          <w:t xml:space="preserve"> </w:t>
        </w:r>
      </w:ins>
      <w:ins w:id="1779" w:author="Shimon" w:date="2020-11-16T14:40:00Z">
        <w:r w:rsidRPr="002B57BB">
          <w:rPr>
            <w:rFonts w:hint="eastAsia"/>
            <w:highlight w:val="green"/>
            <w:rtl/>
            <w:rPrChange w:id="1780" w:author="Shimon" w:date="2020-11-16T14:57:00Z">
              <w:rPr>
                <w:rFonts w:hint="eastAsia"/>
                <w:rtl/>
              </w:rPr>
            </w:rPrChange>
          </w:rPr>
          <w:t>שבת</w:t>
        </w:r>
        <w:r w:rsidRPr="002B57BB">
          <w:rPr>
            <w:highlight w:val="green"/>
            <w:rtl/>
            <w:rPrChange w:id="1781" w:author="Shimon" w:date="2020-11-16T14:57:00Z">
              <w:rPr>
                <w:rtl/>
              </w:rPr>
            </w:rPrChange>
          </w:rPr>
          <w:t xml:space="preserve"> </w:t>
        </w:r>
        <w:r w:rsidRPr="002B57BB">
          <w:rPr>
            <w:rFonts w:hint="eastAsia"/>
            <w:highlight w:val="green"/>
            <w:rtl/>
            <w:rPrChange w:id="1782" w:author="Shimon" w:date="2020-11-16T14:57:00Z">
              <w:rPr>
                <w:rFonts w:hint="eastAsia"/>
                <w:rtl/>
              </w:rPr>
            </w:rPrChange>
          </w:rPr>
          <w:t>ולכן</w:t>
        </w:r>
        <w:r w:rsidRPr="002B57BB">
          <w:rPr>
            <w:highlight w:val="green"/>
            <w:rtl/>
            <w:rPrChange w:id="1783" w:author="Shimon" w:date="2020-11-16T14:57:00Z">
              <w:rPr>
                <w:rtl/>
              </w:rPr>
            </w:rPrChange>
          </w:rPr>
          <w:t xml:space="preserve"> </w:t>
        </w:r>
        <w:r w:rsidRPr="002B57BB">
          <w:rPr>
            <w:rFonts w:hint="eastAsia"/>
            <w:highlight w:val="green"/>
            <w:rtl/>
            <w:rPrChange w:id="1784" w:author="Shimon" w:date="2020-11-16T14:57:00Z">
              <w:rPr>
                <w:rFonts w:hint="eastAsia"/>
                <w:rtl/>
              </w:rPr>
            </w:rPrChange>
          </w:rPr>
          <w:t>המרו</w:t>
        </w:r>
      </w:ins>
      <w:ins w:id="1785" w:author="Shimon" w:date="2020-11-16T14:44:00Z">
        <w:r w:rsidRPr="002B57BB">
          <w:rPr>
            <w:rFonts w:hint="eastAsia"/>
            <w:highlight w:val="green"/>
            <w:rtl/>
            <w:rPrChange w:id="1786" w:author="Shimon" w:date="2020-11-16T14:57:00Z">
              <w:rPr>
                <w:rFonts w:hint="eastAsia"/>
                <w:rtl/>
              </w:rPr>
            </w:rPrChange>
          </w:rPr>
          <w:t>ץ</w:t>
        </w:r>
      </w:ins>
      <w:ins w:id="1787" w:author="Shimon" w:date="2020-11-16T14:40:00Z">
        <w:r w:rsidRPr="002B57BB">
          <w:rPr>
            <w:highlight w:val="green"/>
            <w:rtl/>
            <w:rPrChange w:id="1788" w:author="Shimon" w:date="2020-11-16T14:57:00Z">
              <w:rPr>
                <w:rtl/>
              </w:rPr>
            </w:rPrChange>
          </w:rPr>
          <w:t xml:space="preserve"> התחיל</w:t>
        </w:r>
      </w:ins>
      <w:ins w:id="1789" w:author="Shimon" w:date="2020-11-16T14:41:00Z">
        <w:r w:rsidRPr="002B57BB">
          <w:rPr>
            <w:highlight w:val="green"/>
            <w:rtl/>
            <w:rPrChange w:id="1790" w:author="Shimon" w:date="2020-11-16T14:57:00Z">
              <w:rPr>
                <w:rtl/>
              </w:rPr>
            </w:rPrChange>
          </w:rPr>
          <w:t xml:space="preserve"> לשיטת פסה"ד קמא, </w:t>
        </w:r>
      </w:ins>
      <w:ins w:id="1791" w:author="Shimon" w:date="2020-11-16T14:40:00Z">
        <w:r w:rsidRPr="002B57BB">
          <w:rPr>
            <w:highlight w:val="green"/>
            <w:rtl/>
            <w:rPrChange w:id="1792" w:author="Shimon" w:date="2020-11-16T14:57:00Z">
              <w:rPr>
                <w:rtl/>
              </w:rPr>
            </w:rPrChange>
          </w:rPr>
          <w:t xml:space="preserve"> לכל המוקדם </w:t>
        </w:r>
      </w:ins>
      <w:ins w:id="1793" w:author="Shimon" w:date="2020-11-16T14:41:00Z">
        <w:r w:rsidRPr="002B57BB">
          <w:rPr>
            <w:rFonts w:hint="eastAsia"/>
            <w:highlight w:val="green"/>
            <w:rtl/>
            <w:rPrChange w:id="1794" w:author="Shimon" w:date="2020-11-16T14:57:00Z">
              <w:rPr>
                <w:rFonts w:hint="eastAsia"/>
                <w:rtl/>
              </w:rPr>
            </w:rPrChange>
          </w:rPr>
          <w:t>ביום</w:t>
        </w:r>
        <w:r w:rsidRPr="002B57BB">
          <w:rPr>
            <w:highlight w:val="green"/>
            <w:rtl/>
            <w:rPrChange w:id="1795" w:author="Shimon" w:date="2020-11-16T14:57:00Z">
              <w:rPr>
                <w:rtl/>
              </w:rPr>
            </w:rPrChange>
          </w:rPr>
          <w:t xml:space="preserve"> א 2.9. </w:t>
        </w:r>
      </w:ins>
      <w:ins w:id="1796" w:author="Shimon" w:date="2020-11-16T14:50:00Z">
        <w:r w:rsidR="002B57BB" w:rsidRPr="002B57BB">
          <w:rPr>
            <w:highlight w:val="green"/>
            <w:rtl/>
            <w:rPrChange w:id="1797" w:author="Shimon" w:date="2020-11-16T14:57:00Z">
              <w:rPr>
                <w:rtl/>
              </w:rPr>
            </w:rPrChange>
          </w:rPr>
          <w:t xml:space="preserve">    </w:t>
        </w:r>
      </w:ins>
      <w:ins w:id="1798" w:author="Shimon" w:date="2020-11-16T14:41:00Z">
        <w:r w:rsidRPr="002B57BB">
          <w:rPr>
            <w:rFonts w:hint="eastAsia"/>
            <w:highlight w:val="green"/>
            <w:rtl/>
            <w:rPrChange w:id="1799" w:author="Shimon" w:date="2020-11-16T14:57:00Z">
              <w:rPr>
                <w:rFonts w:hint="eastAsia"/>
                <w:rtl/>
              </w:rPr>
            </w:rPrChange>
          </w:rPr>
          <w:t>ש</w:t>
        </w:r>
      </w:ins>
      <w:ins w:id="1800" w:author="Shimon" w:date="2020-11-16T14:44:00Z">
        <w:r w:rsidRPr="002B57BB">
          <w:rPr>
            <w:rFonts w:hint="eastAsia"/>
            <w:highlight w:val="green"/>
            <w:rtl/>
            <w:rPrChange w:id="1801" w:author="Shimon" w:date="2020-11-16T14:57:00Z">
              <w:rPr>
                <w:rFonts w:hint="eastAsia"/>
                <w:rtl/>
              </w:rPr>
            </w:rPrChange>
          </w:rPr>
          <w:t>ב</w:t>
        </w:r>
      </w:ins>
      <w:ins w:id="1802" w:author="Shimon" w:date="2020-11-16T14:41:00Z">
        <w:r w:rsidRPr="002B57BB">
          <w:rPr>
            <w:rFonts w:hint="eastAsia"/>
            <w:highlight w:val="green"/>
            <w:rtl/>
            <w:rPrChange w:id="1803" w:author="Shimon" w:date="2020-11-16T14:57:00Z">
              <w:rPr>
                <w:rFonts w:hint="eastAsia"/>
                <w:rtl/>
              </w:rPr>
            </w:rPrChange>
          </w:rPr>
          <w:t>ע</w:t>
        </w:r>
        <w:r w:rsidRPr="002B57BB">
          <w:rPr>
            <w:highlight w:val="green"/>
            <w:rtl/>
            <w:rPrChange w:id="1804" w:author="Shimon" w:date="2020-11-16T14:57:00Z">
              <w:rPr>
                <w:rtl/>
              </w:rPr>
            </w:rPrChange>
          </w:rPr>
          <w:t xml:space="preserve"> </w:t>
        </w:r>
        <w:r w:rsidRPr="002B57BB">
          <w:rPr>
            <w:rFonts w:hint="eastAsia"/>
            <w:highlight w:val="green"/>
            <w:rtl/>
            <w:rPrChange w:id="1805" w:author="Shimon" w:date="2020-11-16T14:57:00Z">
              <w:rPr>
                <w:rFonts w:hint="eastAsia"/>
                <w:rtl/>
              </w:rPr>
            </w:rPrChange>
          </w:rPr>
          <w:t>השנים</w:t>
        </w:r>
        <w:r w:rsidRPr="002B57BB">
          <w:rPr>
            <w:highlight w:val="green"/>
            <w:rtl/>
            <w:rPrChange w:id="1806" w:author="Shimon" w:date="2020-11-16T14:57:00Z">
              <w:rPr>
                <w:rtl/>
              </w:rPr>
            </w:rPrChange>
          </w:rPr>
          <w:t xml:space="preserve"> </w:t>
        </w:r>
        <w:r w:rsidRPr="002B57BB">
          <w:rPr>
            <w:rFonts w:hint="eastAsia"/>
            <w:highlight w:val="green"/>
            <w:rtl/>
            <w:rPrChange w:id="1807" w:author="Shimon" w:date="2020-11-16T14:57:00Z">
              <w:rPr>
                <w:rFonts w:hint="eastAsia"/>
                <w:rtl/>
              </w:rPr>
            </w:rPrChange>
          </w:rPr>
          <w:t>מסתיימות</w:t>
        </w:r>
        <w:r w:rsidRPr="002B57BB">
          <w:rPr>
            <w:highlight w:val="green"/>
            <w:rtl/>
            <w:rPrChange w:id="1808" w:author="Shimon" w:date="2020-11-16T14:57:00Z">
              <w:rPr>
                <w:rtl/>
              </w:rPr>
            </w:rPrChange>
          </w:rPr>
          <w:t xml:space="preserve"> </w:t>
        </w:r>
        <w:r w:rsidRPr="002B57BB">
          <w:rPr>
            <w:rFonts w:hint="eastAsia"/>
            <w:highlight w:val="green"/>
            <w:rtl/>
            <w:rPrChange w:id="1809" w:author="Shimon" w:date="2020-11-16T14:57:00Z">
              <w:rPr>
                <w:rFonts w:hint="eastAsia"/>
                <w:rtl/>
              </w:rPr>
            </w:rPrChange>
          </w:rPr>
          <w:t>על</w:t>
        </w:r>
        <w:r w:rsidRPr="002B57BB">
          <w:rPr>
            <w:highlight w:val="green"/>
            <w:rtl/>
            <w:rPrChange w:id="1810" w:author="Shimon" w:date="2020-11-16T14:57:00Z">
              <w:rPr>
                <w:rtl/>
              </w:rPr>
            </w:rPrChange>
          </w:rPr>
          <w:t xml:space="preserve"> </w:t>
        </w:r>
        <w:r w:rsidRPr="002B57BB">
          <w:rPr>
            <w:rFonts w:hint="eastAsia"/>
            <w:highlight w:val="green"/>
            <w:rtl/>
            <w:rPrChange w:id="1811" w:author="Shimon" w:date="2020-11-16T14:57:00Z">
              <w:rPr>
                <w:rFonts w:hint="eastAsia"/>
                <w:rtl/>
              </w:rPr>
            </w:rPrChange>
          </w:rPr>
          <w:t>כן</w:t>
        </w:r>
        <w:r w:rsidRPr="002B57BB">
          <w:rPr>
            <w:highlight w:val="green"/>
            <w:rtl/>
            <w:rPrChange w:id="1812" w:author="Shimon" w:date="2020-11-16T14:57:00Z">
              <w:rPr>
                <w:rtl/>
              </w:rPr>
            </w:rPrChange>
          </w:rPr>
          <w:t xml:space="preserve"> </w:t>
        </w:r>
        <w:r w:rsidRPr="002B57BB">
          <w:rPr>
            <w:rFonts w:hint="eastAsia"/>
            <w:highlight w:val="green"/>
            <w:rtl/>
            <w:rPrChange w:id="1813" w:author="Shimon" w:date="2020-11-16T14:57:00Z">
              <w:rPr>
                <w:rFonts w:hint="eastAsia"/>
                <w:rtl/>
              </w:rPr>
            </w:rPrChange>
          </w:rPr>
          <w:t>ב</w:t>
        </w:r>
        <w:r w:rsidRPr="002B57BB">
          <w:rPr>
            <w:highlight w:val="green"/>
            <w:rtl/>
            <w:rPrChange w:id="1814" w:author="Shimon" w:date="2020-11-16T14:57:00Z">
              <w:rPr>
                <w:rtl/>
              </w:rPr>
            </w:rPrChange>
          </w:rPr>
          <w:t>1.</w:t>
        </w:r>
      </w:ins>
      <w:ins w:id="1815" w:author="Shimon" w:date="2020-11-16T14:42:00Z">
        <w:r w:rsidRPr="002B57BB">
          <w:rPr>
            <w:highlight w:val="green"/>
            <w:rtl/>
            <w:rPrChange w:id="1816" w:author="Shimon" w:date="2020-11-16T14:57:00Z">
              <w:rPr>
                <w:rtl/>
              </w:rPr>
            </w:rPrChange>
          </w:rPr>
          <w:t>9.19</w:t>
        </w:r>
      </w:ins>
      <w:ins w:id="1817" w:author="Shimon" w:date="2020-11-16T14:44:00Z">
        <w:r w:rsidRPr="002B57BB">
          <w:rPr>
            <w:highlight w:val="green"/>
            <w:rtl/>
            <w:rPrChange w:id="1818" w:author="Shimon" w:date="2020-11-16T14:57:00Z">
              <w:rPr>
                <w:rtl/>
              </w:rPr>
            </w:rPrChange>
          </w:rPr>
          <w:t xml:space="preserve">. </w:t>
        </w:r>
      </w:ins>
      <w:ins w:id="1819" w:author="Shimon" w:date="2020-11-16T14:45:00Z">
        <w:r w:rsidRPr="002B57BB">
          <w:rPr>
            <w:rFonts w:hint="eastAsia"/>
            <w:highlight w:val="green"/>
            <w:rtl/>
            <w:rPrChange w:id="1820" w:author="Shimon" w:date="2020-11-16T14:57:00Z">
              <w:rPr>
                <w:rFonts w:hint="eastAsia"/>
                <w:rtl/>
              </w:rPr>
            </w:rPrChange>
          </w:rPr>
          <w:t>יום</w:t>
        </w:r>
        <w:r w:rsidRPr="002B57BB">
          <w:rPr>
            <w:highlight w:val="green"/>
            <w:rtl/>
            <w:rPrChange w:id="1821" w:author="Shimon" w:date="2020-11-16T14:57:00Z">
              <w:rPr>
                <w:rtl/>
              </w:rPr>
            </w:rPrChange>
          </w:rPr>
          <w:t xml:space="preserve"> </w:t>
        </w:r>
        <w:r w:rsidRPr="002B57BB">
          <w:rPr>
            <w:rFonts w:hint="eastAsia"/>
            <w:highlight w:val="green"/>
            <w:rtl/>
            <w:rPrChange w:id="1822" w:author="Shimon" w:date="2020-11-16T14:57:00Z">
              <w:rPr>
                <w:rFonts w:hint="eastAsia"/>
                <w:rtl/>
              </w:rPr>
            </w:rPrChange>
          </w:rPr>
          <w:t>העבודה</w:t>
        </w:r>
        <w:r w:rsidRPr="002B57BB">
          <w:rPr>
            <w:highlight w:val="green"/>
            <w:rtl/>
            <w:rPrChange w:id="1823" w:author="Shimon" w:date="2020-11-16T14:57:00Z">
              <w:rPr>
                <w:rtl/>
              </w:rPr>
            </w:rPrChange>
          </w:rPr>
          <w:t xml:space="preserve"> </w:t>
        </w:r>
        <w:r w:rsidRPr="002B57BB">
          <w:rPr>
            <w:rFonts w:hint="eastAsia"/>
            <w:highlight w:val="green"/>
            <w:rtl/>
            <w:rPrChange w:id="1824" w:author="Shimon" w:date="2020-11-16T14:57:00Z">
              <w:rPr>
                <w:rFonts w:hint="eastAsia"/>
                <w:rtl/>
              </w:rPr>
            </w:rPrChange>
          </w:rPr>
          <w:t>האחרון</w:t>
        </w:r>
        <w:r w:rsidRPr="002B57BB">
          <w:rPr>
            <w:highlight w:val="green"/>
            <w:rtl/>
            <w:rPrChange w:id="1825" w:author="Shimon" w:date="2020-11-16T14:57:00Z">
              <w:rPr>
                <w:rtl/>
              </w:rPr>
            </w:rPrChange>
          </w:rPr>
          <w:t xml:space="preserve"> </w:t>
        </w:r>
        <w:r w:rsidRPr="002B57BB">
          <w:rPr>
            <w:rFonts w:hint="eastAsia"/>
            <w:highlight w:val="green"/>
            <w:rtl/>
            <w:rPrChange w:id="1826" w:author="Shimon" w:date="2020-11-16T14:57:00Z">
              <w:rPr>
                <w:rFonts w:hint="eastAsia"/>
                <w:rtl/>
              </w:rPr>
            </w:rPrChange>
          </w:rPr>
          <w:t>בספטמבר</w:t>
        </w:r>
        <w:r w:rsidRPr="002B57BB">
          <w:rPr>
            <w:highlight w:val="green"/>
            <w:rtl/>
            <w:rPrChange w:id="1827" w:author="Shimon" w:date="2020-11-16T14:57:00Z">
              <w:rPr>
                <w:rtl/>
              </w:rPr>
            </w:rPrChange>
          </w:rPr>
          <w:t xml:space="preserve"> 20 </w:t>
        </w:r>
        <w:r w:rsidRPr="002B57BB">
          <w:rPr>
            <w:rFonts w:hint="eastAsia"/>
            <w:highlight w:val="green"/>
            <w:rtl/>
            <w:rPrChange w:id="1828" w:author="Shimon" w:date="2020-11-16T14:57:00Z">
              <w:rPr>
                <w:rFonts w:hint="eastAsia"/>
                <w:rtl/>
              </w:rPr>
            </w:rPrChange>
          </w:rPr>
          <w:t>היה</w:t>
        </w:r>
        <w:r w:rsidRPr="002B57BB">
          <w:rPr>
            <w:highlight w:val="green"/>
            <w:rtl/>
            <w:rPrChange w:id="1829" w:author="Shimon" w:date="2020-11-16T14:57:00Z">
              <w:rPr>
                <w:rtl/>
              </w:rPr>
            </w:rPrChange>
          </w:rPr>
          <w:t xml:space="preserve"> </w:t>
        </w:r>
        <w:r w:rsidRPr="002B57BB">
          <w:rPr>
            <w:rFonts w:hint="eastAsia"/>
            <w:highlight w:val="green"/>
            <w:rtl/>
            <w:rPrChange w:id="1830" w:author="Shimon" w:date="2020-11-16T14:57:00Z">
              <w:rPr>
                <w:rFonts w:hint="eastAsia"/>
                <w:rtl/>
              </w:rPr>
            </w:rPrChange>
          </w:rPr>
          <w:t>יום</w:t>
        </w:r>
        <w:r w:rsidRPr="002B57BB">
          <w:rPr>
            <w:highlight w:val="green"/>
            <w:rtl/>
            <w:rPrChange w:id="1831" w:author="Shimon" w:date="2020-11-16T14:57:00Z">
              <w:rPr>
                <w:rtl/>
              </w:rPr>
            </w:rPrChange>
          </w:rPr>
          <w:t xml:space="preserve"> </w:t>
        </w:r>
        <w:r w:rsidRPr="002B57BB">
          <w:rPr>
            <w:rFonts w:hint="eastAsia"/>
            <w:highlight w:val="green"/>
            <w:rtl/>
            <w:rPrChange w:id="1832" w:author="Shimon" w:date="2020-11-16T14:57:00Z">
              <w:rPr>
                <w:rFonts w:hint="eastAsia"/>
                <w:rtl/>
              </w:rPr>
            </w:rPrChange>
          </w:rPr>
          <w:t>ה</w:t>
        </w:r>
      </w:ins>
      <w:ins w:id="1833" w:author="Shimon" w:date="2020-11-16T14:51:00Z">
        <w:r w:rsidR="002B57BB" w:rsidRPr="002B57BB">
          <w:rPr>
            <w:highlight w:val="green"/>
            <w:rtl/>
            <w:rPrChange w:id="1834" w:author="Shimon" w:date="2020-11-16T14:57:00Z">
              <w:rPr>
                <w:rtl/>
              </w:rPr>
            </w:rPrChange>
          </w:rPr>
          <w:t>'</w:t>
        </w:r>
      </w:ins>
      <w:ins w:id="1835" w:author="Shimon" w:date="2020-11-16T14:45:00Z">
        <w:r w:rsidRPr="002B57BB">
          <w:rPr>
            <w:highlight w:val="green"/>
            <w:rtl/>
            <w:rPrChange w:id="1836" w:author="Shimon" w:date="2020-11-16T14:57:00Z">
              <w:rPr>
                <w:rtl/>
              </w:rPr>
            </w:rPrChange>
          </w:rPr>
          <w:t xml:space="preserve"> 27.9</w:t>
        </w:r>
      </w:ins>
      <w:ins w:id="1837" w:author="Shimon" w:date="2020-11-16T14:46:00Z">
        <w:r w:rsidRPr="002B57BB">
          <w:rPr>
            <w:highlight w:val="green"/>
            <w:rtl/>
            <w:rPrChange w:id="1838" w:author="Shimon" w:date="2020-11-16T14:57:00Z">
              <w:rPr>
                <w:rtl/>
              </w:rPr>
            </w:rPrChange>
          </w:rPr>
          <w:t xml:space="preserve">. </w:t>
        </w:r>
      </w:ins>
      <w:ins w:id="1839" w:author="Shimon" w:date="2020-11-16T14:51:00Z">
        <w:r w:rsidR="002B57BB" w:rsidRPr="002B57BB">
          <w:rPr>
            <w:rFonts w:hint="eastAsia"/>
            <w:highlight w:val="green"/>
            <w:rtl/>
            <w:rPrChange w:id="1840" w:author="Shimon" w:date="2020-11-16T14:57:00Z">
              <w:rPr>
                <w:rFonts w:hint="eastAsia"/>
                <w:rtl/>
              </w:rPr>
            </w:rPrChange>
          </w:rPr>
          <w:t>ואח</w:t>
        </w:r>
        <w:r w:rsidR="002B57BB" w:rsidRPr="002B57BB">
          <w:rPr>
            <w:highlight w:val="green"/>
            <w:rtl/>
            <w:rPrChange w:id="1841" w:author="Shimon" w:date="2020-11-16T14:57:00Z">
              <w:rPr>
                <w:rtl/>
              </w:rPr>
            </w:rPrChange>
          </w:rPr>
          <w:t xml:space="preserve">"כ, </w:t>
        </w:r>
      </w:ins>
      <w:ins w:id="1842" w:author="Shimon" w:date="2020-11-16T14:46:00Z">
        <w:r w:rsidRPr="002B57BB">
          <w:rPr>
            <w:rFonts w:hint="eastAsia"/>
            <w:highlight w:val="green"/>
            <w:rtl/>
            <w:rPrChange w:id="1843" w:author="Shimon" w:date="2020-11-16T14:57:00Z">
              <w:rPr>
                <w:rFonts w:hint="eastAsia"/>
                <w:rtl/>
              </w:rPr>
            </w:rPrChange>
          </w:rPr>
          <w:t>עד</w:t>
        </w:r>
        <w:r w:rsidRPr="002B57BB">
          <w:rPr>
            <w:highlight w:val="green"/>
            <w:rtl/>
            <w:rPrChange w:id="1844" w:author="Shimon" w:date="2020-11-16T14:57:00Z">
              <w:rPr>
                <w:rtl/>
              </w:rPr>
            </w:rPrChange>
          </w:rPr>
          <w:t xml:space="preserve"> 2.10</w:t>
        </w:r>
      </w:ins>
      <w:ins w:id="1845" w:author="Shimon" w:date="2020-11-16T14:51:00Z">
        <w:r w:rsidR="002B57BB" w:rsidRPr="002B57BB">
          <w:rPr>
            <w:highlight w:val="green"/>
            <w:rtl/>
            <w:rPrChange w:id="1846" w:author="Shimon" w:date="2020-11-16T14:57:00Z">
              <w:rPr>
                <w:rtl/>
              </w:rPr>
            </w:rPrChange>
          </w:rPr>
          <w:t xml:space="preserve">, </w:t>
        </w:r>
      </w:ins>
      <w:ins w:id="1847" w:author="Shimon" w:date="2020-11-16T14:46:00Z">
        <w:r w:rsidRPr="002B57BB">
          <w:rPr>
            <w:highlight w:val="green"/>
            <w:rtl/>
            <w:rPrChange w:id="1848" w:author="Shimon" w:date="2020-11-16T14:57:00Z">
              <w:rPr>
                <w:rtl/>
              </w:rPr>
            </w:rPrChange>
          </w:rPr>
          <w:t xml:space="preserve"> בתי הדין היו סגורים </w:t>
        </w:r>
      </w:ins>
      <w:ins w:id="1849" w:author="Shimon" w:date="2020-11-16T14:38:00Z">
        <w:r w:rsidRPr="002B57BB">
          <w:rPr>
            <w:highlight w:val="green"/>
            <w:rtl/>
            <w:rPrChange w:id="1850" w:author="Shimon" w:date="2020-11-16T14:57:00Z">
              <w:rPr>
                <w:rtl/>
              </w:rPr>
            </w:rPrChange>
          </w:rPr>
          <w:t xml:space="preserve"> </w:t>
        </w:r>
      </w:ins>
      <w:ins w:id="1851" w:author="Shimon" w:date="2020-11-16T14:45:00Z">
        <w:r w:rsidRPr="002B57BB">
          <w:rPr>
            <w:highlight w:val="green"/>
            <w:rtl/>
            <w:rPrChange w:id="1852" w:author="Shimon" w:date="2020-11-16T14:57:00Z">
              <w:rPr>
                <w:rtl/>
              </w:rPr>
            </w:rPrChange>
          </w:rPr>
          <w:t xml:space="preserve">(יום </w:t>
        </w:r>
        <w:r w:rsidRPr="002B57BB">
          <w:rPr>
            <w:rFonts w:hint="eastAsia"/>
            <w:highlight w:val="green"/>
            <w:rtl/>
            <w:rPrChange w:id="1853" w:author="Shimon" w:date="2020-11-16T14:57:00Z">
              <w:rPr>
                <w:rFonts w:hint="eastAsia"/>
                <w:rtl/>
              </w:rPr>
            </w:rPrChange>
          </w:rPr>
          <w:t>ששי</w:t>
        </w:r>
        <w:r w:rsidRPr="002B57BB">
          <w:rPr>
            <w:highlight w:val="green"/>
            <w:rtl/>
            <w:rPrChange w:id="1854" w:author="Shimon" w:date="2020-11-16T14:57:00Z">
              <w:rPr>
                <w:rtl/>
              </w:rPr>
            </w:rPrChange>
          </w:rPr>
          <w:t xml:space="preserve">, </w:t>
        </w:r>
        <w:r w:rsidRPr="002B57BB">
          <w:rPr>
            <w:rFonts w:hint="eastAsia"/>
            <w:highlight w:val="green"/>
            <w:rtl/>
            <w:rPrChange w:id="1855" w:author="Shimon" w:date="2020-11-16T14:57:00Z">
              <w:rPr>
                <w:rFonts w:hint="eastAsia"/>
                <w:rtl/>
              </w:rPr>
            </w:rPrChange>
          </w:rPr>
          <w:t>שבת</w:t>
        </w:r>
      </w:ins>
      <w:ins w:id="1856" w:author="Shimon" w:date="2020-11-16T14:46:00Z">
        <w:r w:rsidRPr="002B57BB">
          <w:rPr>
            <w:highlight w:val="green"/>
            <w:rtl/>
            <w:rPrChange w:id="1857" w:author="Shimon" w:date="2020-11-16T14:57:00Z">
              <w:rPr>
                <w:rtl/>
              </w:rPr>
            </w:rPrChange>
          </w:rPr>
          <w:t xml:space="preserve">, </w:t>
        </w:r>
      </w:ins>
      <w:ins w:id="1858" w:author="Shimon" w:date="2020-11-16T14:45:00Z">
        <w:r w:rsidRPr="002B57BB">
          <w:rPr>
            <w:rFonts w:hint="eastAsia"/>
            <w:highlight w:val="green"/>
            <w:rtl/>
            <w:rPrChange w:id="1859" w:author="Shimon" w:date="2020-11-16T14:57:00Z">
              <w:rPr>
                <w:rFonts w:hint="eastAsia"/>
                <w:rtl/>
              </w:rPr>
            </w:rPrChange>
          </w:rPr>
          <w:t>יום</w:t>
        </w:r>
        <w:r w:rsidRPr="002B57BB">
          <w:rPr>
            <w:highlight w:val="green"/>
            <w:rtl/>
            <w:rPrChange w:id="1860" w:author="Shimon" w:date="2020-11-16T14:57:00Z">
              <w:rPr>
                <w:rtl/>
              </w:rPr>
            </w:rPrChange>
          </w:rPr>
          <w:t xml:space="preserve"> </w:t>
        </w:r>
        <w:r w:rsidRPr="002B57BB">
          <w:rPr>
            <w:rFonts w:hint="eastAsia"/>
            <w:highlight w:val="green"/>
            <w:rtl/>
            <w:rPrChange w:id="1861" w:author="Shimon" w:date="2020-11-16T14:57:00Z">
              <w:rPr>
                <w:rFonts w:hint="eastAsia"/>
                <w:rtl/>
              </w:rPr>
            </w:rPrChange>
          </w:rPr>
          <w:t>ראשון</w:t>
        </w:r>
      </w:ins>
      <w:ins w:id="1862" w:author="Shimon" w:date="2020-11-16T14:46:00Z">
        <w:r w:rsidRPr="002B57BB">
          <w:rPr>
            <w:highlight w:val="green"/>
            <w:rtl/>
            <w:rPrChange w:id="1863" w:author="Shimon" w:date="2020-11-16T14:57:00Z">
              <w:rPr>
                <w:rtl/>
              </w:rPr>
            </w:rPrChange>
          </w:rPr>
          <w:t xml:space="preserve"> </w:t>
        </w:r>
      </w:ins>
      <w:ins w:id="1864" w:author="Shimon" w:date="2020-11-16T14:47:00Z">
        <w:r w:rsidRPr="002B57BB">
          <w:rPr>
            <w:highlight w:val="green"/>
            <w:rtl/>
            <w:rPrChange w:id="1865" w:author="Shimon" w:date="2020-11-16T14:57:00Z">
              <w:rPr>
                <w:rtl/>
              </w:rPr>
            </w:rPrChange>
          </w:rPr>
          <w:t>(</w:t>
        </w:r>
      </w:ins>
      <w:ins w:id="1866" w:author="Shimon" w:date="2020-11-16T14:46:00Z">
        <w:r w:rsidRPr="002B57BB">
          <w:rPr>
            <w:rFonts w:hint="eastAsia"/>
            <w:highlight w:val="green"/>
            <w:rtl/>
            <w:rPrChange w:id="1867" w:author="Shimon" w:date="2020-11-16T14:57:00Z">
              <w:rPr>
                <w:rFonts w:hint="eastAsia"/>
                <w:rtl/>
              </w:rPr>
            </w:rPrChange>
          </w:rPr>
          <w:t>ערב</w:t>
        </w:r>
        <w:r w:rsidRPr="002B57BB">
          <w:rPr>
            <w:highlight w:val="green"/>
            <w:rtl/>
            <w:rPrChange w:id="1868" w:author="Shimon" w:date="2020-11-16T14:57:00Z">
              <w:rPr>
                <w:rtl/>
              </w:rPr>
            </w:rPrChange>
          </w:rPr>
          <w:t xml:space="preserve"> </w:t>
        </w:r>
        <w:r w:rsidRPr="002B57BB">
          <w:rPr>
            <w:rFonts w:hint="eastAsia"/>
            <w:highlight w:val="green"/>
            <w:rtl/>
            <w:rPrChange w:id="1869" w:author="Shimon" w:date="2020-11-16T14:57:00Z">
              <w:rPr>
                <w:rFonts w:hint="eastAsia"/>
                <w:rtl/>
              </w:rPr>
            </w:rPrChange>
          </w:rPr>
          <w:t>ר</w:t>
        </w:r>
      </w:ins>
      <w:ins w:id="1870" w:author="Shimon" w:date="2020-11-16T14:47:00Z">
        <w:r w:rsidRPr="002B57BB">
          <w:rPr>
            <w:rFonts w:hint="eastAsia"/>
            <w:highlight w:val="green"/>
            <w:rtl/>
            <w:rPrChange w:id="1871" w:author="Shimon" w:date="2020-11-16T14:57:00Z">
              <w:rPr>
                <w:rFonts w:hint="eastAsia"/>
                <w:rtl/>
              </w:rPr>
            </w:rPrChange>
          </w:rPr>
          <w:t>אש</w:t>
        </w:r>
        <w:r w:rsidRPr="002B57BB">
          <w:rPr>
            <w:highlight w:val="green"/>
            <w:rtl/>
            <w:rPrChange w:id="1872" w:author="Shimon" w:date="2020-11-16T14:57:00Z">
              <w:rPr>
                <w:rtl/>
              </w:rPr>
            </w:rPrChange>
          </w:rPr>
          <w:t xml:space="preserve"> </w:t>
        </w:r>
        <w:r w:rsidRPr="002B57BB">
          <w:rPr>
            <w:rFonts w:hint="eastAsia"/>
            <w:highlight w:val="green"/>
            <w:rtl/>
            <w:rPrChange w:id="1873" w:author="Shimon" w:date="2020-11-16T14:57:00Z">
              <w:rPr>
                <w:rFonts w:hint="eastAsia"/>
                <w:rtl/>
              </w:rPr>
            </w:rPrChange>
          </w:rPr>
          <w:t>השנה</w:t>
        </w:r>
        <w:r w:rsidRPr="002B57BB">
          <w:rPr>
            <w:highlight w:val="green"/>
            <w:rtl/>
            <w:rPrChange w:id="1874" w:author="Shimon" w:date="2020-11-16T14:57:00Z">
              <w:rPr>
                <w:rtl/>
              </w:rPr>
            </w:rPrChange>
          </w:rPr>
          <w:t>)</w:t>
        </w:r>
      </w:ins>
      <w:ins w:id="1875" w:author="Shimon" w:date="2020-11-16T14:46:00Z">
        <w:r w:rsidRPr="002B57BB">
          <w:rPr>
            <w:highlight w:val="green"/>
            <w:rtl/>
            <w:rPrChange w:id="1876" w:author="Shimon" w:date="2020-11-16T14:57:00Z">
              <w:rPr>
                <w:rtl/>
              </w:rPr>
            </w:rPrChange>
          </w:rPr>
          <w:t xml:space="preserve">, </w:t>
        </w:r>
        <w:r w:rsidRPr="002B57BB">
          <w:rPr>
            <w:rFonts w:hint="eastAsia"/>
            <w:highlight w:val="green"/>
            <w:rtl/>
            <w:rPrChange w:id="1877" w:author="Shimon" w:date="2020-11-16T14:57:00Z">
              <w:rPr>
                <w:rFonts w:hint="eastAsia"/>
                <w:rtl/>
              </w:rPr>
            </w:rPrChange>
          </w:rPr>
          <w:t>שני</w:t>
        </w:r>
        <w:r w:rsidRPr="002B57BB">
          <w:rPr>
            <w:highlight w:val="green"/>
            <w:rtl/>
            <w:rPrChange w:id="1878" w:author="Shimon" w:date="2020-11-16T14:57:00Z">
              <w:rPr>
                <w:rtl/>
              </w:rPr>
            </w:rPrChange>
          </w:rPr>
          <w:t xml:space="preserve"> </w:t>
        </w:r>
        <w:r w:rsidRPr="002B57BB">
          <w:rPr>
            <w:rFonts w:hint="eastAsia"/>
            <w:highlight w:val="green"/>
            <w:rtl/>
            <w:rPrChange w:id="1879" w:author="Shimon" w:date="2020-11-16T14:57:00Z">
              <w:rPr>
                <w:rFonts w:hint="eastAsia"/>
                <w:rtl/>
              </w:rPr>
            </w:rPrChange>
          </w:rPr>
          <w:t>ושלישי</w:t>
        </w:r>
      </w:ins>
      <w:ins w:id="1880" w:author="Shimon" w:date="2020-11-16T14:45:00Z">
        <w:r w:rsidRPr="002B57BB">
          <w:rPr>
            <w:highlight w:val="green"/>
            <w:rtl/>
            <w:rPrChange w:id="1881" w:author="Shimon" w:date="2020-11-16T14:57:00Z">
              <w:rPr>
                <w:rtl/>
              </w:rPr>
            </w:rPrChange>
          </w:rPr>
          <w:t xml:space="preserve"> </w:t>
        </w:r>
      </w:ins>
      <w:ins w:id="1882" w:author="Shimon" w:date="2020-11-16T14:47:00Z">
        <w:r w:rsidRPr="002B57BB">
          <w:rPr>
            <w:highlight w:val="green"/>
            <w:rtl/>
            <w:rPrChange w:id="1883" w:author="Shimon" w:date="2020-11-16T14:57:00Z">
              <w:rPr>
                <w:rtl/>
              </w:rPr>
            </w:rPrChange>
          </w:rPr>
          <w:t>(ר"ה)</w:t>
        </w:r>
      </w:ins>
      <w:ins w:id="1884" w:author="Shimon" w:date="2020-11-16T14:51:00Z">
        <w:r w:rsidR="002B57BB" w:rsidRPr="002B57BB">
          <w:rPr>
            <w:highlight w:val="green"/>
            <w:rtl/>
            <w:rPrChange w:id="1885" w:author="Shimon" w:date="2020-11-16T14:57:00Z">
              <w:rPr>
                <w:rtl/>
              </w:rPr>
            </w:rPrChange>
          </w:rPr>
          <w:t xml:space="preserve">.  </w:t>
        </w:r>
      </w:ins>
      <w:ins w:id="1886" w:author="Shimon" w:date="2020-11-16T14:47:00Z">
        <w:r w:rsidRPr="002B57BB">
          <w:rPr>
            <w:rFonts w:hint="eastAsia"/>
            <w:highlight w:val="green"/>
            <w:rtl/>
            <w:rPrChange w:id="1887" w:author="Shimon" w:date="2020-11-16T14:57:00Z">
              <w:rPr>
                <w:rFonts w:hint="eastAsia"/>
                <w:rtl/>
              </w:rPr>
            </w:rPrChange>
          </w:rPr>
          <w:t>למחרת</w:t>
        </w:r>
        <w:r w:rsidRPr="002B57BB">
          <w:rPr>
            <w:highlight w:val="green"/>
            <w:rtl/>
            <w:rPrChange w:id="1888" w:author="Shimon" w:date="2020-11-16T14:57:00Z">
              <w:rPr>
                <w:rtl/>
              </w:rPr>
            </w:rPrChange>
          </w:rPr>
          <w:t>, 3.1</w:t>
        </w:r>
      </w:ins>
      <w:ins w:id="1889" w:author="Shimon" w:date="2020-11-16T14:48:00Z">
        <w:r w:rsidRPr="002B57BB">
          <w:rPr>
            <w:highlight w:val="green"/>
            <w:rtl/>
            <w:rPrChange w:id="1890" w:author="Shimon" w:date="2020-11-16T14:57:00Z">
              <w:rPr>
                <w:rtl/>
              </w:rPr>
            </w:rPrChange>
          </w:rPr>
          <w:t>0</w:t>
        </w:r>
      </w:ins>
      <w:ins w:id="1891" w:author="Shimon" w:date="2020-11-16T14:47:00Z">
        <w:r w:rsidRPr="002B57BB">
          <w:rPr>
            <w:highlight w:val="green"/>
            <w:rtl/>
            <w:rPrChange w:id="1892" w:author="Shimon" w:date="2020-11-16T14:57:00Z">
              <w:rPr>
                <w:rtl/>
              </w:rPr>
            </w:rPrChange>
          </w:rPr>
          <w:t>.19</w:t>
        </w:r>
      </w:ins>
      <w:ins w:id="1893" w:author="Shimon" w:date="2020-11-16T14:51:00Z">
        <w:r w:rsidR="002B57BB" w:rsidRPr="002B57BB">
          <w:rPr>
            <w:highlight w:val="green"/>
            <w:rtl/>
            <w:rPrChange w:id="1894" w:author="Shimon" w:date="2020-11-16T14:57:00Z">
              <w:rPr>
                <w:rtl/>
              </w:rPr>
            </w:rPrChange>
          </w:rPr>
          <w:t>,</w:t>
        </w:r>
      </w:ins>
      <w:ins w:id="1895" w:author="Shimon" w:date="2020-11-16T14:47:00Z">
        <w:r w:rsidRPr="002B57BB">
          <w:rPr>
            <w:highlight w:val="green"/>
            <w:rtl/>
            <w:rPrChange w:id="1896" w:author="Shimon" w:date="2020-11-16T14:57:00Z">
              <w:rPr>
                <w:rtl/>
              </w:rPr>
            </w:rPrChange>
          </w:rPr>
          <w:t xml:space="preserve"> הוגשה התביעה</w:t>
        </w:r>
      </w:ins>
      <w:ins w:id="1897" w:author="Shimon" w:date="2020-11-16T14:48:00Z">
        <w:r w:rsidRPr="002B57BB">
          <w:rPr>
            <w:highlight w:val="green"/>
            <w:rtl/>
            <w:rPrChange w:id="1898" w:author="Shimon" w:date="2020-11-16T14:57:00Z">
              <w:rPr>
                <w:rtl/>
              </w:rPr>
            </w:rPrChange>
          </w:rPr>
          <w:t xml:space="preserve">. </w:t>
        </w:r>
        <w:r w:rsidRPr="002B57BB">
          <w:rPr>
            <w:rFonts w:hint="eastAsia"/>
            <w:highlight w:val="green"/>
            <w:rtl/>
            <w:rPrChange w:id="1899" w:author="Shimon" w:date="2020-11-16T14:57:00Z">
              <w:rPr>
                <w:rFonts w:hint="eastAsia"/>
                <w:rtl/>
              </w:rPr>
            </w:rPrChange>
          </w:rPr>
          <w:t>כלאמר</w:t>
        </w:r>
        <w:r w:rsidRPr="002B57BB">
          <w:rPr>
            <w:highlight w:val="green"/>
            <w:rtl/>
            <w:rPrChange w:id="1900" w:author="Shimon" w:date="2020-11-16T14:57:00Z">
              <w:rPr>
                <w:rtl/>
              </w:rPr>
            </w:rPrChange>
          </w:rPr>
          <w:t xml:space="preserve"> </w:t>
        </w:r>
      </w:ins>
      <w:ins w:id="1901" w:author="Shimon" w:date="2020-11-16T14:58:00Z">
        <w:r w:rsidR="002B57BB">
          <w:rPr>
            <w:rFonts w:hint="cs"/>
            <w:highlight w:val="green"/>
            <w:rtl/>
          </w:rPr>
          <w:t>ה</w:t>
        </w:r>
      </w:ins>
      <w:ins w:id="1902" w:author="Shimon" w:date="2020-11-16T14:48:00Z">
        <w:r w:rsidRPr="002B57BB">
          <w:rPr>
            <w:rFonts w:hint="eastAsia"/>
            <w:highlight w:val="green"/>
            <w:rtl/>
            <w:rPrChange w:id="1903" w:author="Shimon" w:date="2020-11-16T14:57:00Z">
              <w:rPr>
                <w:rFonts w:hint="eastAsia"/>
                <w:rtl/>
              </w:rPr>
            </w:rPrChange>
          </w:rPr>
          <w:t>איחור</w:t>
        </w:r>
        <w:r w:rsidRPr="002B57BB">
          <w:rPr>
            <w:highlight w:val="green"/>
            <w:rtl/>
            <w:rPrChange w:id="1904" w:author="Shimon" w:date="2020-11-16T14:57:00Z">
              <w:rPr>
                <w:rtl/>
              </w:rPr>
            </w:rPrChange>
          </w:rPr>
          <w:t xml:space="preserve"> (לשיטת </w:t>
        </w:r>
        <w:r w:rsidRPr="002B57BB">
          <w:rPr>
            <w:rFonts w:hint="eastAsia"/>
            <w:highlight w:val="green"/>
            <w:rtl/>
            <w:rPrChange w:id="1905" w:author="Shimon" w:date="2020-11-16T14:57:00Z">
              <w:rPr>
                <w:rFonts w:hint="eastAsia"/>
                <w:rtl/>
              </w:rPr>
            </w:rPrChange>
          </w:rPr>
          <w:t>בי</w:t>
        </w:r>
      </w:ins>
      <w:ins w:id="1906" w:author="Shimon" w:date="2020-11-16T14:49:00Z">
        <w:r w:rsidRPr="002B57BB">
          <w:rPr>
            <w:rFonts w:hint="eastAsia"/>
            <w:highlight w:val="green"/>
            <w:rtl/>
            <w:rPrChange w:id="1907" w:author="Shimon" w:date="2020-11-16T14:57:00Z">
              <w:rPr>
                <w:rFonts w:hint="eastAsia"/>
                <w:rtl/>
              </w:rPr>
            </w:rPrChange>
          </w:rPr>
          <w:t>ת</w:t>
        </w:r>
        <w:r w:rsidRPr="002B57BB">
          <w:rPr>
            <w:highlight w:val="green"/>
            <w:rtl/>
            <w:rPrChange w:id="1908" w:author="Shimon" w:date="2020-11-16T14:57:00Z">
              <w:rPr>
                <w:rtl/>
              </w:rPr>
            </w:rPrChange>
          </w:rPr>
          <w:t xml:space="preserve"> דין קמא) של </w:t>
        </w:r>
        <w:r w:rsidR="002B57BB" w:rsidRPr="002B57BB">
          <w:rPr>
            <w:highlight w:val="green"/>
            <w:rtl/>
            <w:rPrChange w:id="1909" w:author="Shimon" w:date="2020-11-16T14:57:00Z">
              <w:rPr>
                <w:rtl/>
              </w:rPr>
            </w:rPrChange>
          </w:rPr>
          <w:t xml:space="preserve">26 </w:t>
        </w:r>
        <w:r w:rsidR="002B57BB" w:rsidRPr="002B57BB">
          <w:rPr>
            <w:rFonts w:hint="eastAsia"/>
            <w:highlight w:val="green"/>
            <w:rtl/>
            <w:rPrChange w:id="1910" w:author="Shimon" w:date="2020-11-16T14:57:00Z">
              <w:rPr>
                <w:rFonts w:hint="eastAsia"/>
                <w:rtl/>
              </w:rPr>
            </w:rPrChange>
          </w:rPr>
          <w:t>ימים</w:t>
        </w:r>
        <w:r w:rsidR="002B57BB" w:rsidRPr="002B57BB">
          <w:rPr>
            <w:highlight w:val="green"/>
            <w:rtl/>
            <w:rPrChange w:id="1911" w:author="Shimon" w:date="2020-11-16T14:57:00Z">
              <w:rPr>
                <w:rtl/>
              </w:rPr>
            </w:rPrChange>
          </w:rPr>
          <w:t xml:space="preserve"> </w:t>
        </w:r>
        <w:r w:rsidR="002B57BB" w:rsidRPr="002B57BB">
          <w:rPr>
            <w:rFonts w:hint="eastAsia"/>
            <w:highlight w:val="green"/>
            <w:rtl/>
            <w:rPrChange w:id="1912" w:author="Shimon" w:date="2020-11-16T14:57:00Z">
              <w:rPr>
                <w:rFonts w:hint="eastAsia"/>
                <w:rtl/>
              </w:rPr>
            </w:rPrChange>
          </w:rPr>
          <w:t>בלבד</w:t>
        </w:r>
        <w:r w:rsidR="002B57BB" w:rsidRPr="002B57BB">
          <w:rPr>
            <w:highlight w:val="green"/>
            <w:rtl/>
            <w:rPrChange w:id="1913" w:author="Shimon" w:date="2020-11-16T14:57:00Z">
              <w:rPr>
                <w:rtl/>
              </w:rPr>
            </w:rPrChange>
          </w:rPr>
          <w:t xml:space="preserve"> (פחות </w:t>
        </w:r>
        <w:r w:rsidR="002B57BB" w:rsidRPr="002B57BB">
          <w:rPr>
            <w:rFonts w:hint="eastAsia"/>
            <w:highlight w:val="green"/>
            <w:rtl/>
            <w:rPrChange w:id="1914" w:author="Shimon" w:date="2020-11-16T14:57:00Z">
              <w:rPr>
                <w:rFonts w:hint="eastAsia"/>
                <w:rtl/>
              </w:rPr>
            </w:rPrChange>
          </w:rPr>
          <w:t>מחודש</w:t>
        </w:r>
        <w:r w:rsidR="002B57BB" w:rsidRPr="002B57BB">
          <w:rPr>
            <w:highlight w:val="green"/>
            <w:rtl/>
            <w:rPrChange w:id="1915" w:author="Shimon" w:date="2020-11-16T14:57:00Z">
              <w:rPr>
                <w:rtl/>
              </w:rPr>
            </w:rPrChange>
          </w:rPr>
          <w:t>)</w:t>
        </w:r>
      </w:ins>
      <w:ins w:id="1916" w:author="Shimon" w:date="2020-11-16T14:58:00Z">
        <w:r w:rsidR="002B57BB">
          <w:rPr>
            <w:rFonts w:hint="cs"/>
            <w:rtl/>
          </w:rPr>
          <w:t xml:space="preserve"> </w:t>
        </w:r>
      </w:ins>
    </w:p>
    <w:p w:rsidR="0025458D" w:rsidRPr="00BF1C12" w:rsidRDefault="0025458D" w:rsidP="009E0900">
      <w:pPr>
        <w:pStyle w:val="af0"/>
        <w:numPr>
          <w:ilvl w:val="1"/>
          <w:numId w:val="2"/>
        </w:numPr>
        <w:spacing w:line="360" w:lineRule="auto"/>
        <w:ind w:left="710" w:hanging="450"/>
        <w:jc w:val="both"/>
        <w:rPr>
          <w:rFonts w:cs="David"/>
          <w:b/>
          <w:bCs/>
          <w:sz w:val="24"/>
          <w:szCs w:val="24"/>
          <w:u w:val="single"/>
        </w:rPr>
      </w:pPr>
      <w:r w:rsidRPr="00BF1C12">
        <w:rPr>
          <w:rFonts w:cs="David"/>
          <w:b/>
          <w:bCs/>
          <w:sz w:val="24"/>
          <w:szCs w:val="24"/>
          <w:u w:val="single"/>
          <w:rtl/>
        </w:rPr>
        <w:t xml:space="preserve">מכלול העובדות </w:t>
      </w:r>
      <w:ins w:id="1917" w:author="Shimon" w:date="2020-11-16T14:59:00Z">
        <w:r w:rsidR="00DB7112" w:rsidRPr="00DB7112">
          <w:rPr>
            <w:rFonts w:cs="David" w:hint="eastAsia"/>
            <w:b/>
            <w:bCs/>
            <w:sz w:val="24"/>
            <w:szCs w:val="24"/>
            <w:highlight w:val="yellow"/>
            <w:u w:val="single"/>
            <w:rtl/>
            <w:rPrChange w:id="1918" w:author="Shimon" w:date="2020-11-16T14:59:00Z">
              <w:rPr>
                <w:rFonts w:cs="David" w:hint="eastAsia"/>
                <w:b/>
                <w:bCs/>
                <w:sz w:val="24"/>
                <w:szCs w:val="24"/>
                <w:u w:val="single"/>
                <w:rtl/>
              </w:rPr>
            </w:rPrChange>
          </w:rPr>
          <w:t>הנדרשות</w:t>
        </w:r>
        <w:r w:rsidR="00DB7112" w:rsidRPr="00DB7112">
          <w:rPr>
            <w:rFonts w:cs="David"/>
            <w:b/>
            <w:bCs/>
            <w:sz w:val="24"/>
            <w:szCs w:val="24"/>
            <w:highlight w:val="yellow"/>
            <w:u w:val="single"/>
            <w:rtl/>
            <w:rPrChange w:id="1919" w:author="Shimon" w:date="2020-11-16T14:59:00Z">
              <w:rPr>
                <w:rFonts w:cs="David"/>
                <w:b/>
                <w:bCs/>
                <w:sz w:val="24"/>
                <w:szCs w:val="24"/>
                <w:u w:val="single"/>
                <w:rtl/>
              </w:rPr>
            </w:rPrChange>
          </w:rPr>
          <w:t xml:space="preserve"> </w:t>
        </w:r>
        <w:r w:rsidR="00DB7112" w:rsidRPr="00DB7112">
          <w:rPr>
            <w:rFonts w:cs="David" w:hint="eastAsia"/>
            <w:b/>
            <w:bCs/>
            <w:sz w:val="24"/>
            <w:szCs w:val="24"/>
            <w:highlight w:val="yellow"/>
            <w:u w:val="single"/>
            <w:rtl/>
            <w:rPrChange w:id="1920" w:author="Shimon" w:date="2020-11-16T14:59:00Z">
              <w:rPr>
                <w:rFonts w:cs="David" w:hint="eastAsia"/>
                <w:b/>
                <w:bCs/>
                <w:sz w:val="24"/>
                <w:szCs w:val="24"/>
                <w:u w:val="single"/>
                <w:rtl/>
              </w:rPr>
            </w:rPrChange>
          </w:rPr>
          <w:t>להתגבשות</w:t>
        </w:r>
        <w:r w:rsidR="00DB7112" w:rsidRPr="00DB7112">
          <w:rPr>
            <w:rFonts w:cs="David"/>
            <w:b/>
            <w:bCs/>
            <w:sz w:val="24"/>
            <w:szCs w:val="24"/>
            <w:highlight w:val="yellow"/>
            <w:u w:val="single"/>
            <w:rtl/>
            <w:rPrChange w:id="1921" w:author="Shimon" w:date="2020-11-16T14:59:00Z">
              <w:rPr>
                <w:rFonts w:cs="David"/>
                <w:b/>
                <w:bCs/>
                <w:sz w:val="24"/>
                <w:szCs w:val="24"/>
                <w:u w:val="single"/>
                <w:rtl/>
              </w:rPr>
            </w:rPrChange>
          </w:rPr>
          <w:t xml:space="preserve"> </w:t>
        </w:r>
        <w:r w:rsidR="00DB7112" w:rsidRPr="00DB7112">
          <w:rPr>
            <w:rFonts w:cs="David" w:hint="eastAsia"/>
            <w:b/>
            <w:bCs/>
            <w:sz w:val="24"/>
            <w:szCs w:val="24"/>
            <w:highlight w:val="yellow"/>
            <w:u w:val="single"/>
            <w:rtl/>
            <w:rPrChange w:id="1922" w:author="Shimon" w:date="2020-11-16T14:59:00Z">
              <w:rPr>
                <w:rFonts w:cs="David" w:hint="eastAsia"/>
                <w:b/>
                <w:bCs/>
                <w:sz w:val="24"/>
                <w:szCs w:val="24"/>
                <w:u w:val="single"/>
                <w:rtl/>
              </w:rPr>
            </w:rPrChange>
          </w:rPr>
          <w:t>עילת</w:t>
        </w:r>
        <w:r w:rsidR="00DB7112" w:rsidRPr="00DB7112">
          <w:rPr>
            <w:rFonts w:cs="David"/>
            <w:b/>
            <w:bCs/>
            <w:sz w:val="24"/>
            <w:szCs w:val="24"/>
            <w:highlight w:val="yellow"/>
            <w:u w:val="single"/>
            <w:rtl/>
            <w:rPrChange w:id="1923" w:author="Shimon" w:date="2020-11-16T14:59:00Z">
              <w:rPr>
                <w:rFonts w:cs="David"/>
                <w:b/>
                <w:bCs/>
                <w:sz w:val="24"/>
                <w:szCs w:val="24"/>
                <w:u w:val="single"/>
                <w:rtl/>
              </w:rPr>
            </w:rPrChange>
          </w:rPr>
          <w:t xml:space="preserve"> </w:t>
        </w:r>
        <w:r w:rsidR="00DB7112" w:rsidRPr="00DB7112">
          <w:rPr>
            <w:rFonts w:cs="David" w:hint="eastAsia"/>
            <w:b/>
            <w:bCs/>
            <w:sz w:val="24"/>
            <w:szCs w:val="24"/>
            <w:highlight w:val="yellow"/>
            <w:u w:val="single"/>
            <w:rtl/>
            <w:rPrChange w:id="1924" w:author="Shimon" w:date="2020-11-16T14:59:00Z">
              <w:rPr>
                <w:rFonts w:cs="David" w:hint="eastAsia"/>
                <w:b/>
                <w:bCs/>
                <w:sz w:val="24"/>
                <w:szCs w:val="24"/>
                <w:u w:val="single"/>
                <w:rtl/>
              </w:rPr>
            </w:rPrChange>
          </w:rPr>
          <w:t>תביעה</w:t>
        </w:r>
        <w:r w:rsidR="00DB7112">
          <w:rPr>
            <w:rFonts w:cs="David" w:hint="cs"/>
            <w:b/>
            <w:bCs/>
            <w:sz w:val="24"/>
            <w:szCs w:val="24"/>
            <w:u w:val="single"/>
            <w:rtl/>
          </w:rPr>
          <w:t xml:space="preserve"> </w:t>
        </w:r>
      </w:ins>
      <w:r w:rsidR="009E0900">
        <w:rPr>
          <w:rFonts w:cs="David" w:hint="cs"/>
          <w:b/>
          <w:bCs/>
          <w:sz w:val="24"/>
          <w:szCs w:val="24"/>
          <w:u w:val="single"/>
          <w:rtl/>
        </w:rPr>
        <w:t>ומשקלה של זכות הגישה לערכאות</w:t>
      </w:r>
      <w:r w:rsidR="00BF1C12" w:rsidRPr="00BF1C12">
        <w:rPr>
          <w:rFonts w:cs="David" w:hint="cs"/>
          <w:b/>
          <w:bCs/>
          <w:sz w:val="24"/>
          <w:szCs w:val="24"/>
          <w:rtl/>
        </w:rPr>
        <w:t xml:space="preserve"> </w:t>
      </w:r>
      <w:r w:rsidRPr="00BF1C12">
        <w:rPr>
          <w:rFonts w:cs="David"/>
          <w:b/>
          <w:bCs/>
          <w:sz w:val="24"/>
          <w:szCs w:val="24"/>
          <w:rtl/>
        </w:rPr>
        <w:t>–</w:t>
      </w:r>
      <w:r w:rsidRPr="00BF1C12">
        <w:rPr>
          <w:rFonts w:cs="David"/>
          <w:b/>
          <w:bCs/>
          <w:sz w:val="24"/>
          <w:szCs w:val="24"/>
          <w:u w:val="single"/>
          <w:rtl/>
        </w:rPr>
        <w:t xml:space="preserve"> </w:t>
      </w:r>
    </w:p>
    <w:p w:rsidR="0025458D" w:rsidRDefault="004F5810" w:rsidP="00BF1C12">
      <w:pPr>
        <w:pStyle w:val="a3"/>
        <w:numPr>
          <w:ilvl w:val="0"/>
          <w:numId w:val="1"/>
        </w:numPr>
        <w:tabs>
          <w:tab w:val="clear" w:pos="566"/>
          <w:tab w:val="left" w:pos="674"/>
        </w:tabs>
        <w:spacing w:after="240"/>
      </w:pPr>
      <w:r>
        <w:rPr>
          <w:rFonts w:hint="cs"/>
          <w:rtl/>
        </w:rPr>
        <w:t xml:space="preserve">מבלי לגרוע מהאמור לעיל, </w:t>
      </w:r>
      <w:r w:rsidR="0025458D">
        <w:rPr>
          <w:rtl/>
        </w:rPr>
        <w:t xml:space="preserve">המערער יוסיף ויטען </w:t>
      </w:r>
      <w:ins w:id="1925" w:author="Shimon" w:date="2020-11-15T16:54:00Z">
        <w:r w:rsidR="00E7025F">
          <w:rPr>
            <w:rFonts w:hint="cs"/>
            <w:rtl/>
          </w:rPr>
          <w:t xml:space="preserve">כי </w:t>
        </w:r>
      </w:ins>
      <w:r w:rsidR="0025458D">
        <w:rPr>
          <w:rtl/>
        </w:rPr>
        <w:t xml:space="preserve">סיום עבודה של עובד מדינה, בוודאי לאחר כארבעים ושתיים שנות עבודה, מביאה לשורת התרחשויות הקשורות זו בזאת, ואשר לא ניתן לנתקן, ובעיקר הכוונה לתשלום הגמלה המגיעה לעובד מדינה הפרוש לגמלאות. </w:t>
      </w:r>
    </w:p>
    <w:p w:rsidR="009E0900" w:rsidRDefault="0025458D" w:rsidP="009E0900">
      <w:pPr>
        <w:pStyle w:val="a3"/>
        <w:numPr>
          <w:ilvl w:val="0"/>
          <w:numId w:val="1"/>
        </w:numPr>
        <w:tabs>
          <w:tab w:val="clear" w:pos="566"/>
          <w:tab w:val="left" w:pos="674"/>
        </w:tabs>
        <w:spacing w:after="240"/>
      </w:pPr>
      <w:r w:rsidRPr="0060749D">
        <w:rPr>
          <w:rtl/>
        </w:rPr>
        <w:t xml:space="preserve">בכל הכבוד, הקביעה </w:t>
      </w:r>
      <w:r>
        <w:rPr>
          <w:rtl/>
        </w:rPr>
        <w:t xml:space="preserve">של בית הדין קמא בסעיף 27 לפסק הדין, </w:t>
      </w:r>
      <w:r w:rsidRPr="0060749D">
        <w:rPr>
          <w:rtl/>
        </w:rPr>
        <w:t xml:space="preserve">כי </w:t>
      </w:r>
      <w:r>
        <w:rPr>
          <w:rtl/>
        </w:rPr>
        <w:t xml:space="preserve">כבר ביום </w:t>
      </w:r>
      <w:r w:rsidRPr="0060749D">
        <w:rPr>
          <w:rtl/>
        </w:rPr>
        <w:t>5.8.12 "</w:t>
      </w:r>
      <w:r w:rsidRPr="00BF1C12">
        <w:rPr>
          <w:rtl/>
        </w:rPr>
        <w:t>השתכלל בידיו כוח תביעה קונקרטי והתגבשה עילת תביעתו</w:t>
      </w:r>
      <w:r w:rsidRPr="0060749D">
        <w:rPr>
          <w:rtl/>
        </w:rPr>
        <w:t xml:space="preserve">" לצורך התיישנות, מפרידה </w:t>
      </w:r>
      <w:r>
        <w:rPr>
          <w:rtl/>
        </w:rPr>
        <w:t xml:space="preserve">בין המרכיבים השונים של הפרישה לגמלאות ויוצרת הפרדה מלאכותית בין רכיבי הפרישה השונים. </w:t>
      </w:r>
    </w:p>
    <w:p w:rsidR="009E0900" w:rsidRDefault="0025458D" w:rsidP="009E0900">
      <w:pPr>
        <w:pStyle w:val="a3"/>
        <w:tabs>
          <w:tab w:val="clear" w:pos="566"/>
          <w:tab w:val="left" w:pos="674"/>
        </w:tabs>
        <w:spacing w:after="240"/>
        <w:ind w:left="630"/>
        <w:rPr>
          <w:rtl/>
        </w:rPr>
      </w:pPr>
      <w:r>
        <w:rPr>
          <w:rtl/>
        </w:rPr>
        <w:lastRenderedPageBreak/>
        <w:t>לא ניתן להפריד בין רכיבים אלה, ויש לקחת בחשבון את "</w:t>
      </w:r>
      <w:r w:rsidRPr="009E0900">
        <w:rPr>
          <w:b/>
          <w:bCs/>
          <w:rtl/>
        </w:rPr>
        <w:t xml:space="preserve">מכלול העובדות והמהותיות המולידות את הזכות לסעד". </w:t>
      </w:r>
      <w:r w:rsidRPr="002A1C7D">
        <w:rPr>
          <w:rtl/>
        </w:rPr>
        <w:t xml:space="preserve">ראו </w:t>
      </w:r>
      <w:r w:rsidRPr="0060749D">
        <w:rPr>
          <w:rtl/>
        </w:rPr>
        <w:t xml:space="preserve">סעיף 24 לפסק הדין המפנה לפסק הדין בעניין אפרידר </w:t>
      </w:r>
      <w:r>
        <w:rPr>
          <w:rtl/>
        </w:rPr>
        <w:t xml:space="preserve">- </w:t>
      </w:r>
      <w:r w:rsidRPr="0060749D">
        <w:rPr>
          <w:rtl/>
        </w:rPr>
        <w:t>רע"א 6774/19 ‏</w:t>
      </w:r>
      <w:r w:rsidRPr="009E0900">
        <w:rPr>
          <w:b/>
          <w:bCs/>
          <w:rtl/>
        </w:rPr>
        <w:t>אפרידר החברה לשיכון ופיתוח לישראל בע"מ נ' עיריית ראש העין</w:t>
      </w:r>
      <w:r w:rsidRPr="0060749D">
        <w:rPr>
          <w:rtl/>
        </w:rPr>
        <w:t xml:space="preserve"> (16.4.2020);</w:t>
      </w:r>
    </w:p>
    <w:p w:rsidR="009E0900" w:rsidRDefault="009E0900" w:rsidP="009E0900">
      <w:pPr>
        <w:pStyle w:val="a3"/>
        <w:numPr>
          <w:ilvl w:val="0"/>
          <w:numId w:val="1"/>
        </w:numPr>
        <w:tabs>
          <w:tab w:val="clear" w:pos="566"/>
          <w:tab w:val="left" w:pos="674"/>
        </w:tabs>
        <w:spacing w:after="240"/>
      </w:pPr>
      <w:r>
        <w:rPr>
          <w:rFonts w:hint="cs"/>
          <w:rtl/>
        </w:rPr>
        <w:t xml:space="preserve">כמו כן </w:t>
      </w:r>
      <w:r>
        <w:rPr>
          <w:rtl/>
        </w:rPr>
        <w:t>המערער יוסיף ויטען כי טעה בית הדין קמא כאשר לא נתן משקל מספיק לכך שמשמעות החלטתו היא מניעת זכות הגישה של המערער לערכאות בעניין שבו ברור שהמדינה לא פעלה בהתאם להוראות החוזה שהיא עצמה ניסחה.</w:t>
      </w:r>
      <w:r>
        <w:rPr>
          <w:rFonts w:hint="cs"/>
          <w:rtl/>
        </w:rPr>
        <w:t xml:space="preserve"> </w:t>
      </w:r>
      <w:r>
        <w:rPr>
          <w:rtl/>
        </w:rPr>
        <w:t>המערער יוסיף ויטען כי במקרה זה, שבו לכל היותר עשויה להיות מחלוקת בעניין המועד האחרון להגשת התובענה, היה מקום לייחס חשיבות לזכות הגישה לערכאות, שהיא זכות חוקתית, ולהכריע לטובת המערער, בהתאם להוראות חוזה בכירים שאותו ניסחה המדינה.</w:t>
      </w:r>
    </w:p>
    <w:p w:rsidR="009E0900" w:rsidRDefault="009E0900">
      <w:pPr>
        <w:pStyle w:val="a3"/>
        <w:numPr>
          <w:ilvl w:val="0"/>
          <w:numId w:val="1"/>
        </w:numPr>
        <w:tabs>
          <w:tab w:val="clear" w:pos="566"/>
          <w:tab w:val="left" w:pos="674"/>
        </w:tabs>
        <w:spacing w:after="240"/>
        <w:pPrChange w:id="1926" w:author="Shimon" w:date="2020-11-16T15:01:00Z">
          <w:pPr>
            <w:pStyle w:val="a3"/>
            <w:numPr>
              <w:numId w:val="1"/>
            </w:numPr>
            <w:tabs>
              <w:tab w:val="clear" w:pos="566"/>
              <w:tab w:val="num" w:pos="630"/>
              <w:tab w:val="left" w:pos="674"/>
            </w:tabs>
            <w:spacing w:after="240"/>
            <w:ind w:left="630" w:hanging="360"/>
          </w:pPr>
        </w:pPrChange>
      </w:pPr>
      <w:r>
        <w:rPr>
          <w:rtl/>
        </w:rPr>
        <w:t xml:space="preserve">לפיכך, וכאשר בוחנים את מכלול העובדות – </w:t>
      </w:r>
      <w:r w:rsidRPr="001F1DAC">
        <w:rPr>
          <w:b/>
          <w:bCs/>
          <w:rtl/>
        </w:rPr>
        <w:t xml:space="preserve">לא קמה עילה לפני שהמערער התחיל לקבל גמלה, ולמצער – המועד בו </w:t>
      </w:r>
      <w:del w:id="1927" w:author="Shimon" w:date="2020-11-16T15:00:00Z">
        <w:r w:rsidRPr="001F1DAC" w:rsidDel="00DB7112">
          <w:rPr>
            <w:b/>
            <w:bCs/>
            <w:rtl/>
          </w:rPr>
          <w:delText xml:space="preserve">ניתנה </w:delText>
        </w:r>
      </w:del>
      <w:ins w:id="1928" w:author="Shimon" w:date="2020-11-16T15:00:00Z">
        <w:r w:rsidR="00DB7112" w:rsidRPr="00DB7112">
          <w:rPr>
            <w:rFonts w:hint="eastAsia"/>
            <w:b/>
            <w:bCs/>
            <w:highlight w:val="yellow"/>
            <w:rtl/>
            <w:rPrChange w:id="1929" w:author="Shimon" w:date="2020-11-16T15:01:00Z">
              <w:rPr>
                <w:rFonts w:hint="eastAsia"/>
                <w:b/>
                <w:bCs/>
                <w:rtl/>
              </w:rPr>
            </w:rPrChange>
          </w:rPr>
          <w:t>הגיע</w:t>
        </w:r>
      </w:ins>
      <w:ins w:id="1930" w:author="Shimon" w:date="2020-11-16T15:01:00Z">
        <w:r w:rsidR="00DB7112">
          <w:rPr>
            <w:rFonts w:hint="cs"/>
            <w:b/>
            <w:bCs/>
            <w:rtl/>
          </w:rPr>
          <w:t>ו</w:t>
        </w:r>
      </w:ins>
      <w:ins w:id="1931" w:author="Shimon" w:date="2020-11-16T15:00:00Z">
        <w:r w:rsidR="00DB7112" w:rsidRPr="001F1DAC">
          <w:rPr>
            <w:b/>
            <w:bCs/>
            <w:rtl/>
          </w:rPr>
          <w:t xml:space="preserve"> </w:t>
        </w:r>
      </w:ins>
      <w:r w:rsidRPr="001F1DAC">
        <w:rPr>
          <w:b/>
          <w:bCs/>
          <w:rtl/>
        </w:rPr>
        <w:t>ל</w:t>
      </w:r>
      <w:ins w:id="1932" w:author="Shimon" w:date="2020-11-15T16:56:00Z">
        <w:r w:rsidR="006C2CC9" w:rsidRPr="00DB7112">
          <w:rPr>
            <w:rFonts w:hint="eastAsia"/>
            <w:b/>
            <w:bCs/>
            <w:highlight w:val="yellow"/>
            <w:rtl/>
            <w:rPrChange w:id="1933" w:author="Shimon" w:date="2020-11-16T15:00:00Z">
              <w:rPr>
                <w:rFonts w:hint="eastAsia"/>
                <w:b/>
                <w:bCs/>
                <w:rtl/>
              </w:rPr>
            </w:rPrChange>
          </w:rPr>
          <w:t>מערער</w:t>
        </w:r>
      </w:ins>
      <w:del w:id="1934" w:author="Shimon" w:date="2020-11-15T16:56:00Z">
        <w:r w:rsidRPr="001F1DAC" w:rsidDel="006C2CC9">
          <w:rPr>
            <w:b/>
            <w:bCs/>
            <w:rtl/>
          </w:rPr>
          <w:delText>ו</w:delText>
        </w:r>
      </w:del>
      <w:r w:rsidRPr="001F1DAC">
        <w:rPr>
          <w:b/>
          <w:bCs/>
          <w:rtl/>
        </w:rPr>
        <w:t xml:space="preserve"> </w:t>
      </w:r>
      <w:del w:id="1935" w:author="Shimon" w:date="2020-11-15T16:55:00Z">
        <w:r w:rsidRPr="001F1DAC" w:rsidDel="006C2CC9">
          <w:rPr>
            <w:b/>
            <w:bCs/>
            <w:rtl/>
          </w:rPr>
          <w:delText xml:space="preserve">ההודעה </w:delText>
        </w:r>
      </w:del>
      <w:ins w:id="1936" w:author="Shimon" w:date="2020-11-15T16:55:00Z">
        <w:r w:rsidR="006C2CC9" w:rsidRPr="00DB7112">
          <w:rPr>
            <w:b/>
            <w:bCs/>
            <w:highlight w:val="yellow"/>
            <w:rtl/>
            <w:rPrChange w:id="1937" w:author="Shimon" w:date="2020-11-16T15:01:00Z">
              <w:rPr>
                <w:b/>
                <w:bCs/>
                <w:rtl/>
              </w:rPr>
            </w:rPrChange>
          </w:rPr>
          <w:t>ההודע</w:t>
        </w:r>
        <w:r w:rsidR="006C2CC9" w:rsidRPr="00DB7112">
          <w:rPr>
            <w:rFonts w:hint="eastAsia"/>
            <w:b/>
            <w:bCs/>
            <w:highlight w:val="yellow"/>
            <w:rtl/>
            <w:rPrChange w:id="1938" w:author="Shimon" w:date="2020-11-16T15:01:00Z">
              <w:rPr>
                <w:rFonts w:hint="eastAsia"/>
                <w:b/>
                <w:bCs/>
                <w:rtl/>
              </w:rPr>
            </w:rPrChange>
          </w:rPr>
          <w:t>ות</w:t>
        </w:r>
        <w:r w:rsidR="006C2CC9" w:rsidRPr="00DB7112">
          <w:rPr>
            <w:b/>
            <w:bCs/>
            <w:highlight w:val="yellow"/>
            <w:rtl/>
            <w:rPrChange w:id="1939" w:author="Shimon" w:date="2020-11-16T15:01:00Z">
              <w:rPr>
                <w:b/>
                <w:bCs/>
                <w:rtl/>
              </w:rPr>
            </w:rPrChange>
          </w:rPr>
          <w:t xml:space="preserve"> על החלטת הנציב להפסיק </w:t>
        </w:r>
      </w:ins>
      <w:ins w:id="1940" w:author="Shimon" w:date="2020-11-15T16:56:00Z">
        <w:r w:rsidR="006C2CC9" w:rsidRPr="00DB7112">
          <w:rPr>
            <w:rFonts w:hint="eastAsia"/>
            <w:b/>
            <w:bCs/>
            <w:highlight w:val="yellow"/>
            <w:rtl/>
            <w:rPrChange w:id="1941" w:author="Shimon" w:date="2020-11-16T15:01:00Z">
              <w:rPr>
                <w:rFonts w:hint="eastAsia"/>
                <w:b/>
                <w:bCs/>
                <w:rtl/>
              </w:rPr>
            </w:rPrChange>
          </w:rPr>
          <w:t>א</w:t>
        </w:r>
      </w:ins>
      <w:ins w:id="1942" w:author="Shimon" w:date="2020-11-15T16:55:00Z">
        <w:r w:rsidR="006C2CC9" w:rsidRPr="00DB7112">
          <w:rPr>
            <w:rFonts w:hint="eastAsia"/>
            <w:b/>
            <w:bCs/>
            <w:highlight w:val="yellow"/>
            <w:rtl/>
            <w:rPrChange w:id="1943" w:author="Shimon" w:date="2020-11-16T15:01:00Z">
              <w:rPr>
                <w:rFonts w:hint="eastAsia"/>
                <w:b/>
                <w:bCs/>
                <w:rtl/>
              </w:rPr>
            </w:rPrChange>
          </w:rPr>
          <w:t>ת</w:t>
        </w:r>
        <w:r w:rsidR="006C2CC9" w:rsidRPr="00DB7112">
          <w:rPr>
            <w:b/>
            <w:bCs/>
            <w:highlight w:val="yellow"/>
            <w:rtl/>
            <w:rPrChange w:id="1944" w:author="Shimon" w:date="2020-11-16T15:01:00Z">
              <w:rPr>
                <w:b/>
                <w:bCs/>
                <w:rtl/>
              </w:rPr>
            </w:rPrChange>
          </w:rPr>
          <w:t xml:space="preserve"> </w:t>
        </w:r>
        <w:r w:rsidR="006C2CC9" w:rsidRPr="00DB7112">
          <w:rPr>
            <w:rFonts w:hint="eastAsia"/>
            <w:b/>
            <w:bCs/>
            <w:highlight w:val="yellow"/>
            <w:rtl/>
            <w:rPrChange w:id="1945" w:author="Shimon" w:date="2020-11-16T15:01:00Z">
              <w:rPr>
                <w:rFonts w:hint="eastAsia"/>
                <w:b/>
                <w:bCs/>
                <w:rtl/>
              </w:rPr>
            </w:rPrChange>
          </w:rPr>
          <w:t>העסקתו</w:t>
        </w:r>
        <w:r w:rsidR="006C2CC9" w:rsidRPr="00DB7112">
          <w:rPr>
            <w:b/>
            <w:bCs/>
            <w:highlight w:val="yellow"/>
            <w:rtl/>
            <w:rPrChange w:id="1946" w:author="Shimon" w:date="2020-11-16T15:01:00Z">
              <w:rPr>
                <w:b/>
                <w:bCs/>
                <w:rtl/>
              </w:rPr>
            </w:rPrChange>
          </w:rPr>
          <w:t xml:space="preserve"> </w:t>
        </w:r>
        <w:r w:rsidR="006C2CC9" w:rsidRPr="00DB7112">
          <w:rPr>
            <w:rFonts w:hint="eastAsia"/>
            <w:b/>
            <w:bCs/>
            <w:highlight w:val="yellow"/>
            <w:rtl/>
            <w:rPrChange w:id="1947" w:author="Shimon" w:date="2020-11-16T15:01:00Z">
              <w:rPr>
                <w:rFonts w:hint="eastAsia"/>
                <w:b/>
                <w:bCs/>
                <w:rtl/>
              </w:rPr>
            </w:rPrChange>
          </w:rPr>
          <w:t>ו</w:t>
        </w:r>
      </w:ins>
      <w:r w:rsidRPr="001F1DAC">
        <w:rPr>
          <w:b/>
          <w:bCs/>
          <w:rtl/>
        </w:rPr>
        <w:t>על הגמלה שחל בחודש דצמבר</w:t>
      </w:r>
      <w:r>
        <w:rPr>
          <w:rtl/>
        </w:rPr>
        <w:t xml:space="preserve"> 2012.</w:t>
      </w:r>
    </w:p>
    <w:p w:rsidR="009E0900" w:rsidRPr="001F1DAC" w:rsidRDefault="009E0900" w:rsidP="009E0900">
      <w:pPr>
        <w:pStyle w:val="a3"/>
        <w:tabs>
          <w:tab w:val="clear" w:pos="566"/>
          <w:tab w:val="left" w:pos="674"/>
        </w:tabs>
        <w:spacing w:after="240"/>
        <w:ind w:left="630"/>
      </w:pPr>
    </w:p>
    <w:p w:rsidR="0025458D" w:rsidRPr="009E0900" w:rsidRDefault="0025458D" w:rsidP="009E0900">
      <w:pPr>
        <w:pStyle w:val="af0"/>
        <w:numPr>
          <w:ilvl w:val="1"/>
          <w:numId w:val="2"/>
        </w:numPr>
        <w:spacing w:line="360" w:lineRule="auto"/>
        <w:ind w:left="710" w:hanging="450"/>
        <w:jc w:val="both"/>
        <w:rPr>
          <w:rFonts w:cs="David"/>
          <w:b/>
          <w:bCs/>
          <w:sz w:val="24"/>
          <w:szCs w:val="24"/>
          <w:u w:val="single"/>
        </w:rPr>
      </w:pPr>
      <w:r w:rsidRPr="009E0900">
        <w:rPr>
          <w:rFonts w:cs="David"/>
          <w:b/>
          <w:bCs/>
          <w:sz w:val="24"/>
          <w:szCs w:val="24"/>
          <w:u w:val="single"/>
          <w:rtl/>
        </w:rPr>
        <w:t>טעה בית דין קמא כאשר התעלם מהחובה למיצוי הליכים</w:t>
      </w:r>
      <w:r w:rsidRPr="009E0900">
        <w:rPr>
          <w:rFonts w:cs="David"/>
          <w:b/>
          <w:bCs/>
          <w:sz w:val="24"/>
          <w:szCs w:val="24"/>
          <w:rtl/>
        </w:rPr>
        <w:t xml:space="preserve"> – </w:t>
      </w:r>
    </w:p>
    <w:p w:rsidR="0025458D" w:rsidRPr="00912F96" w:rsidRDefault="0025458D" w:rsidP="009E0900">
      <w:pPr>
        <w:pStyle w:val="a3"/>
        <w:numPr>
          <w:ilvl w:val="0"/>
          <w:numId w:val="1"/>
        </w:numPr>
        <w:tabs>
          <w:tab w:val="clear" w:pos="566"/>
          <w:tab w:val="left" w:pos="674"/>
        </w:tabs>
        <w:spacing w:after="240"/>
      </w:pPr>
      <w:r w:rsidRPr="00912F96">
        <w:rPr>
          <w:rtl/>
        </w:rPr>
        <w:t xml:space="preserve">מבלי לגרוע מהטענה כי רק במועד שבו הופרש המערער לגמלאות קמה זכות התביעה, יטען המערער כי למעשה לא היה יכול להגיש תביעתו כבר בחודש אוגוסט 2012, שכן מיד היתה עולה נגדו טענה על אי מיצוי הליכים. </w:t>
      </w:r>
    </w:p>
    <w:p w:rsidR="0025458D" w:rsidRPr="00912F96" w:rsidRDefault="0025458D" w:rsidP="009E0900">
      <w:pPr>
        <w:pStyle w:val="a3"/>
        <w:numPr>
          <w:ilvl w:val="0"/>
          <w:numId w:val="1"/>
        </w:numPr>
        <w:tabs>
          <w:tab w:val="clear" w:pos="566"/>
          <w:tab w:val="left" w:pos="674"/>
        </w:tabs>
        <w:spacing w:after="240"/>
      </w:pPr>
      <w:r w:rsidRPr="00912F96">
        <w:rPr>
          <w:rtl/>
        </w:rPr>
        <w:t>טענה זאת אינה טענה בעלמא, שכן המערער פנה למשיבה –</w:t>
      </w:r>
      <w:ins w:id="1948" w:author="Shimon" w:date="2020-11-16T15:02:00Z">
        <w:r w:rsidR="00DB7112" w:rsidRPr="00DB7112">
          <w:rPr>
            <w:rFonts w:hint="eastAsia"/>
            <w:highlight w:val="yellow"/>
            <w:rtl/>
            <w:rPrChange w:id="1949" w:author="Shimon" w:date="2020-11-16T15:02:00Z">
              <w:rPr>
                <w:rFonts w:hint="eastAsia"/>
                <w:rtl/>
              </w:rPr>
            </w:rPrChange>
          </w:rPr>
          <w:t>מיד</w:t>
        </w:r>
      </w:ins>
      <w:r w:rsidRPr="00912F96">
        <w:rPr>
          <w:rtl/>
        </w:rPr>
        <w:t xml:space="preserve"> לאחר שנדרש לא להגיע לעבודתו - באמצעות בא כוחו, בדרישה להחזירו לעבודה ולשלם לו את שכרו, אך לא נענה כלל. רק לאחר למעלה מחודשיים בעקבות פנייה נוספת ליועץ המשפטי של משרד האוצר ושיחת טלפון בין ב"כ המערער לעו"ד מהמחלקה המשפטית של המשרד, התקבלה</w:t>
      </w:r>
      <w:ins w:id="1950" w:author="Shimon" w:date="2020-11-16T15:03:00Z">
        <w:r w:rsidR="00DB7112">
          <w:rPr>
            <w:rFonts w:hint="cs"/>
            <w:rtl/>
          </w:rPr>
          <w:t xml:space="preserve"> רק</w:t>
        </w:r>
      </w:ins>
      <w:r w:rsidRPr="00912F96">
        <w:rPr>
          <w:rtl/>
        </w:rPr>
        <w:t xml:space="preserve"> </w:t>
      </w:r>
      <w:ins w:id="1951" w:author="Shimon" w:date="2020-11-16T15:03:00Z">
        <w:r w:rsidR="00DB7112" w:rsidRPr="00DB7112">
          <w:rPr>
            <w:rFonts w:hint="eastAsia"/>
            <w:highlight w:val="yellow"/>
            <w:rtl/>
            <w:rPrChange w:id="1952" w:author="Shimon" w:date="2020-11-16T15:03:00Z">
              <w:rPr>
                <w:rFonts w:hint="eastAsia"/>
                <w:rtl/>
              </w:rPr>
            </w:rPrChange>
          </w:rPr>
          <w:t>ב</w:t>
        </w:r>
        <w:r w:rsidR="00DB7112" w:rsidRPr="00DB7112">
          <w:rPr>
            <w:highlight w:val="yellow"/>
            <w:rtl/>
            <w:rPrChange w:id="1953" w:author="Shimon" w:date="2020-11-16T15:03:00Z">
              <w:rPr>
                <w:rtl/>
              </w:rPr>
            </w:rPrChange>
          </w:rPr>
          <w:t>-24.10.2012</w:t>
        </w:r>
      </w:ins>
      <w:r w:rsidRPr="00912F96">
        <w:rPr>
          <w:rtl/>
        </w:rPr>
        <w:t>תשובה המתעלמת לחלוטין מהעובדות, מהחוזה ומהחוק, ועומדת על עמדתה המופרכת של המדינה (ראו סעיף 34 לכתב התביעה).</w:t>
      </w:r>
    </w:p>
    <w:p w:rsidR="009E0900" w:rsidRDefault="0025458D" w:rsidP="009E0900">
      <w:pPr>
        <w:pStyle w:val="a3"/>
        <w:numPr>
          <w:ilvl w:val="0"/>
          <w:numId w:val="1"/>
        </w:numPr>
        <w:tabs>
          <w:tab w:val="clear" w:pos="566"/>
          <w:tab w:val="left" w:pos="674"/>
        </w:tabs>
        <w:spacing w:after="240"/>
      </w:pPr>
      <w:r w:rsidRPr="00912F96">
        <w:rPr>
          <w:rtl/>
        </w:rPr>
        <w:t>אם היה המערער מגיש תביעתו בטרם התקבלה תשובת המדינה, בוודאי שהיה נטען נגדו כי לא מיצה את ההליכים וכי היה עליו להמתין ולראות מה משיבה המדינה לבא כוחו, והאם חל שינוי בעמדתה. לפיכך, אין מקום לקבל את הניסיון הפסול לקבוע כי כבר בחודש אוגוסט 2012 היה יכול המערער להגיש תביעתו.</w:t>
      </w:r>
    </w:p>
    <w:p w:rsidR="0025458D" w:rsidRPr="00574032" w:rsidRDefault="0025458D" w:rsidP="009E0900">
      <w:pPr>
        <w:pStyle w:val="a3"/>
        <w:tabs>
          <w:tab w:val="clear" w:pos="566"/>
          <w:tab w:val="left" w:pos="674"/>
        </w:tabs>
        <w:spacing w:after="240"/>
        <w:ind w:left="630"/>
      </w:pPr>
      <w:r w:rsidRPr="00592C88">
        <w:rPr>
          <w:rtl/>
        </w:rPr>
        <w:t xml:space="preserve">המערער יטען כי למצער יש לראות את המועד בו </w:t>
      </w:r>
      <w:r w:rsidRPr="009E0900">
        <w:rPr>
          <w:rFonts w:ascii="David" w:hAnsi="David"/>
          <w:rtl/>
        </w:rPr>
        <w:t xml:space="preserve">התקבלה תשובת משרד האוצר לפנייתו, </w:t>
      </w:r>
      <w:r w:rsidRPr="009E0900">
        <w:rPr>
          <w:rFonts w:ascii="David" w:hAnsi="David"/>
          <w:b/>
          <w:bCs/>
          <w:rtl/>
        </w:rPr>
        <w:t xml:space="preserve">ביום 24.10.2012, </w:t>
      </w:r>
      <w:r w:rsidRPr="009E0900">
        <w:rPr>
          <w:rFonts w:ascii="David" w:hAnsi="David"/>
          <w:rtl/>
        </w:rPr>
        <w:t>כמועד שבו החל מירוץ ההתיישנות לעניין הגשת התביעה, שהוגשה ביום 3.10.20 (סעיף 28 לפסק הדין) וגם במקרה כזה המערער לא איחר בהגשת התביעה</w:t>
      </w:r>
      <w:r w:rsidRPr="00592C88">
        <w:rPr>
          <w:rtl/>
        </w:rPr>
        <w:t>.</w:t>
      </w:r>
    </w:p>
    <w:p w:rsidR="00E51A43" w:rsidRPr="006A503E" w:rsidRDefault="00E51A43" w:rsidP="00815972">
      <w:pPr>
        <w:pStyle w:val="30"/>
        <w:rPr>
          <w:rtl/>
        </w:rPr>
      </w:pPr>
    </w:p>
    <w:p w:rsidR="00177B37" w:rsidRPr="0039100F" w:rsidRDefault="00177B37" w:rsidP="00CB659D">
      <w:pPr>
        <w:pStyle w:val="af0"/>
        <w:numPr>
          <w:ilvl w:val="1"/>
          <w:numId w:val="2"/>
        </w:numPr>
        <w:tabs>
          <w:tab w:val="left" w:pos="620"/>
        </w:tabs>
        <w:spacing w:line="360" w:lineRule="auto"/>
        <w:ind w:left="620" w:hanging="450"/>
        <w:jc w:val="both"/>
        <w:rPr>
          <w:rFonts w:cs="David"/>
          <w:b/>
          <w:bCs/>
          <w:u w:val="single"/>
        </w:rPr>
      </w:pPr>
      <w:r w:rsidRPr="00815972">
        <w:rPr>
          <w:rFonts w:cs="David" w:hint="eastAsia"/>
          <w:b/>
          <w:bCs/>
          <w:sz w:val="24"/>
          <w:szCs w:val="24"/>
          <w:u w:val="single"/>
          <w:rtl/>
        </w:rPr>
        <w:t>תביעה</w:t>
      </w:r>
      <w:r w:rsidRPr="00815972">
        <w:rPr>
          <w:rFonts w:cs="David"/>
          <w:b/>
          <w:bCs/>
          <w:sz w:val="24"/>
          <w:szCs w:val="24"/>
          <w:u w:val="single"/>
          <w:rtl/>
        </w:rPr>
        <w:t xml:space="preserve"> </w:t>
      </w:r>
      <w:r w:rsidRPr="00815972">
        <w:rPr>
          <w:rFonts w:cs="David" w:hint="eastAsia"/>
          <w:b/>
          <w:bCs/>
          <w:sz w:val="24"/>
          <w:szCs w:val="24"/>
          <w:u w:val="single"/>
          <w:rtl/>
        </w:rPr>
        <w:t>מתחדשת</w:t>
      </w:r>
      <w:r w:rsidRPr="00815972">
        <w:rPr>
          <w:rFonts w:cs="David"/>
          <w:b/>
          <w:bCs/>
          <w:sz w:val="24"/>
          <w:szCs w:val="24"/>
          <w:u w:val="single"/>
          <w:rtl/>
        </w:rPr>
        <w:t xml:space="preserve"> </w:t>
      </w:r>
      <w:r w:rsidR="00CB659D">
        <w:rPr>
          <w:rFonts w:cs="David" w:hint="cs"/>
          <w:b/>
          <w:bCs/>
          <w:sz w:val="24"/>
          <w:szCs w:val="24"/>
          <w:u w:val="single"/>
          <w:rtl/>
        </w:rPr>
        <w:t>ש</w:t>
      </w:r>
      <w:r w:rsidR="0039100F">
        <w:rPr>
          <w:rFonts w:cs="David" w:hint="cs"/>
          <w:b/>
          <w:bCs/>
          <w:sz w:val="24"/>
          <w:szCs w:val="24"/>
          <w:u w:val="single"/>
          <w:rtl/>
        </w:rPr>
        <w:t>לא התיישנה</w:t>
      </w:r>
    </w:p>
    <w:p w:rsidR="001F1DAC" w:rsidRPr="001F1DAC" w:rsidRDefault="001F1DAC" w:rsidP="00177B37">
      <w:pPr>
        <w:numPr>
          <w:ilvl w:val="0"/>
          <w:numId w:val="1"/>
        </w:numPr>
        <w:tabs>
          <w:tab w:val="clear" w:pos="630"/>
          <w:tab w:val="left" w:pos="620"/>
        </w:tabs>
        <w:spacing w:after="240" w:line="360" w:lineRule="auto"/>
        <w:ind w:left="620" w:hanging="540"/>
        <w:jc w:val="both"/>
        <w:rPr>
          <w:rFonts w:ascii="David" w:hAnsi="David" w:cs="David"/>
        </w:rPr>
      </w:pPr>
      <w:r>
        <w:rPr>
          <w:rFonts w:ascii="David" w:hAnsi="David" w:cs="David" w:hint="cs"/>
          <w:b/>
          <w:bCs/>
          <w:rtl/>
        </w:rPr>
        <w:lastRenderedPageBreak/>
        <w:t xml:space="preserve">תביעה מתחדשת </w:t>
      </w:r>
      <w:r>
        <w:rPr>
          <w:rFonts w:ascii="David" w:hAnsi="David" w:cs="David"/>
          <w:b/>
          <w:bCs/>
          <w:rtl/>
        </w:rPr>
        <w:t>–</w:t>
      </w:r>
      <w:r>
        <w:rPr>
          <w:rFonts w:ascii="David" w:hAnsi="David" w:cs="David" w:hint="cs"/>
          <w:b/>
          <w:bCs/>
          <w:rtl/>
        </w:rPr>
        <w:t xml:space="preserve"> </w:t>
      </w:r>
    </w:p>
    <w:p w:rsidR="00177B37" w:rsidRDefault="00177B37">
      <w:pPr>
        <w:spacing w:after="240" w:line="360" w:lineRule="auto"/>
        <w:ind w:left="620"/>
        <w:jc w:val="both"/>
        <w:rPr>
          <w:rStyle w:val="ac"/>
          <w:rFonts w:ascii="David" w:hAnsi="David" w:cs="David"/>
        </w:rPr>
        <w:pPrChange w:id="1954" w:author="Shimon" w:date="2020-11-16T15:08:00Z">
          <w:pPr>
            <w:spacing w:after="240" w:line="360" w:lineRule="auto"/>
            <w:ind w:left="620"/>
            <w:jc w:val="both"/>
          </w:pPr>
        </w:pPrChange>
      </w:pPr>
      <w:r w:rsidRPr="00815972">
        <w:rPr>
          <w:rFonts w:ascii="David" w:hAnsi="David" w:cs="David" w:hint="eastAsia"/>
          <w:rtl/>
        </w:rPr>
        <w:t>מבלי</w:t>
      </w:r>
      <w:r w:rsidRPr="00815972">
        <w:rPr>
          <w:rFonts w:ascii="David" w:hAnsi="David" w:cs="David"/>
          <w:rtl/>
        </w:rPr>
        <w:t xml:space="preserve"> לגרוע מהאמור לעיל, </w:t>
      </w:r>
      <w:r w:rsidR="0039100F">
        <w:rPr>
          <w:rFonts w:ascii="David" w:hAnsi="David" w:cs="David" w:hint="cs"/>
          <w:rtl/>
        </w:rPr>
        <w:t xml:space="preserve">ולמען הזהירות בלבד, </w:t>
      </w:r>
      <w:r w:rsidRPr="00815972">
        <w:rPr>
          <w:rFonts w:ascii="David" w:hAnsi="David" w:cs="David"/>
          <w:rtl/>
        </w:rPr>
        <w:t xml:space="preserve">המערער יוסיף ויטען כי התביעה שלפנינו היא תביעה לגמלה מתחדשות, ועיקר תביעתו היא לעניין הפרשי גמלה. לפיכך, עילת התביעה לתשלום גמלה מתחדשת מידי חודש בחודשו, ולא חלה עליה התיישנות (בג"צ 3514/07 </w:t>
      </w:r>
      <w:r w:rsidRPr="00815972">
        <w:rPr>
          <w:rFonts w:ascii="David" w:hAnsi="David" w:cs="David"/>
          <w:b/>
          <w:bCs/>
          <w:rtl/>
        </w:rPr>
        <w:t>מבטחים נ' פיורסט</w:t>
      </w:r>
      <w:r w:rsidRPr="00815972">
        <w:rPr>
          <w:rFonts w:ascii="David" w:hAnsi="David" w:cs="David"/>
          <w:rtl/>
        </w:rPr>
        <w:t xml:space="preserve"> , ניתן ביום 13.5.12 והאסמכתאות המפורטות שם; ראו גם </w:t>
      </w:r>
      <w:r w:rsidRPr="00177B37">
        <w:rPr>
          <w:rStyle w:val="ac"/>
          <w:rFonts w:ascii="David" w:hAnsi="David" w:cs="David"/>
          <w:rtl/>
        </w:rPr>
        <w:t xml:space="preserve">סעש (תל אביב) 38544-10/12  </w:t>
      </w:r>
      <w:r w:rsidRPr="00177B37">
        <w:rPr>
          <w:rStyle w:val="ac"/>
          <w:rFonts w:ascii="David" w:hAnsi="David" w:cs="David"/>
          <w:b/>
          <w:bCs/>
          <w:u w:val="single"/>
          <w:rtl/>
        </w:rPr>
        <w:t>ראובן בן דוד נ' מנהלת הגמלאות - משרד האוצר ואח'</w:t>
      </w:r>
      <w:del w:id="1955" w:author="Shimon" w:date="2020-11-16T15:08:00Z">
        <w:r w:rsidRPr="00DB7112" w:rsidDel="00DB7112">
          <w:rPr>
            <w:rStyle w:val="ac"/>
            <w:rFonts w:ascii="David" w:hAnsi="David" w:cs="David"/>
            <w:highlight w:val="green"/>
            <w:rtl/>
            <w:rPrChange w:id="1956" w:author="Shimon" w:date="2020-11-16T15:05:00Z">
              <w:rPr>
                <w:rStyle w:val="ac"/>
                <w:rFonts w:ascii="David" w:hAnsi="David" w:cs="David"/>
                <w:rtl/>
              </w:rPr>
            </w:rPrChange>
          </w:rPr>
          <w:delText>).</w:delText>
        </w:r>
      </w:del>
    </w:p>
    <w:p w:rsidR="001F1DAC" w:rsidRPr="001F1DAC" w:rsidRDefault="001F1DAC" w:rsidP="001F1DAC">
      <w:pPr>
        <w:pStyle w:val="a3"/>
        <w:numPr>
          <w:ilvl w:val="0"/>
          <w:numId w:val="1"/>
        </w:numPr>
        <w:tabs>
          <w:tab w:val="clear" w:pos="566"/>
          <w:tab w:val="left" w:pos="674"/>
        </w:tabs>
        <w:spacing w:after="240"/>
      </w:pPr>
      <w:r w:rsidRPr="001F1DAC">
        <w:rPr>
          <w:b/>
          <w:bCs/>
          <w:rtl/>
        </w:rPr>
        <w:t xml:space="preserve">למצער – היה </w:t>
      </w:r>
      <w:r w:rsidRPr="001F1DAC">
        <w:rPr>
          <w:rFonts w:hint="cs"/>
          <w:b/>
          <w:bCs/>
          <w:rtl/>
        </w:rPr>
        <w:t>מקום</w:t>
      </w:r>
      <w:r w:rsidRPr="001F1DAC">
        <w:rPr>
          <w:b/>
          <w:bCs/>
          <w:rtl/>
        </w:rPr>
        <w:t xml:space="preserve"> לדחות את התביעה אך ורק לתקופה שקדמה לחודש אוקטובר 2012</w:t>
      </w:r>
      <w:r>
        <w:rPr>
          <w:rFonts w:hint="cs"/>
          <w:b/>
          <w:bCs/>
          <w:rtl/>
        </w:rPr>
        <w:t xml:space="preserve"> - </w:t>
      </w:r>
    </w:p>
    <w:p w:rsidR="001F1DAC" w:rsidRDefault="001F1DAC">
      <w:pPr>
        <w:pStyle w:val="a3"/>
        <w:numPr>
          <w:ilvl w:val="1"/>
          <w:numId w:val="1"/>
        </w:numPr>
        <w:tabs>
          <w:tab w:val="clear" w:pos="566"/>
          <w:tab w:val="clear" w:pos="792"/>
          <w:tab w:val="num" w:pos="1250"/>
        </w:tabs>
        <w:spacing w:after="240"/>
        <w:ind w:left="1250" w:hanging="540"/>
        <w:pPrChange w:id="1957" w:author="Shimon" w:date="2020-11-16T15:07:00Z">
          <w:pPr>
            <w:pStyle w:val="a3"/>
            <w:numPr>
              <w:ilvl w:val="1"/>
              <w:numId w:val="1"/>
            </w:numPr>
            <w:tabs>
              <w:tab w:val="clear" w:pos="566"/>
              <w:tab w:val="num" w:pos="792"/>
              <w:tab w:val="num" w:pos="1250"/>
            </w:tabs>
            <w:spacing w:after="240"/>
            <w:ind w:left="1250" w:hanging="540"/>
          </w:pPr>
        </w:pPrChange>
      </w:pPr>
      <w:r w:rsidRPr="00B81328">
        <w:rPr>
          <w:rtl/>
        </w:rPr>
        <w:t>המערער יוסיף ויטען כי למצער היה על בית הדין קמא לדחות את התביעה אך ורק ביחס לרכיבי התביעה ש</w:t>
      </w:r>
      <w:ins w:id="1958" w:author="Shimon" w:date="2020-11-15T18:28:00Z">
        <w:r w:rsidR="006845E3" w:rsidRPr="00DB7112">
          <w:rPr>
            <w:rFonts w:hint="eastAsia"/>
            <w:highlight w:val="yellow"/>
            <w:rtl/>
            <w:rPrChange w:id="1959" w:author="Shimon" w:date="2020-11-16T15:07:00Z">
              <w:rPr>
                <w:rFonts w:hint="eastAsia"/>
                <w:rtl/>
              </w:rPr>
            </w:rPrChange>
          </w:rPr>
          <w:t>בין</w:t>
        </w:r>
        <w:r w:rsidR="006845E3" w:rsidRPr="00DB7112">
          <w:rPr>
            <w:highlight w:val="yellow"/>
            <w:rtl/>
            <w:rPrChange w:id="1960" w:author="Shimon" w:date="2020-11-16T15:07:00Z">
              <w:rPr>
                <w:rtl/>
              </w:rPr>
            </w:rPrChange>
          </w:rPr>
          <w:t xml:space="preserve"> </w:t>
        </w:r>
      </w:ins>
      <w:ins w:id="1961" w:author="Shimon" w:date="2020-11-16T15:06:00Z">
        <w:r w:rsidR="00DB7112" w:rsidRPr="00DB7112">
          <w:rPr>
            <w:rFonts w:hint="eastAsia"/>
            <w:highlight w:val="yellow"/>
            <w:rtl/>
            <w:rPrChange w:id="1962" w:author="Shimon" w:date="2020-11-16T15:07:00Z">
              <w:rPr>
                <w:rFonts w:hint="eastAsia"/>
                <w:rtl/>
              </w:rPr>
            </w:rPrChange>
          </w:rPr>
          <w:t>המועד</w:t>
        </w:r>
        <w:r w:rsidR="00DB7112" w:rsidRPr="00DB7112">
          <w:rPr>
            <w:highlight w:val="yellow"/>
            <w:rtl/>
            <w:rPrChange w:id="1963" w:author="Shimon" w:date="2020-11-16T15:07:00Z">
              <w:rPr>
                <w:rtl/>
              </w:rPr>
            </w:rPrChange>
          </w:rPr>
          <w:t xml:space="preserve"> </w:t>
        </w:r>
        <w:r w:rsidR="00DB7112" w:rsidRPr="00DB7112">
          <w:rPr>
            <w:rFonts w:hint="eastAsia"/>
            <w:highlight w:val="yellow"/>
            <w:rtl/>
            <w:rPrChange w:id="1964" w:author="Shimon" w:date="2020-11-16T15:07:00Z">
              <w:rPr>
                <w:rFonts w:hint="eastAsia"/>
                <w:rtl/>
              </w:rPr>
            </w:rPrChange>
          </w:rPr>
          <w:t>שבו</w:t>
        </w:r>
        <w:r w:rsidR="00DB7112" w:rsidRPr="00DB7112">
          <w:rPr>
            <w:highlight w:val="yellow"/>
            <w:rtl/>
            <w:rPrChange w:id="1965" w:author="Shimon" w:date="2020-11-16T15:07:00Z">
              <w:rPr>
                <w:rtl/>
              </w:rPr>
            </w:rPrChange>
          </w:rPr>
          <w:t xml:space="preserve"> </w:t>
        </w:r>
        <w:r w:rsidR="00DB7112" w:rsidRPr="00DB7112">
          <w:rPr>
            <w:rFonts w:hint="eastAsia"/>
            <w:highlight w:val="yellow"/>
            <w:rtl/>
            <w:rPrChange w:id="1966" w:author="Shimon" w:date="2020-11-16T15:07:00Z">
              <w:rPr>
                <w:rFonts w:hint="eastAsia"/>
                <w:rtl/>
              </w:rPr>
            </w:rPrChange>
          </w:rPr>
          <w:t>חזר</w:t>
        </w:r>
        <w:r w:rsidR="00DB7112" w:rsidRPr="00DB7112">
          <w:rPr>
            <w:highlight w:val="yellow"/>
            <w:rtl/>
            <w:rPrChange w:id="1967" w:author="Shimon" w:date="2020-11-16T15:07:00Z">
              <w:rPr>
                <w:rtl/>
              </w:rPr>
            </w:rPrChange>
          </w:rPr>
          <w:t xml:space="preserve"> </w:t>
        </w:r>
        <w:r w:rsidR="00DB7112" w:rsidRPr="00DB7112">
          <w:rPr>
            <w:rFonts w:hint="eastAsia"/>
            <w:highlight w:val="yellow"/>
            <w:rtl/>
            <w:rPrChange w:id="1968" w:author="Shimon" w:date="2020-11-16T15:07:00Z">
              <w:rPr>
                <w:rFonts w:hint="eastAsia"/>
                <w:rtl/>
              </w:rPr>
            </w:rPrChange>
          </w:rPr>
          <w:t>ביה</w:t>
        </w:r>
        <w:r w:rsidR="00DB7112" w:rsidRPr="00DB7112">
          <w:rPr>
            <w:highlight w:val="yellow"/>
            <w:rtl/>
            <w:rPrChange w:id="1969" w:author="Shimon" w:date="2020-11-16T15:07:00Z">
              <w:rPr>
                <w:rtl/>
              </w:rPr>
            </w:rPrChange>
          </w:rPr>
          <w:t xml:space="preserve">"ד </w:t>
        </w:r>
        <w:r w:rsidR="00DB7112" w:rsidRPr="00DB7112">
          <w:rPr>
            <w:rFonts w:hint="eastAsia"/>
            <w:highlight w:val="yellow"/>
            <w:rtl/>
            <w:rPrChange w:id="1970" w:author="Shimon" w:date="2020-11-16T15:07:00Z">
              <w:rPr>
                <w:rFonts w:hint="eastAsia"/>
                <w:rtl/>
              </w:rPr>
            </w:rPrChange>
          </w:rPr>
          <w:t>לפעילות</w:t>
        </w:r>
        <w:r w:rsidR="00DB7112" w:rsidRPr="00DB7112">
          <w:rPr>
            <w:highlight w:val="yellow"/>
            <w:rtl/>
            <w:rPrChange w:id="1971" w:author="Shimon" w:date="2020-11-16T15:07:00Z">
              <w:rPr>
                <w:rtl/>
              </w:rPr>
            </w:rPrChange>
          </w:rPr>
          <w:t xml:space="preserve"> </w:t>
        </w:r>
        <w:r w:rsidR="00DB7112" w:rsidRPr="00DB7112">
          <w:rPr>
            <w:rFonts w:hint="eastAsia"/>
            <w:highlight w:val="yellow"/>
            <w:rtl/>
            <w:rPrChange w:id="1972" w:author="Shimon" w:date="2020-11-16T15:07:00Z">
              <w:rPr>
                <w:rFonts w:hint="eastAsia"/>
                <w:rtl/>
              </w:rPr>
            </w:rPrChange>
          </w:rPr>
          <w:t>לאחר</w:t>
        </w:r>
        <w:r w:rsidR="00DB7112" w:rsidRPr="00DB7112">
          <w:rPr>
            <w:highlight w:val="yellow"/>
            <w:rtl/>
            <w:rPrChange w:id="1973" w:author="Shimon" w:date="2020-11-16T15:07:00Z">
              <w:rPr>
                <w:rtl/>
              </w:rPr>
            </w:rPrChange>
          </w:rPr>
          <w:t xml:space="preserve"> </w:t>
        </w:r>
        <w:r w:rsidR="00DB7112" w:rsidRPr="00DB7112">
          <w:rPr>
            <w:rFonts w:hint="eastAsia"/>
            <w:highlight w:val="yellow"/>
            <w:rtl/>
            <w:rPrChange w:id="1974" w:author="Shimon" w:date="2020-11-16T15:07:00Z">
              <w:rPr>
                <w:rFonts w:hint="eastAsia"/>
                <w:rtl/>
              </w:rPr>
            </w:rPrChange>
          </w:rPr>
          <w:t>תום</w:t>
        </w:r>
        <w:r w:rsidR="00DB7112" w:rsidRPr="00DB7112">
          <w:rPr>
            <w:highlight w:val="yellow"/>
            <w:rtl/>
            <w:rPrChange w:id="1975" w:author="Shimon" w:date="2020-11-16T15:07:00Z">
              <w:rPr>
                <w:rtl/>
              </w:rPr>
            </w:rPrChange>
          </w:rPr>
          <w:t xml:space="preserve"> </w:t>
        </w:r>
        <w:r w:rsidR="00DB7112" w:rsidRPr="00DB7112">
          <w:rPr>
            <w:rFonts w:hint="eastAsia"/>
            <w:highlight w:val="yellow"/>
            <w:rtl/>
            <w:rPrChange w:id="1976" w:author="Shimon" w:date="2020-11-16T15:07:00Z">
              <w:rPr>
                <w:rFonts w:hint="eastAsia"/>
                <w:rtl/>
              </w:rPr>
            </w:rPrChange>
          </w:rPr>
          <w:t>פגרת</w:t>
        </w:r>
        <w:r w:rsidR="00DB7112" w:rsidRPr="00DB7112">
          <w:rPr>
            <w:highlight w:val="yellow"/>
            <w:rtl/>
            <w:rPrChange w:id="1977" w:author="Shimon" w:date="2020-11-16T15:07:00Z">
              <w:rPr>
                <w:rtl/>
              </w:rPr>
            </w:rPrChange>
          </w:rPr>
          <w:t xml:space="preserve"> </w:t>
        </w:r>
        <w:r w:rsidR="00DB7112" w:rsidRPr="00DB7112">
          <w:rPr>
            <w:rFonts w:hint="eastAsia"/>
            <w:highlight w:val="yellow"/>
            <w:rtl/>
            <w:rPrChange w:id="1978" w:author="Shimon" w:date="2020-11-16T15:07:00Z">
              <w:rPr>
                <w:rFonts w:hint="eastAsia"/>
                <w:rtl/>
              </w:rPr>
            </w:rPrChange>
          </w:rPr>
          <w:t>הקיץ</w:t>
        </w:r>
        <w:r w:rsidR="00DB7112" w:rsidRPr="00DB7112">
          <w:rPr>
            <w:highlight w:val="yellow"/>
            <w:rtl/>
            <w:rPrChange w:id="1979" w:author="Shimon" w:date="2020-11-16T15:07:00Z">
              <w:rPr>
                <w:rtl/>
              </w:rPr>
            </w:rPrChange>
          </w:rPr>
          <w:t xml:space="preserve"> (יום </w:t>
        </w:r>
        <w:r w:rsidR="00DB7112" w:rsidRPr="00DB7112">
          <w:rPr>
            <w:rFonts w:hint="eastAsia"/>
            <w:highlight w:val="yellow"/>
            <w:rtl/>
            <w:rPrChange w:id="1980" w:author="Shimon" w:date="2020-11-16T15:07:00Z">
              <w:rPr>
                <w:rFonts w:hint="eastAsia"/>
                <w:rtl/>
              </w:rPr>
            </w:rPrChange>
          </w:rPr>
          <w:t>ראשון</w:t>
        </w:r>
        <w:r w:rsidR="00DB7112" w:rsidRPr="00DB7112">
          <w:rPr>
            <w:highlight w:val="yellow"/>
            <w:rtl/>
            <w:rPrChange w:id="1981" w:author="Shimon" w:date="2020-11-16T15:07:00Z">
              <w:rPr>
                <w:rtl/>
              </w:rPr>
            </w:rPrChange>
          </w:rPr>
          <w:t>, 2.9.2012</w:t>
        </w:r>
      </w:ins>
      <w:ins w:id="1982" w:author="Shimon" w:date="2020-11-16T15:07:00Z">
        <w:r w:rsidR="00DB7112" w:rsidRPr="00DB7112">
          <w:rPr>
            <w:highlight w:val="yellow"/>
            <w:rtl/>
            <w:rPrChange w:id="1983" w:author="Shimon" w:date="2020-11-16T15:07:00Z">
              <w:rPr>
                <w:rtl/>
              </w:rPr>
            </w:rPrChange>
          </w:rPr>
          <w:t>)</w:t>
        </w:r>
      </w:ins>
      <w:ins w:id="1984" w:author="Shimon" w:date="2020-11-15T18:28:00Z">
        <w:r w:rsidR="006845E3">
          <w:rPr>
            <w:rFonts w:hint="cs"/>
            <w:rtl/>
          </w:rPr>
          <w:t xml:space="preserve"> </w:t>
        </w:r>
      </w:ins>
      <w:del w:id="1985" w:author="Shimon" w:date="2020-11-15T18:28:00Z">
        <w:r w:rsidRPr="00B81328" w:rsidDel="006845E3">
          <w:rPr>
            <w:rtl/>
          </w:rPr>
          <w:delText xml:space="preserve">קודמים </w:delText>
        </w:r>
      </w:del>
      <w:r w:rsidRPr="00B81328">
        <w:rPr>
          <w:rtl/>
        </w:rPr>
        <w:t>לחודש אוקטובר 2012</w:t>
      </w:r>
      <w:ins w:id="1986" w:author="Shimon" w:date="2020-11-15T18:29:00Z">
        <w:r w:rsidR="00DC6713">
          <w:rPr>
            <w:rFonts w:hint="cs"/>
            <w:rtl/>
          </w:rPr>
          <w:t>.</w:t>
        </w:r>
      </w:ins>
      <w:del w:id="1987" w:author="Shimon" w:date="2020-11-15T18:29:00Z">
        <w:r w:rsidRPr="00B81328" w:rsidDel="00DC6713">
          <w:rPr>
            <w:rtl/>
          </w:rPr>
          <w:delText>.</w:delText>
        </w:r>
      </w:del>
      <w:r w:rsidRPr="00B81328">
        <w:rPr>
          <w:rtl/>
        </w:rPr>
        <w:t xml:space="preserve"> </w:t>
      </w:r>
      <w:r>
        <w:rPr>
          <w:rtl/>
        </w:rPr>
        <w:t>המערער יטען כי התביעה לתשלום השכר מכוח חוזה הבכירים היא מסוג התביעות בהן יש לראות את העילה כעילה המתחדשת מדי חודש בחודשו – במועד בו היה אמור להיות משולם למערער השכר.</w:t>
      </w:r>
    </w:p>
    <w:p w:rsidR="001F1DAC" w:rsidRPr="00B81328" w:rsidRDefault="001F1DAC" w:rsidP="001F1DAC">
      <w:pPr>
        <w:pStyle w:val="a3"/>
        <w:numPr>
          <w:ilvl w:val="1"/>
          <w:numId w:val="1"/>
        </w:numPr>
        <w:tabs>
          <w:tab w:val="clear" w:pos="566"/>
          <w:tab w:val="clear" w:pos="792"/>
          <w:tab w:val="num" w:pos="1250"/>
        </w:tabs>
        <w:spacing w:after="240"/>
        <w:ind w:left="1250" w:hanging="540"/>
        <w:rPr>
          <w:rStyle w:val="ac"/>
        </w:rPr>
      </w:pPr>
      <w:r w:rsidRPr="00B81328">
        <w:rPr>
          <w:rtl/>
        </w:rPr>
        <w:t xml:space="preserve">בעניין זה היה מקום להחיל את הכללים שנקבעו ביחס לתשלום גמלה, המתחדשת מדי חודש בחודש – כפי שנקבע בפסק הדין בתיק </w:t>
      </w:r>
      <w:r w:rsidRPr="001F1DAC">
        <w:rPr>
          <w:rFonts w:ascii="David" w:hAnsi="David"/>
          <w:rtl/>
        </w:rPr>
        <w:t xml:space="preserve">בג"צ 3514/07 </w:t>
      </w:r>
      <w:r w:rsidRPr="001F1DAC">
        <w:rPr>
          <w:rFonts w:ascii="David" w:hAnsi="David"/>
          <w:b/>
          <w:bCs/>
          <w:u w:val="single"/>
          <w:rtl/>
        </w:rPr>
        <w:t>מבטחים נ' פיורסט</w:t>
      </w:r>
      <w:r w:rsidRPr="001F1DAC">
        <w:rPr>
          <w:rFonts w:ascii="David" w:hAnsi="David"/>
          <w:rtl/>
        </w:rPr>
        <w:t xml:space="preserve"> , ניתן ביום 13.5.12 והאסמכתאות המפורטות שם; ראו גם </w:t>
      </w:r>
      <w:r w:rsidRPr="001F1DAC">
        <w:rPr>
          <w:rStyle w:val="ac"/>
          <w:rFonts w:ascii="David" w:hAnsi="David"/>
          <w:rtl/>
        </w:rPr>
        <w:t xml:space="preserve">סעש (תל אביב) 38544-10/12  </w:t>
      </w:r>
      <w:r w:rsidRPr="001F1DAC">
        <w:rPr>
          <w:rStyle w:val="ac"/>
          <w:rFonts w:ascii="David" w:hAnsi="David"/>
          <w:b/>
          <w:bCs/>
          <w:u w:val="single"/>
          <w:rtl/>
        </w:rPr>
        <w:t>ראובן בן דוד נ' מנהלת הגמלאות - משרד האוצר ואח').</w:t>
      </w:r>
      <w:ins w:id="1988" w:author="Shimon" w:date="2020-11-16T15:08:00Z">
        <w:r w:rsidR="00DB7112" w:rsidRPr="00DB7112">
          <w:rPr>
            <w:rStyle w:val="ac"/>
            <w:rFonts w:ascii="David" w:hAnsi="David"/>
            <w:highlight w:val="green"/>
            <w:rtl/>
          </w:rPr>
          <w:t xml:space="preserve"> </w:t>
        </w:r>
        <w:r w:rsidR="00DB7112" w:rsidRPr="00D15944">
          <w:rPr>
            <w:rStyle w:val="ac"/>
            <w:rFonts w:ascii="David" w:hAnsi="David"/>
            <w:highlight w:val="green"/>
            <w:rtl/>
          </w:rPr>
          <w:t>).</w:t>
        </w:r>
        <w:r w:rsidR="00DB7112" w:rsidRPr="00D15944">
          <w:rPr>
            <w:rStyle w:val="ac"/>
            <w:rFonts w:ascii="David" w:hAnsi="David" w:hint="cs"/>
            <w:highlight w:val="green"/>
            <w:rtl/>
          </w:rPr>
          <w:t xml:space="preserve"> בפסה"ד דחה כמדומני בית הדין את הטיעון הזה. האין צורך להבהיר את הטענות המשפטיות הדוחות את הדחיה</w:t>
        </w:r>
      </w:ins>
    </w:p>
    <w:p w:rsidR="006A503E" w:rsidRPr="006A503E" w:rsidRDefault="006A503E" w:rsidP="00CB659D">
      <w:pPr>
        <w:pStyle w:val="af0"/>
        <w:tabs>
          <w:tab w:val="left" w:pos="620"/>
        </w:tabs>
        <w:spacing w:line="360" w:lineRule="auto"/>
        <w:ind w:left="620"/>
        <w:jc w:val="both"/>
        <w:rPr>
          <w:rFonts w:cs="David"/>
          <w:b/>
          <w:bCs/>
          <w:sz w:val="24"/>
          <w:szCs w:val="24"/>
          <w:u w:val="single"/>
        </w:rPr>
      </w:pPr>
    </w:p>
    <w:p w:rsidR="00FC712D" w:rsidRPr="007C00B3" w:rsidRDefault="001F1DAC" w:rsidP="00FC712D">
      <w:pPr>
        <w:pStyle w:val="af0"/>
        <w:numPr>
          <w:ilvl w:val="1"/>
          <w:numId w:val="2"/>
        </w:numPr>
        <w:tabs>
          <w:tab w:val="left" w:pos="620"/>
        </w:tabs>
        <w:spacing w:line="360" w:lineRule="auto"/>
        <w:ind w:left="620" w:hanging="450"/>
        <w:jc w:val="both"/>
        <w:rPr>
          <w:rFonts w:cs="David"/>
          <w:b/>
          <w:bCs/>
          <w:sz w:val="24"/>
          <w:szCs w:val="24"/>
          <w:u w:val="single"/>
        </w:rPr>
      </w:pPr>
      <w:r>
        <w:rPr>
          <w:rFonts w:cs="David" w:hint="cs"/>
          <w:b/>
          <w:bCs/>
          <w:sz w:val="24"/>
          <w:szCs w:val="24"/>
          <w:u w:val="single"/>
          <w:rtl/>
        </w:rPr>
        <w:t>סיכויי התביעה (נוכח הוראות חוזה הבכירים בדבר הפסקת חוזה העבודה)</w:t>
      </w:r>
    </w:p>
    <w:p w:rsidR="00FC712D" w:rsidRDefault="00FC712D" w:rsidP="00FC712D">
      <w:pPr>
        <w:numPr>
          <w:ilvl w:val="0"/>
          <w:numId w:val="1"/>
        </w:numPr>
        <w:tabs>
          <w:tab w:val="clear" w:pos="630"/>
          <w:tab w:val="left" w:pos="620"/>
        </w:tabs>
        <w:spacing w:after="240" w:line="360" w:lineRule="auto"/>
        <w:ind w:left="620" w:hanging="540"/>
        <w:jc w:val="both"/>
        <w:rPr>
          <w:rFonts w:cs="David"/>
        </w:rPr>
      </w:pPr>
      <w:r>
        <w:rPr>
          <w:rFonts w:cs="David" w:hint="cs"/>
          <w:rtl/>
        </w:rPr>
        <w:t xml:space="preserve">בסעיף 31 לפסק הדין קובע בית הדין קמא כי לא התרשם שסיכויי התביעה גבוהים, מאחר שממילא יש למדינה את זכות לסיימו בכל עת לפני תום תקופתו. מסקנה זאת אינה עולה בקנה אחד עם העובדות ועם הוראות החוזה, כפי שנסביר. </w:t>
      </w:r>
    </w:p>
    <w:p w:rsidR="00311534" w:rsidRDefault="00FC712D" w:rsidP="00311534">
      <w:pPr>
        <w:numPr>
          <w:ilvl w:val="0"/>
          <w:numId w:val="1"/>
        </w:numPr>
        <w:tabs>
          <w:tab w:val="clear" w:pos="630"/>
          <w:tab w:val="left" w:pos="620"/>
        </w:tabs>
        <w:spacing w:after="240" w:line="360" w:lineRule="auto"/>
        <w:ind w:left="620" w:hanging="540"/>
        <w:jc w:val="both"/>
        <w:rPr>
          <w:rFonts w:cs="David"/>
        </w:rPr>
      </w:pPr>
      <w:r w:rsidRPr="00CD38F6">
        <w:rPr>
          <w:rFonts w:cs="David" w:hint="cs"/>
          <w:rtl/>
        </w:rPr>
        <w:t>סעיף 4.ב. לחוזה הבכירים אכן קובע כי המדינה רשאית להפסיק את העסקתו של המערער בהודעה של שלושה חודשים מראש.</w:t>
      </w:r>
      <w:r>
        <w:rPr>
          <w:rFonts w:cs="David" w:hint="cs"/>
          <w:rtl/>
        </w:rPr>
        <w:t xml:space="preserve"> אולם, </w:t>
      </w:r>
      <w:r w:rsidR="00311534">
        <w:rPr>
          <w:rFonts w:cs="David" w:hint="cs"/>
          <w:rtl/>
        </w:rPr>
        <w:t>ה</w:t>
      </w:r>
      <w:r>
        <w:rPr>
          <w:rFonts w:cs="David" w:hint="cs"/>
          <w:rtl/>
        </w:rPr>
        <w:t xml:space="preserve">סעיף </w:t>
      </w:r>
      <w:r w:rsidR="00311534">
        <w:rPr>
          <w:rFonts w:cs="David" w:hint="cs"/>
          <w:rtl/>
        </w:rPr>
        <w:t>האמור</w:t>
      </w:r>
      <w:r>
        <w:rPr>
          <w:rFonts w:cs="David" w:hint="cs"/>
          <w:rtl/>
        </w:rPr>
        <w:t xml:space="preserve"> </w:t>
      </w:r>
      <w:r w:rsidRPr="00311534">
        <w:rPr>
          <w:rFonts w:cs="David" w:hint="cs"/>
          <w:b/>
          <w:bCs/>
          <w:rtl/>
        </w:rPr>
        <w:t>קובע מפורשות פרוצדורה ברורה להפסקת עבודתו של המערער במהלך תקופת החוזה</w:t>
      </w:r>
      <w:r w:rsidR="00311534">
        <w:rPr>
          <w:rFonts w:cs="David" w:hint="cs"/>
          <w:b/>
          <w:bCs/>
          <w:rtl/>
        </w:rPr>
        <w:t xml:space="preserve"> -</w:t>
      </w:r>
      <w:r w:rsidR="00311534">
        <w:rPr>
          <w:rFonts w:cs="David"/>
          <w:rtl/>
        </w:rPr>
        <w:t xml:space="preserve"> כאשר נדרשת פנייה מנומקת של מנכ"ל המשרד לנציב שירות המדינה ואישור הנציב וועדת השירות. </w:t>
      </w:r>
      <w:r w:rsidR="00311534" w:rsidRPr="00311534">
        <w:rPr>
          <w:rFonts w:cs="David"/>
          <w:b/>
          <w:bCs/>
          <w:rtl/>
        </w:rPr>
        <w:t>אין חולק כי לא נעשתה פנייה כאמור ולא התקבלה החלטה של וועדת השירות.</w:t>
      </w:r>
    </w:p>
    <w:p w:rsidR="00311534" w:rsidRDefault="00311534" w:rsidP="00311534">
      <w:pPr>
        <w:numPr>
          <w:ilvl w:val="0"/>
          <w:numId w:val="1"/>
        </w:numPr>
        <w:tabs>
          <w:tab w:val="clear" w:pos="630"/>
          <w:tab w:val="left" w:pos="620"/>
        </w:tabs>
        <w:spacing w:after="240" w:line="360" w:lineRule="auto"/>
        <w:ind w:left="620" w:hanging="540"/>
        <w:jc w:val="both"/>
        <w:rPr>
          <w:rFonts w:cs="David"/>
        </w:rPr>
      </w:pPr>
      <w:r>
        <w:rPr>
          <w:rFonts w:cs="David"/>
          <w:rtl/>
        </w:rPr>
        <w:t xml:space="preserve">בנסיבות אלה, כאשר לא בוצע ההליך המתאים להפסקת תוקפו של החוזה לפני תום התקופה, </w:t>
      </w:r>
      <w:r>
        <w:rPr>
          <w:rFonts w:cs="David" w:hint="cs"/>
          <w:rtl/>
        </w:rPr>
        <w:t>לא קמה למדינה הזכות להפסיק את החוזה במהלך תקופת החוזה. על כן שגה בית הדין קמא כאשר קבע ש</w:t>
      </w:r>
      <w:r>
        <w:rPr>
          <w:rFonts w:cs="David"/>
          <w:rtl/>
        </w:rPr>
        <w:t>סיכויי התביעה אינם גבוהים. נהפוך הוא.</w:t>
      </w:r>
    </w:p>
    <w:p w:rsidR="00311534" w:rsidRPr="005C0D90" w:rsidRDefault="00311534" w:rsidP="00311534">
      <w:pPr>
        <w:tabs>
          <w:tab w:val="left" w:pos="620"/>
        </w:tabs>
        <w:spacing w:after="240" w:line="360" w:lineRule="auto"/>
        <w:ind w:left="620"/>
        <w:jc w:val="both"/>
        <w:rPr>
          <w:rFonts w:cs="David"/>
        </w:rPr>
      </w:pPr>
    </w:p>
    <w:p w:rsidR="00311534" w:rsidRPr="00311534" w:rsidRDefault="00311534" w:rsidP="00311534">
      <w:pPr>
        <w:pStyle w:val="2"/>
        <w:numPr>
          <w:ilvl w:val="0"/>
          <w:numId w:val="2"/>
        </w:numPr>
        <w:tabs>
          <w:tab w:val="clear" w:pos="566"/>
          <w:tab w:val="left" w:pos="656"/>
        </w:tabs>
        <w:spacing w:after="120"/>
        <w:ind w:left="656" w:hanging="486"/>
        <w:rPr>
          <w:sz w:val="28"/>
          <w:lang w:eastAsia="en-US"/>
        </w:rPr>
      </w:pPr>
      <w:r w:rsidRPr="00311534">
        <w:rPr>
          <w:sz w:val="28"/>
          <w:rtl/>
          <w:lang w:eastAsia="en-US"/>
        </w:rPr>
        <w:lastRenderedPageBreak/>
        <w:t>טעה בית הדין הנכבד קמא כאשר מחק את התביעה בגין עגמת נפש ונזק לא ממוני</w:t>
      </w:r>
    </w:p>
    <w:p w:rsidR="00311534" w:rsidRPr="00311534" w:rsidRDefault="00311534" w:rsidP="00E7025F">
      <w:pPr>
        <w:numPr>
          <w:ilvl w:val="0"/>
          <w:numId w:val="1"/>
        </w:numPr>
        <w:tabs>
          <w:tab w:val="clear" w:pos="630"/>
          <w:tab w:val="left" w:pos="620"/>
        </w:tabs>
        <w:spacing w:after="240" w:line="360" w:lineRule="auto"/>
        <w:ind w:left="620" w:hanging="540"/>
        <w:jc w:val="both"/>
        <w:rPr>
          <w:rFonts w:cs="David"/>
        </w:rPr>
      </w:pPr>
      <w:r w:rsidRPr="00311534">
        <w:rPr>
          <w:rFonts w:cs="David"/>
          <w:rtl/>
        </w:rPr>
        <w:t>בסעיף 50 לפסק הדין קובע בית הדין קמא כי בקשת המשיבות לא כללה התייחסות לתביעת המערער לפיצוי כספי בגין התנהלות המשיבות (שם). עוד מוסיף וקובע בית הדין קמא כי "</w:t>
      </w:r>
      <w:r w:rsidRPr="00311534">
        <w:rPr>
          <w:rFonts w:cs="David"/>
          <w:b/>
          <w:bCs/>
          <w:i/>
          <w:iCs/>
          <w:rtl/>
        </w:rPr>
        <w:t>רכיב תביעה זה בעינו עומד</w:t>
      </w:r>
      <w:r w:rsidRPr="00311534">
        <w:rPr>
          <w:rFonts w:cs="David"/>
          <w:rtl/>
        </w:rPr>
        <w:t>".</w:t>
      </w:r>
      <w:r w:rsidRPr="00311534">
        <w:rPr>
          <w:rFonts w:cs="David" w:hint="cs"/>
          <w:rtl/>
        </w:rPr>
        <w:t xml:space="preserve"> </w:t>
      </w:r>
      <w:r w:rsidRPr="00311534">
        <w:rPr>
          <w:rFonts w:cs="David"/>
          <w:rtl/>
        </w:rPr>
        <w:t xml:space="preserve">למרות האמור לעיל, </w:t>
      </w:r>
      <w:r w:rsidRPr="00311534">
        <w:rPr>
          <w:rFonts w:cs="David"/>
          <w:b/>
          <w:bCs/>
          <w:rtl/>
        </w:rPr>
        <w:t>ואף שבית הדין קמא קובע כי לא היתה בקשה בעניין זה, הוא מחק את תביעת המערער בנימוקים שגויים, המתעלמים לחלוטין מכתב התביעה</w:t>
      </w:r>
      <w:r w:rsidRPr="00311534">
        <w:rPr>
          <w:rFonts w:cs="David"/>
          <w:rtl/>
        </w:rPr>
        <w:t>, כפי שנפרט להלן:</w:t>
      </w:r>
    </w:p>
    <w:p w:rsidR="00311534" w:rsidRPr="00546D81" w:rsidRDefault="00311534" w:rsidP="00546D81">
      <w:pPr>
        <w:numPr>
          <w:ilvl w:val="1"/>
          <w:numId w:val="1"/>
        </w:numPr>
        <w:tabs>
          <w:tab w:val="clear" w:pos="792"/>
          <w:tab w:val="left" w:pos="1250"/>
        </w:tabs>
        <w:spacing w:after="240" w:line="360" w:lineRule="auto"/>
        <w:ind w:left="1250" w:hanging="630"/>
        <w:jc w:val="both"/>
        <w:rPr>
          <w:rFonts w:cs="David"/>
          <w:rtl/>
        </w:rPr>
      </w:pPr>
      <w:r w:rsidRPr="00311534">
        <w:rPr>
          <w:rFonts w:cs="David"/>
          <w:rtl/>
        </w:rPr>
        <w:t>"</w:t>
      </w:r>
      <w:r w:rsidRPr="00311534">
        <w:rPr>
          <w:rFonts w:asciiTheme="majorBidi" w:hAnsiTheme="majorBidi" w:cstheme="majorBidi"/>
          <w:b/>
          <w:bCs/>
          <w:rtl/>
        </w:rPr>
        <w:t>לא פירט בתביעתו את הרקע העובדתי הרלוונטי לפיצוי הכספי המבוקש</w:t>
      </w:r>
      <w:r w:rsidRPr="00311534">
        <w:rPr>
          <w:rFonts w:cs="David"/>
          <w:rtl/>
        </w:rPr>
        <w:t xml:space="preserve">" – </w:t>
      </w:r>
      <w:r w:rsidRPr="00546D81">
        <w:rPr>
          <w:rFonts w:cs="David"/>
          <w:rtl/>
        </w:rPr>
        <w:t>בכל הכבוד, בית הדין קמא התעלם לחלוטין מהדברים המפורשים שנכתבו בכתב התביעה בעניין זה: הן בפרק ב.8. לכתב התביעה והן בפרק ה' לכתב התביעה.</w:t>
      </w:r>
      <w:r w:rsidRPr="00546D81">
        <w:rPr>
          <w:rFonts w:cs="David" w:hint="cs"/>
          <w:rtl/>
        </w:rPr>
        <w:t xml:space="preserve"> </w:t>
      </w:r>
    </w:p>
    <w:p w:rsidR="00546D81" w:rsidRDefault="00311534" w:rsidP="00546D81">
      <w:pPr>
        <w:tabs>
          <w:tab w:val="left" w:pos="1250"/>
        </w:tabs>
        <w:spacing w:after="240" w:line="360" w:lineRule="auto"/>
        <w:ind w:left="1250"/>
        <w:jc w:val="both"/>
        <w:rPr>
          <w:rFonts w:cs="David"/>
          <w:rtl/>
        </w:rPr>
      </w:pPr>
      <w:r>
        <w:rPr>
          <w:rFonts w:cs="David" w:hint="cs"/>
          <w:rtl/>
        </w:rPr>
        <w:t xml:space="preserve">על מנת לא לחזור על הדברים נציין, לעת הזאת, כי </w:t>
      </w:r>
      <w:r>
        <w:rPr>
          <w:rFonts w:cs="David"/>
          <w:rtl/>
        </w:rPr>
        <w:t>פרק ה' לכתב התביעה (</w:t>
      </w:r>
      <w:r w:rsidRPr="00311534">
        <w:rPr>
          <w:rFonts w:cs="David"/>
          <w:rtl/>
        </w:rPr>
        <w:t>סעיפים 79 – 82 בעמודים 24 – 26 לכתב התביעה</w:t>
      </w:r>
      <w:r>
        <w:rPr>
          <w:rFonts w:cs="David"/>
          <w:rtl/>
        </w:rPr>
        <w:t xml:space="preserve">) עוסק כולו בתביעה לפיצויים בגין עגמת נפש ובגין התנהלות שלא כדין. פרק ה' האמור מפרט באופן מלא, ואולי אף מעבר לנדרש במסגרת של כתב תביעה, את הסיבות לתביעה כאמור – החל מפיטוריו בניגוד לדין, ההתנהלות הקלוקלת בעניינו ועגמת הנפש שגרמו לו המשיבות. </w:t>
      </w:r>
    </w:p>
    <w:p w:rsidR="00311534" w:rsidRDefault="00311534" w:rsidP="00546D81">
      <w:pPr>
        <w:tabs>
          <w:tab w:val="left" w:pos="1250"/>
        </w:tabs>
        <w:spacing w:after="240" w:line="360" w:lineRule="auto"/>
        <w:ind w:left="1250"/>
        <w:jc w:val="both"/>
        <w:rPr>
          <w:rFonts w:cs="David"/>
        </w:rPr>
      </w:pPr>
      <w:r>
        <w:rPr>
          <w:rFonts w:cs="David"/>
          <w:rtl/>
        </w:rPr>
        <w:t>קביעת בית הדין קמא כי המערער לא פירט את הרקע העובדתי הרלבנטי שגויה, אם כן, מיסודה, ובכל הכבוד – מתעלמת מהדברים המפורשים שנכתבו בכתב התביעה.</w:t>
      </w:r>
    </w:p>
    <w:p w:rsidR="00311534" w:rsidRPr="00546D81" w:rsidRDefault="00311534" w:rsidP="00546D81">
      <w:pPr>
        <w:numPr>
          <w:ilvl w:val="1"/>
          <w:numId w:val="1"/>
        </w:numPr>
        <w:tabs>
          <w:tab w:val="clear" w:pos="792"/>
          <w:tab w:val="left" w:pos="1250"/>
        </w:tabs>
        <w:spacing w:after="240" w:line="360" w:lineRule="auto"/>
        <w:ind w:left="1250" w:hanging="630"/>
        <w:jc w:val="both"/>
        <w:rPr>
          <w:rFonts w:cs="David"/>
        </w:rPr>
      </w:pPr>
      <w:r w:rsidRPr="00311534">
        <w:rPr>
          <w:rFonts w:cs="David"/>
          <w:rtl/>
        </w:rPr>
        <w:t>"</w:t>
      </w:r>
      <w:r w:rsidRPr="00546D81">
        <w:rPr>
          <w:rFonts w:asciiTheme="majorBidi" w:hAnsiTheme="majorBidi" w:cstheme="majorBidi"/>
          <w:b/>
          <w:bCs/>
          <w:rtl/>
        </w:rPr>
        <w:t>לא הציג את כלל האסמכתאות הנוגעות לעניין</w:t>
      </w:r>
      <w:r w:rsidRPr="00311534">
        <w:rPr>
          <w:rFonts w:cs="David"/>
          <w:rtl/>
        </w:rPr>
        <w:t xml:space="preserve">" – </w:t>
      </w:r>
      <w:r w:rsidRPr="00546D81">
        <w:rPr>
          <w:rFonts w:cs="David"/>
          <w:rtl/>
        </w:rPr>
        <w:t>נזכיר כי בית הדין קמא מחק את התביעה בטרם הוגש כתב ההגנה, ובוודאי שלא היה מקום להצגת כלל האסמכתאות באותו שלב.</w:t>
      </w:r>
      <w:r w:rsidR="00546D81">
        <w:rPr>
          <w:rFonts w:cs="David" w:hint="cs"/>
          <w:rtl/>
        </w:rPr>
        <w:t xml:space="preserve"> </w:t>
      </w:r>
      <w:r w:rsidRPr="00546D81">
        <w:rPr>
          <w:rFonts w:cs="David"/>
          <w:rtl/>
        </w:rPr>
        <w:t>כפי שכתבנו לעיל, וכפי שנכתב במפורש בכתב התביעה, בידי המערער מאות מסמכים והתכתבויות בנושא, וצירופם בשלב של הגשת התביעה מיותר, מנוגד לתקנות והיה יוצר סרבול ובלבול בלתי נסבלים.</w:t>
      </w:r>
    </w:p>
    <w:p w:rsidR="00311534" w:rsidRDefault="00311534" w:rsidP="00546D81">
      <w:pPr>
        <w:tabs>
          <w:tab w:val="left" w:pos="620"/>
          <w:tab w:val="left" w:pos="1250"/>
        </w:tabs>
        <w:spacing w:after="240" w:line="360" w:lineRule="auto"/>
        <w:ind w:left="1250"/>
        <w:jc w:val="both"/>
        <w:rPr>
          <w:rFonts w:cs="David"/>
        </w:rPr>
      </w:pPr>
      <w:r>
        <w:rPr>
          <w:rFonts w:cs="David"/>
          <w:rtl/>
        </w:rPr>
        <w:t xml:space="preserve">לפיכך, מחיקת תביעה בשל אי הצגת מלוא האסמכתאות אינה במקומה. המערער יטען כי לכל היותר היה מקום להורות למערער לצרף אסמכתאות אלה. </w:t>
      </w:r>
    </w:p>
    <w:p w:rsidR="00311534" w:rsidRPr="000424B8" w:rsidRDefault="00311534" w:rsidP="000424B8">
      <w:pPr>
        <w:numPr>
          <w:ilvl w:val="1"/>
          <w:numId w:val="1"/>
        </w:numPr>
        <w:tabs>
          <w:tab w:val="clear" w:pos="792"/>
          <w:tab w:val="left" w:pos="1250"/>
        </w:tabs>
        <w:spacing w:after="240" w:line="360" w:lineRule="auto"/>
        <w:ind w:left="1250" w:hanging="630"/>
        <w:jc w:val="both"/>
        <w:rPr>
          <w:rFonts w:cs="David"/>
        </w:rPr>
      </w:pPr>
      <w:r w:rsidRPr="00311534">
        <w:rPr>
          <w:rFonts w:cs="David"/>
          <w:rtl/>
        </w:rPr>
        <w:t>"</w:t>
      </w:r>
      <w:r w:rsidRPr="00546D81">
        <w:rPr>
          <w:rFonts w:asciiTheme="majorBidi" w:hAnsiTheme="majorBidi" w:cstheme="majorBidi"/>
          <w:b/>
          <w:bCs/>
          <w:rtl/>
        </w:rPr>
        <w:t>לא כימת את תביעתו ביחס לרכיב תביעה זה לבדו</w:t>
      </w:r>
      <w:r w:rsidRPr="00311534">
        <w:rPr>
          <w:rFonts w:cs="David"/>
          <w:rtl/>
        </w:rPr>
        <w:t xml:space="preserve">" – </w:t>
      </w:r>
      <w:r w:rsidRPr="000424B8">
        <w:rPr>
          <w:rFonts w:cs="David"/>
          <w:rtl/>
        </w:rPr>
        <w:t>בכל הכבוד, גם בעניין זה התעלם בית הדין קמא ממה שנכתב בכתב התביעה. ראו סעיף 82 לכתב התביעה המכמת במפורש ובנפרד רכיב זה בסך 300,000 ₪, בסוף פרק ה' העוסק בפיצוי הכספי האמור. ראו גם סעיף 83 לכתב התביעה, המסכם את הסעדים הכספיים, ולסעיף 83.3 לכתב התביעה שם מכומת הפיצוי המבוקש בנפרד.</w:t>
      </w:r>
    </w:p>
    <w:p w:rsidR="00311534" w:rsidRPr="00311534" w:rsidRDefault="00311534" w:rsidP="00311534">
      <w:pPr>
        <w:numPr>
          <w:ilvl w:val="0"/>
          <w:numId w:val="1"/>
        </w:numPr>
        <w:tabs>
          <w:tab w:val="clear" w:pos="630"/>
          <w:tab w:val="left" w:pos="620"/>
        </w:tabs>
        <w:spacing w:after="240" w:line="360" w:lineRule="auto"/>
        <w:ind w:left="620" w:hanging="540"/>
        <w:jc w:val="both"/>
        <w:rPr>
          <w:rFonts w:cs="David"/>
        </w:rPr>
      </w:pPr>
      <w:r w:rsidRPr="00311534">
        <w:rPr>
          <w:rFonts w:cs="David"/>
          <w:rtl/>
        </w:rPr>
        <w:t>לפיכך, כל הנימוקים של בית הדין קמא למחיקת תביעתו של המערער ברכיב זה שגוים, מתעלמים מהעובדות, ובכל הכבוד – אינם יכולים לעמוד.</w:t>
      </w:r>
    </w:p>
    <w:p w:rsidR="00311534" w:rsidRPr="000424B8" w:rsidRDefault="00311534" w:rsidP="00E7025F">
      <w:pPr>
        <w:numPr>
          <w:ilvl w:val="0"/>
          <w:numId w:val="1"/>
        </w:numPr>
        <w:tabs>
          <w:tab w:val="clear" w:pos="630"/>
          <w:tab w:val="left" w:pos="620"/>
        </w:tabs>
        <w:spacing w:after="240" w:line="360" w:lineRule="auto"/>
        <w:ind w:left="620" w:hanging="540"/>
        <w:jc w:val="both"/>
        <w:rPr>
          <w:rFonts w:cs="David"/>
        </w:rPr>
      </w:pPr>
      <w:r w:rsidRPr="000424B8">
        <w:rPr>
          <w:rFonts w:cs="David"/>
          <w:rtl/>
        </w:rPr>
        <w:t xml:space="preserve">מבלי לגרוע מכך, יוסיף המערער ויבהיר כדלקמן – מחיקת רכיב תביעה זה נעשתה ביום 31.5.2020, כשבעה חודשים לאחר הגשת התביעה. אם יגיש המערער תביעה חדשה עלול להיגרם לו נזק של ממש, </w:t>
      </w:r>
      <w:r w:rsidRPr="000424B8">
        <w:rPr>
          <w:rFonts w:cs="David"/>
          <w:rtl/>
        </w:rPr>
        <w:lastRenderedPageBreak/>
        <w:t>בשל טענות התיישנות שעלולות המשיבות להעלות בעניין חלוף המועד ביחס לחלק מרכיבי התביעה (מבלי שישתמע כי המערער מסכים לנכונות טענות כאמור, ככל שיועלו).</w:t>
      </w:r>
    </w:p>
    <w:p w:rsidR="007172BD" w:rsidRDefault="003B18C5" w:rsidP="000424B8">
      <w:pPr>
        <w:pStyle w:val="2"/>
        <w:numPr>
          <w:ilvl w:val="0"/>
          <w:numId w:val="2"/>
        </w:numPr>
        <w:tabs>
          <w:tab w:val="clear" w:pos="566"/>
          <w:tab w:val="left" w:pos="656"/>
        </w:tabs>
        <w:spacing w:after="120"/>
        <w:ind w:left="656" w:hanging="486"/>
        <w:rPr>
          <w:sz w:val="28"/>
          <w:lang w:eastAsia="en-US"/>
        </w:rPr>
      </w:pPr>
      <w:r>
        <w:rPr>
          <w:rFonts w:hint="cs"/>
          <w:sz w:val="28"/>
          <w:rtl/>
          <w:lang w:eastAsia="en-US"/>
        </w:rPr>
        <w:t xml:space="preserve">הערה על </w:t>
      </w:r>
      <w:r w:rsidR="000424B8">
        <w:rPr>
          <w:rFonts w:hint="cs"/>
          <w:sz w:val="28"/>
          <w:rtl/>
          <w:lang w:eastAsia="en-US"/>
        </w:rPr>
        <w:t>מאמציו של המערער להימנע מתביעה וחובת ההגינות החלה על המדינה</w:t>
      </w:r>
    </w:p>
    <w:p w:rsidR="00692ECA" w:rsidRPr="00692ECA" w:rsidRDefault="00692ECA" w:rsidP="00057EF8">
      <w:pPr>
        <w:numPr>
          <w:ilvl w:val="0"/>
          <w:numId w:val="1"/>
        </w:numPr>
        <w:tabs>
          <w:tab w:val="left" w:pos="566"/>
        </w:tabs>
        <w:spacing w:after="240" w:line="360" w:lineRule="auto"/>
        <w:ind w:left="566" w:hanging="540"/>
        <w:jc w:val="both"/>
        <w:rPr>
          <w:rFonts w:cs="David"/>
        </w:rPr>
      </w:pPr>
      <w:r w:rsidRPr="00692ECA">
        <w:rPr>
          <w:rFonts w:cs="David" w:hint="cs"/>
          <w:rtl/>
        </w:rPr>
        <w:t>עמדנו על כך שה</w:t>
      </w:r>
      <w:r w:rsidR="00FA099A">
        <w:rPr>
          <w:rFonts w:cs="David" w:hint="cs"/>
          <w:rtl/>
        </w:rPr>
        <w:t>מערער</w:t>
      </w:r>
      <w:r w:rsidRPr="00692ECA">
        <w:rPr>
          <w:rFonts w:cs="David" w:hint="cs"/>
          <w:rtl/>
        </w:rPr>
        <w:t xml:space="preserve"> הופרש משירות המדינה רק בחודש דצמבר 2012 (ועל כן לא חלה התיישנות על תביעתו). פרק ב.8</w:t>
      </w:r>
      <w:r w:rsidR="00B26FEE">
        <w:rPr>
          <w:rFonts w:cs="David" w:hint="cs"/>
          <w:rtl/>
        </w:rPr>
        <w:t>.</w:t>
      </w:r>
      <w:r w:rsidRPr="00692ECA">
        <w:rPr>
          <w:rFonts w:cs="David" w:hint="cs"/>
          <w:rtl/>
        </w:rPr>
        <w:t xml:space="preserve"> לכתב התביעה, הנושא את הכותרת "</w:t>
      </w:r>
      <w:r w:rsidRPr="00692ECA">
        <w:rPr>
          <w:rFonts w:cs="David" w:hint="cs"/>
          <w:b/>
          <w:bCs/>
          <w:i/>
          <w:iCs/>
          <w:rtl/>
        </w:rPr>
        <w:t>הסחבת הבלתי נסבלת בטיפול בפניותיו של התובע</w:t>
      </w:r>
      <w:r>
        <w:rPr>
          <w:rFonts w:cs="David" w:hint="cs"/>
          <w:rtl/>
        </w:rPr>
        <w:t>"</w:t>
      </w:r>
      <w:r w:rsidR="00367D2B">
        <w:rPr>
          <w:rFonts w:cs="David" w:hint="cs"/>
          <w:rtl/>
        </w:rPr>
        <w:t>, מתאר את המשך ההתרחשות לאחר שה</w:t>
      </w:r>
      <w:r w:rsidR="00FA099A">
        <w:rPr>
          <w:rFonts w:cs="David" w:hint="cs"/>
          <w:rtl/>
        </w:rPr>
        <w:t>מערער</w:t>
      </w:r>
      <w:r w:rsidR="00367D2B">
        <w:rPr>
          <w:rFonts w:cs="David" w:hint="cs"/>
          <w:rtl/>
        </w:rPr>
        <w:t xml:space="preserve"> קיבל את הגמלה הראשונה.</w:t>
      </w:r>
    </w:p>
    <w:p w:rsidR="00367D2B" w:rsidRPr="00CB659D" w:rsidRDefault="00367D2B" w:rsidP="00CB659D">
      <w:pPr>
        <w:numPr>
          <w:ilvl w:val="0"/>
          <w:numId w:val="1"/>
        </w:numPr>
        <w:tabs>
          <w:tab w:val="left" w:pos="566"/>
        </w:tabs>
        <w:spacing w:after="240" w:line="360" w:lineRule="auto"/>
        <w:ind w:left="566" w:hanging="540"/>
        <w:jc w:val="both"/>
        <w:rPr>
          <w:rFonts w:cs="David"/>
        </w:rPr>
      </w:pPr>
      <w:r w:rsidRPr="00CB659D">
        <w:rPr>
          <w:rFonts w:ascii="David" w:hAnsi="David" w:cs="David"/>
          <w:rtl/>
        </w:rPr>
        <w:t>בסעיף 44 לכתב התביעה הפותח את פרק ב.8</w:t>
      </w:r>
      <w:r w:rsidR="00B26FEE" w:rsidRPr="00CB659D">
        <w:rPr>
          <w:rFonts w:ascii="David" w:hAnsi="David" w:cs="David" w:hint="cs"/>
          <w:rtl/>
        </w:rPr>
        <w:t>. לכתב התביעה</w:t>
      </w:r>
      <w:r w:rsidRPr="00CB659D">
        <w:rPr>
          <w:rFonts w:ascii="David" w:hAnsi="David" w:cs="David"/>
          <w:rtl/>
        </w:rPr>
        <w:t>, מבהיר ה</w:t>
      </w:r>
      <w:r w:rsidR="00FA099A" w:rsidRPr="00CB659D">
        <w:rPr>
          <w:rFonts w:ascii="David" w:hAnsi="David" w:cs="David"/>
          <w:rtl/>
        </w:rPr>
        <w:t>מערער</w:t>
      </w:r>
      <w:r w:rsidRPr="00CB659D">
        <w:rPr>
          <w:rFonts w:ascii="David" w:hAnsi="David" w:cs="David"/>
          <w:rtl/>
        </w:rPr>
        <w:t xml:space="preserve"> כי פעל בכל דרך שהיא על מנת להגיע לפתרון</w:t>
      </w:r>
      <w:r w:rsidR="00CB659D">
        <w:rPr>
          <w:rFonts w:ascii="David" w:hAnsi="David" w:cs="David" w:hint="cs"/>
          <w:rtl/>
        </w:rPr>
        <w:t xml:space="preserve"> באמצעות פניות לכל הגורמים הרלבנטיים</w:t>
      </w:r>
      <w:r w:rsidR="00CB659D" w:rsidRPr="00CB659D">
        <w:rPr>
          <w:rFonts w:ascii="David" w:hAnsi="David" w:cs="David" w:hint="cs"/>
          <w:rtl/>
        </w:rPr>
        <w:t xml:space="preserve">. </w:t>
      </w:r>
      <w:r w:rsidRPr="00CB659D">
        <w:rPr>
          <w:rFonts w:cs="David" w:hint="cs"/>
          <w:rtl/>
        </w:rPr>
        <w:t>סעיף 45 סיפא לכתב התביעה מבהיר ה</w:t>
      </w:r>
      <w:r w:rsidR="00FA099A" w:rsidRPr="00CB659D">
        <w:rPr>
          <w:rFonts w:cs="David" w:hint="cs"/>
          <w:rtl/>
        </w:rPr>
        <w:t>מערער</w:t>
      </w:r>
      <w:r w:rsidRPr="00CB659D">
        <w:rPr>
          <w:rFonts w:cs="David" w:hint="cs"/>
          <w:rtl/>
        </w:rPr>
        <w:t xml:space="preserve"> כי </w:t>
      </w:r>
      <w:r w:rsidRPr="00CB659D">
        <w:rPr>
          <w:rFonts w:cs="David"/>
          <w:rtl/>
        </w:rPr>
        <w:t>–</w:t>
      </w:r>
      <w:r w:rsidRPr="00CB659D">
        <w:rPr>
          <w:rFonts w:cs="David" w:hint="cs"/>
          <w:rtl/>
        </w:rPr>
        <w:t xml:space="preserve"> "</w:t>
      </w:r>
      <w:r w:rsidRPr="00CB659D">
        <w:rPr>
          <w:rStyle w:val="emailstyle17"/>
          <w:rFonts w:cs="David" w:hint="cs"/>
          <w:b/>
          <w:bCs/>
          <w:i/>
          <w:iCs/>
          <w:color w:val="auto"/>
          <w:sz w:val="22"/>
          <w:rtl/>
        </w:rPr>
        <w:t>מדובר בעשרות פניות (לכל הפחות) מהן התעלמו הנתבעות או השיבו באיחור ולאחר עיכובים ותזכורות רבות מספור</w:t>
      </w:r>
      <w:r w:rsidRPr="00CB659D">
        <w:rPr>
          <w:rStyle w:val="emailstyle17"/>
          <w:rFonts w:cs="David" w:hint="cs"/>
          <w:color w:val="auto"/>
          <w:sz w:val="22"/>
          <w:rtl/>
        </w:rPr>
        <w:t>".</w:t>
      </w:r>
      <w:bookmarkStart w:id="1989" w:name="_GoBack"/>
      <w:bookmarkEnd w:id="1989"/>
    </w:p>
    <w:p w:rsidR="00367D2B" w:rsidRDefault="00367D2B" w:rsidP="00FF4A63">
      <w:pPr>
        <w:tabs>
          <w:tab w:val="left" w:pos="566"/>
        </w:tabs>
        <w:spacing w:after="240" w:line="360" w:lineRule="auto"/>
        <w:ind w:left="566"/>
        <w:jc w:val="both"/>
        <w:rPr>
          <w:rFonts w:cs="David"/>
        </w:rPr>
      </w:pPr>
      <w:r>
        <w:rPr>
          <w:rFonts w:cs="David" w:hint="cs"/>
          <w:rtl/>
        </w:rPr>
        <w:t xml:space="preserve">בחודש אפריל 2017 פנה </w:t>
      </w:r>
      <w:r w:rsidR="00B26FEE">
        <w:rPr>
          <w:rFonts w:cs="David" w:hint="cs"/>
          <w:rtl/>
        </w:rPr>
        <w:t>ה</w:t>
      </w:r>
      <w:r w:rsidR="00FA099A">
        <w:rPr>
          <w:rFonts w:cs="David" w:hint="cs"/>
          <w:rtl/>
        </w:rPr>
        <w:t>מערער</w:t>
      </w:r>
      <w:r w:rsidR="00B26FEE">
        <w:rPr>
          <w:rFonts w:cs="David" w:hint="cs"/>
          <w:rtl/>
        </w:rPr>
        <w:t xml:space="preserve"> </w:t>
      </w:r>
      <w:r>
        <w:rPr>
          <w:rFonts w:cs="David" w:hint="cs"/>
          <w:rtl/>
        </w:rPr>
        <w:t xml:space="preserve">לנציב תלונות הציבור. </w:t>
      </w:r>
      <w:r w:rsidRPr="00367D2B">
        <w:rPr>
          <w:rFonts w:cs="David" w:hint="cs"/>
          <w:rtl/>
        </w:rPr>
        <w:t>רק לאחר כשנה ו</w:t>
      </w:r>
      <w:r>
        <w:rPr>
          <w:rFonts w:cs="David" w:hint="cs"/>
          <w:rtl/>
        </w:rPr>
        <w:t>שלושה חודשים</w:t>
      </w:r>
      <w:r w:rsidRPr="00367D2B">
        <w:rPr>
          <w:rFonts w:cs="David" w:hint="cs"/>
          <w:rtl/>
        </w:rPr>
        <w:t xml:space="preserve">, במהלך </w:t>
      </w:r>
      <w:r w:rsidR="005840DE" w:rsidRPr="005840DE">
        <w:rPr>
          <w:rFonts w:cs="David" w:hint="cs"/>
          <w:b/>
          <w:bCs/>
          <w:u w:val="single"/>
          <w:rtl/>
        </w:rPr>
        <w:t xml:space="preserve">חודש </w:t>
      </w:r>
      <w:r w:rsidRPr="005840DE">
        <w:rPr>
          <w:rFonts w:cs="David" w:hint="cs"/>
          <w:b/>
          <w:bCs/>
          <w:u w:val="single"/>
          <w:rtl/>
        </w:rPr>
        <w:t>יולי 2018</w:t>
      </w:r>
      <w:r w:rsidRPr="00367D2B">
        <w:rPr>
          <w:rFonts w:cs="David" w:hint="cs"/>
          <w:rtl/>
        </w:rPr>
        <w:t xml:space="preserve">, </w:t>
      </w:r>
      <w:r w:rsidR="00B26FEE">
        <w:rPr>
          <w:rFonts w:cs="David" w:hint="cs"/>
          <w:rtl/>
        </w:rPr>
        <w:t>ולאחר עיכוב ממושך במענה הפנימי של הנציבות לפניותיו של נצי</w:t>
      </w:r>
      <w:r w:rsidR="00FF4A63" w:rsidRPr="00FF4A63">
        <w:rPr>
          <w:rFonts w:cs="David" w:hint="cs"/>
          <w:highlight w:val="yellow"/>
          <w:rtl/>
        </w:rPr>
        <w:t>ב</w:t>
      </w:r>
      <w:r w:rsidR="00B26FEE">
        <w:rPr>
          <w:rFonts w:cs="David" w:hint="cs"/>
          <w:rtl/>
        </w:rPr>
        <w:t xml:space="preserve"> התלונות, </w:t>
      </w:r>
      <w:r w:rsidRPr="00367D2B">
        <w:rPr>
          <w:rFonts w:cs="David" w:hint="cs"/>
          <w:rtl/>
        </w:rPr>
        <w:t>נתקבלה תשובתו</w:t>
      </w:r>
      <w:r>
        <w:rPr>
          <w:rFonts w:cs="David" w:hint="cs"/>
          <w:rtl/>
        </w:rPr>
        <w:t xml:space="preserve"> של הנציב. נחזור פעם נוספת - </w:t>
      </w:r>
      <w:r w:rsidRPr="00367D2B">
        <w:rPr>
          <w:rFonts w:cs="David" w:hint="cs"/>
          <w:b/>
          <w:bCs/>
          <w:rtl/>
        </w:rPr>
        <w:t xml:space="preserve">שנה ושלושה חודשים </w:t>
      </w:r>
      <w:r w:rsidR="00B26FEE">
        <w:rPr>
          <w:rFonts w:cs="David" w:hint="cs"/>
          <w:b/>
          <w:bCs/>
          <w:rtl/>
        </w:rPr>
        <w:t>נדרשו לנציב</w:t>
      </w:r>
      <w:r w:rsidR="00FF4A63">
        <w:rPr>
          <w:rFonts w:cs="David" w:hint="cs"/>
          <w:b/>
          <w:bCs/>
          <w:rtl/>
        </w:rPr>
        <w:t xml:space="preserve"> </w:t>
      </w:r>
      <w:r w:rsidR="00FF4A63" w:rsidRPr="00FF4A63">
        <w:rPr>
          <w:rFonts w:cs="David" w:hint="cs"/>
          <w:b/>
          <w:bCs/>
          <w:color w:val="8EAADB" w:themeColor="accent5" w:themeTint="99"/>
          <w:highlight w:val="yellow"/>
          <w:rtl/>
        </w:rPr>
        <w:t>התלונות</w:t>
      </w:r>
      <w:r w:rsidR="00B26FEE" w:rsidRPr="00FF4A63">
        <w:rPr>
          <w:rFonts w:cs="David" w:hint="cs"/>
          <w:b/>
          <w:bCs/>
          <w:color w:val="8EAADB" w:themeColor="accent5" w:themeTint="99"/>
          <w:rtl/>
        </w:rPr>
        <w:t xml:space="preserve"> </w:t>
      </w:r>
      <w:r w:rsidRPr="00367D2B">
        <w:rPr>
          <w:rFonts w:cs="David" w:hint="cs"/>
          <w:b/>
          <w:bCs/>
          <w:rtl/>
        </w:rPr>
        <w:t>כדי להשיב על פנייה</w:t>
      </w:r>
      <w:r>
        <w:rPr>
          <w:rFonts w:cs="David" w:hint="cs"/>
          <w:rtl/>
        </w:rPr>
        <w:t>. וזאת לאחר עשרות פניות של ה</w:t>
      </w:r>
      <w:r w:rsidR="00FA099A">
        <w:rPr>
          <w:rFonts w:cs="David" w:hint="cs"/>
          <w:rtl/>
        </w:rPr>
        <w:t>מערער</w:t>
      </w:r>
      <w:r>
        <w:rPr>
          <w:rFonts w:cs="David" w:hint="cs"/>
          <w:rtl/>
        </w:rPr>
        <w:t xml:space="preserve"> ל</w:t>
      </w:r>
      <w:r w:rsidR="00FA099A">
        <w:rPr>
          <w:rFonts w:cs="David" w:hint="cs"/>
          <w:rtl/>
        </w:rPr>
        <w:t>משיבות</w:t>
      </w:r>
      <w:r>
        <w:rPr>
          <w:rFonts w:cs="David" w:hint="cs"/>
          <w:rtl/>
        </w:rPr>
        <w:t xml:space="preserve">. </w:t>
      </w:r>
    </w:p>
    <w:p w:rsidR="00367D2B" w:rsidRDefault="00367D2B" w:rsidP="00367D2B">
      <w:pPr>
        <w:tabs>
          <w:tab w:val="left" w:pos="566"/>
        </w:tabs>
        <w:spacing w:after="240" w:line="360" w:lineRule="auto"/>
        <w:ind w:left="566"/>
        <w:jc w:val="both"/>
        <w:rPr>
          <w:rFonts w:cs="David"/>
          <w:rtl/>
        </w:rPr>
      </w:pPr>
      <w:r>
        <w:rPr>
          <w:rFonts w:cs="David" w:hint="cs"/>
          <w:rtl/>
        </w:rPr>
        <w:t>לא בכדי מסתיימת תשובת הנציב במלים אלה: "</w:t>
      </w:r>
      <w:r>
        <w:rPr>
          <w:rFonts w:cs="David" w:hint="cs"/>
          <w:b/>
          <w:bCs/>
          <w:i/>
          <w:iCs/>
          <w:rtl/>
        </w:rPr>
        <w:t xml:space="preserve">בשולי הדברים אך לא בשולי חשיבותם נבקש </w:t>
      </w:r>
      <w:r w:rsidRPr="00815972">
        <w:rPr>
          <w:rFonts w:cs="David" w:hint="cs"/>
          <w:b/>
          <w:bCs/>
          <w:i/>
          <w:iCs/>
          <w:u w:val="single"/>
          <w:rtl/>
        </w:rPr>
        <w:t>להתנצל על העיכוב במתן המענה מטעמנו שנבע מעומס עבודה</w:t>
      </w:r>
      <w:r>
        <w:rPr>
          <w:rFonts w:cs="David" w:hint="cs"/>
          <w:rtl/>
        </w:rPr>
        <w:t>" (נספח 12ב' לכתב התביעה).</w:t>
      </w:r>
    </w:p>
    <w:p w:rsidR="000424B8" w:rsidRDefault="000424B8" w:rsidP="000424B8">
      <w:pPr>
        <w:numPr>
          <w:ilvl w:val="0"/>
          <w:numId w:val="1"/>
        </w:numPr>
        <w:tabs>
          <w:tab w:val="left" w:pos="566"/>
        </w:tabs>
        <w:spacing w:after="240" w:line="360" w:lineRule="auto"/>
        <w:ind w:left="566" w:hanging="540"/>
        <w:jc w:val="both"/>
        <w:rPr>
          <w:rFonts w:cs="David"/>
        </w:rPr>
      </w:pPr>
      <w:r>
        <w:rPr>
          <w:rFonts w:cs="David" w:hint="cs"/>
          <w:rtl/>
        </w:rPr>
        <w:t xml:space="preserve">כמו כן כתב התביעה מגלה מספר רב של מקרים בהם דווקא המדינה לא עמדה במועדים הקבועים בחוק. על קצה המזלג ממש </w:t>
      </w:r>
      <w:r>
        <w:rPr>
          <w:rFonts w:cs="David"/>
          <w:rtl/>
        </w:rPr>
        <w:t>–</w:t>
      </w:r>
      <w:r>
        <w:rPr>
          <w:rFonts w:cs="David" w:hint="cs"/>
          <w:rtl/>
        </w:rPr>
        <w:t xml:space="preserve"> </w:t>
      </w:r>
    </w:p>
    <w:p w:rsidR="000424B8" w:rsidRPr="00EC6557" w:rsidRDefault="000424B8" w:rsidP="000424B8">
      <w:pPr>
        <w:numPr>
          <w:ilvl w:val="1"/>
          <w:numId w:val="1"/>
        </w:numPr>
        <w:tabs>
          <w:tab w:val="clear" w:pos="792"/>
          <w:tab w:val="left" w:pos="1250"/>
        </w:tabs>
        <w:spacing w:after="240" w:line="360" w:lineRule="auto"/>
        <w:ind w:left="1250" w:hanging="630"/>
        <w:jc w:val="both"/>
        <w:rPr>
          <w:rFonts w:ascii="David" w:hAnsi="David" w:cs="David"/>
        </w:rPr>
      </w:pPr>
      <w:r w:rsidRPr="009C62D0">
        <w:rPr>
          <w:rFonts w:ascii="David" w:hAnsi="David" w:cs="David"/>
          <w:rtl/>
        </w:rPr>
        <w:t>ההודעה על סיום העסקתו של ה</w:t>
      </w:r>
      <w:r>
        <w:rPr>
          <w:rFonts w:ascii="David" w:hAnsi="David" w:cs="David"/>
          <w:rtl/>
        </w:rPr>
        <w:t>מערער</w:t>
      </w:r>
      <w:r w:rsidRPr="009C62D0">
        <w:rPr>
          <w:rFonts w:ascii="David" w:hAnsi="David" w:cs="David"/>
          <w:rtl/>
        </w:rPr>
        <w:t xml:space="preserve"> ניתנה פחות מחודש מהמועד שהיה קבוע בהודעה (סעיף 7 לכתב התביעה). כלומר, פחות מפרק הזמן המינימלי להודעה מוקדמת על פי חוק;</w:t>
      </w:r>
    </w:p>
    <w:p w:rsidR="000424B8" w:rsidRPr="009C62D0" w:rsidRDefault="000424B8">
      <w:pPr>
        <w:numPr>
          <w:ilvl w:val="1"/>
          <w:numId w:val="1"/>
        </w:numPr>
        <w:tabs>
          <w:tab w:val="clear" w:pos="792"/>
          <w:tab w:val="left" w:pos="1250"/>
        </w:tabs>
        <w:spacing w:after="240" w:line="360" w:lineRule="auto"/>
        <w:ind w:left="1250" w:hanging="630"/>
        <w:jc w:val="both"/>
        <w:rPr>
          <w:rFonts w:ascii="David" w:hAnsi="David" w:cs="David"/>
        </w:rPr>
        <w:pPrChange w:id="1990" w:author="Shimon" w:date="2020-11-15T18:33:00Z">
          <w:pPr>
            <w:numPr>
              <w:ilvl w:val="1"/>
              <w:numId w:val="1"/>
            </w:numPr>
            <w:tabs>
              <w:tab w:val="num" w:pos="792"/>
              <w:tab w:val="left" w:pos="1250"/>
            </w:tabs>
            <w:spacing w:after="240" w:line="360" w:lineRule="auto"/>
            <w:ind w:left="1250" w:hanging="630"/>
            <w:jc w:val="both"/>
          </w:pPr>
        </w:pPrChange>
      </w:pPr>
      <w:r w:rsidRPr="009C62D0">
        <w:rPr>
          <w:rFonts w:ascii="David" w:hAnsi="David" w:cs="David"/>
          <w:rtl/>
        </w:rPr>
        <w:t xml:space="preserve">בהתאם להוראות חוק הגמלאות, נציב שרות המדינה חייב לידע את העובד בדואר רשום על החלטתו להפריש אותו לקיצבאות </w:t>
      </w:r>
      <w:r w:rsidRPr="009C62D0">
        <w:rPr>
          <w:rFonts w:ascii="David" w:hAnsi="David" w:cs="David"/>
          <w:b/>
          <w:bCs/>
          <w:rtl/>
        </w:rPr>
        <w:t>לפחות 90 יום לפני יום הפרישה</w:t>
      </w:r>
      <w:r w:rsidRPr="009C62D0">
        <w:rPr>
          <w:rFonts w:ascii="David" w:hAnsi="David" w:cs="David"/>
          <w:rtl/>
        </w:rPr>
        <w:t xml:space="preserve">. </w:t>
      </w:r>
      <w:r w:rsidRPr="009C62D0">
        <w:rPr>
          <w:rFonts w:ascii="David" w:hAnsi="David" w:cs="David" w:hint="eastAsia"/>
          <w:rtl/>
        </w:rPr>
        <w:t>כידוע</w:t>
      </w:r>
      <w:r w:rsidRPr="009C62D0">
        <w:rPr>
          <w:rFonts w:ascii="David" w:hAnsi="David" w:cs="David"/>
          <w:rtl/>
        </w:rPr>
        <w:t xml:space="preserve">, ההודעה </w:t>
      </w:r>
      <w:del w:id="1991" w:author="Shimon" w:date="2020-11-15T18:33:00Z">
        <w:r w:rsidRPr="009C62D0" w:rsidDel="00DC6713">
          <w:rPr>
            <w:rFonts w:ascii="David" w:hAnsi="David" w:cs="David"/>
            <w:rtl/>
          </w:rPr>
          <w:delText xml:space="preserve">ניתנה </w:delText>
        </w:r>
      </w:del>
      <w:ins w:id="1992" w:author="Shimon" w:date="2020-11-15T18:33:00Z">
        <w:r w:rsidR="00DC6713" w:rsidRPr="00FA4F53">
          <w:rPr>
            <w:rFonts w:ascii="David" w:hAnsi="David" w:cs="David"/>
            <w:highlight w:val="yellow"/>
            <w:rtl/>
            <w:rPrChange w:id="1993" w:author="Shimon" w:date="2020-11-16T15:09:00Z">
              <w:rPr>
                <w:rFonts w:ascii="David" w:hAnsi="David" w:cs="David"/>
                <w:rtl/>
              </w:rPr>
            </w:rPrChange>
          </w:rPr>
          <w:t>נ</w:t>
        </w:r>
        <w:r w:rsidR="00DC6713" w:rsidRPr="00FA4F53">
          <w:rPr>
            <w:rFonts w:ascii="David" w:hAnsi="David" w:cs="David" w:hint="eastAsia"/>
            <w:highlight w:val="yellow"/>
            <w:rtl/>
            <w:rPrChange w:id="1994" w:author="Shimon" w:date="2020-11-16T15:09:00Z">
              <w:rPr>
                <w:rFonts w:ascii="David" w:hAnsi="David" w:cs="David" w:hint="eastAsia"/>
                <w:rtl/>
              </w:rPr>
            </w:rPrChange>
          </w:rPr>
          <w:t>שלחה</w:t>
        </w:r>
        <w:r w:rsidR="00DC6713" w:rsidRPr="00FA4F53">
          <w:rPr>
            <w:rFonts w:ascii="David" w:hAnsi="David" w:cs="David"/>
            <w:highlight w:val="yellow"/>
            <w:rtl/>
            <w:rPrChange w:id="1995" w:author="Shimon" w:date="2020-11-16T15:09:00Z">
              <w:rPr>
                <w:rFonts w:ascii="David" w:hAnsi="David" w:cs="David"/>
                <w:rtl/>
              </w:rPr>
            </w:rPrChange>
          </w:rPr>
          <w:t xml:space="preserve"> </w:t>
        </w:r>
        <w:r w:rsidR="00DC6713" w:rsidRPr="00FA4F53">
          <w:rPr>
            <w:rFonts w:ascii="David" w:hAnsi="David" w:cs="David" w:hint="eastAsia"/>
            <w:highlight w:val="yellow"/>
            <w:rtl/>
            <w:rPrChange w:id="1996" w:author="Shimon" w:date="2020-11-16T15:09:00Z">
              <w:rPr>
                <w:rFonts w:ascii="David" w:hAnsi="David" w:cs="David" w:hint="eastAsia"/>
                <w:rtl/>
              </w:rPr>
            </w:rPrChange>
          </w:rPr>
          <w:t>בדואר</w:t>
        </w:r>
        <w:r w:rsidR="00DC6713" w:rsidRPr="00FA4F53">
          <w:rPr>
            <w:rFonts w:ascii="David" w:hAnsi="David" w:cs="David"/>
            <w:highlight w:val="yellow"/>
            <w:rtl/>
            <w:rPrChange w:id="1997" w:author="Shimon" w:date="2020-11-16T15:09:00Z">
              <w:rPr>
                <w:rFonts w:ascii="David" w:hAnsi="David" w:cs="David"/>
                <w:rtl/>
              </w:rPr>
            </w:rPrChange>
          </w:rPr>
          <w:t xml:space="preserve"> </w:t>
        </w:r>
        <w:r w:rsidR="00DC6713" w:rsidRPr="00FA4F53">
          <w:rPr>
            <w:rFonts w:ascii="David" w:hAnsi="David" w:cs="David" w:hint="eastAsia"/>
            <w:highlight w:val="yellow"/>
            <w:rtl/>
            <w:rPrChange w:id="1998" w:author="Shimon" w:date="2020-11-16T15:09:00Z">
              <w:rPr>
                <w:rFonts w:ascii="David" w:hAnsi="David" w:cs="David" w:hint="eastAsia"/>
                <w:rtl/>
              </w:rPr>
            </w:rPrChange>
          </w:rPr>
          <w:t>רגיל</w:t>
        </w:r>
        <w:r w:rsidR="00DC6713" w:rsidRPr="009C62D0">
          <w:rPr>
            <w:rFonts w:ascii="David" w:hAnsi="David" w:cs="David"/>
            <w:rtl/>
          </w:rPr>
          <w:t xml:space="preserve"> </w:t>
        </w:r>
      </w:ins>
      <w:r w:rsidRPr="009C62D0">
        <w:rPr>
          <w:rFonts w:ascii="David" w:hAnsi="David" w:cs="David"/>
          <w:rtl/>
        </w:rPr>
        <w:t xml:space="preserve">רק בחודש דצמבר 2012, רטרואקטיבית לחודש יולי; </w:t>
      </w:r>
    </w:p>
    <w:p w:rsidR="000424B8" w:rsidRDefault="000424B8" w:rsidP="000424B8">
      <w:pPr>
        <w:numPr>
          <w:ilvl w:val="1"/>
          <w:numId w:val="1"/>
        </w:numPr>
        <w:tabs>
          <w:tab w:val="clear" w:pos="792"/>
          <w:tab w:val="left" w:pos="1250"/>
        </w:tabs>
        <w:spacing w:after="240" w:line="360" w:lineRule="auto"/>
        <w:ind w:left="1250" w:hanging="630"/>
        <w:jc w:val="both"/>
        <w:rPr>
          <w:rFonts w:ascii="David" w:hAnsi="David" w:cs="David"/>
        </w:rPr>
      </w:pPr>
      <w:r>
        <w:rPr>
          <w:rFonts w:ascii="David" w:hAnsi="David" w:cs="David" w:hint="cs"/>
          <w:rtl/>
        </w:rPr>
        <w:t>בהתאם להוראות</w:t>
      </w:r>
      <w:r w:rsidRPr="00EC6557">
        <w:rPr>
          <w:rFonts w:ascii="David" w:hAnsi="David" w:cs="David"/>
          <w:rtl/>
        </w:rPr>
        <w:t xml:space="preserve"> התקשי"ר, סמנכ"ל המשרד (ולא פקיד זוטר כלשהו) חייב לתת הודעה על צאתו הצפוי של העובד לגמלאות </w:t>
      </w:r>
      <w:r w:rsidRPr="00EC6557">
        <w:rPr>
          <w:rFonts w:ascii="David" w:hAnsi="David" w:cs="David"/>
          <w:b/>
          <w:bCs/>
          <w:rtl/>
        </w:rPr>
        <w:t>שנה של</w:t>
      </w:r>
      <w:r>
        <w:rPr>
          <w:rFonts w:ascii="David" w:hAnsi="David" w:cs="David" w:hint="cs"/>
          <w:b/>
          <w:bCs/>
          <w:rtl/>
        </w:rPr>
        <w:t>י</w:t>
      </w:r>
      <w:r w:rsidRPr="00EC6557">
        <w:rPr>
          <w:rFonts w:ascii="David" w:hAnsi="David" w:cs="David"/>
          <w:b/>
          <w:bCs/>
          <w:rtl/>
        </w:rPr>
        <w:t>מה לפני מועד הפרישה</w:t>
      </w:r>
      <w:r w:rsidRPr="00EC6557">
        <w:rPr>
          <w:rFonts w:ascii="David" w:hAnsi="David" w:cs="David"/>
          <w:rtl/>
        </w:rPr>
        <w:t xml:space="preserve">. הודעה כאמור לא נמסרה לתובע במועד הקבוע בחוק ולא במועד הנדרש </w:t>
      </w:r>
      <w:r>
        <w:rPr>
          <w:rFonts w:ascii="David" w:hAnsi="David" w:cs="David" w:hint="cs"/>
          <w:rtl/>
        </w:rPr>
        <w:t>בתקשי"ר, אלא רק בחודש דצמבר 2012</w:t>
      </w:r>
      <w:r w:rsidRPr="00EC6557">
        <w:rPr>
          <w:rFonts w:ascii="David" w:hAnsi="David" w:cs="David"/>
          <w:rtl/>
        </w:rPr>
        <w:t>.</w:t>
      </w:r>
    </w:p>
    <w:p w:rsidR="000424B8" w:rsidRDefault="000424B8">
      <w:pPr>
        <w:numPr>
          <w:ilvl w:val="1"/>
          <w:numId w:val="1"/>
        </w:numPr>
        <w:tabs>
          <w:tab w:val="clear" w:pos="792"/>
          <w:tab w:val="left" w:pos="1250"/>
        </w:tabs>
        <w:spacing w:after="240" w:line="360" w:lineRule="auto"/>
        <w:ind w:left="1250" w:hanging="630"/>
        <w:jc w:val="both"/>
        <w:rPr>
          <w:rFonts w:ascii="David" w:hAnsi="David" w:cs="David"/>
        </w:rPr>
        <w:pPrChange w:id="1999" w:author="Shimon" w:date="2020-11-16T15:12:00Z">
          <w:pPr>
            <w:numPr>
              <w:ilvl w:val="1"/>
              <w:numId w:val="1"/>
            </w:numPr>
            <w:tabs>
              <w:tab w:val="num" w:pos="792"/>
              <w:tab w:val="left" w:pos="1250"/>
            </w:tabs>
            <w:spacing w:after="240" w:line="360" w:lineRule="auto"/>
            <w:ind w:left="1250" w:hanging="630"/>
            <w:jc w:val="both"/>
          </w:pPr>
        </w:pPrChange>
      </w:pPr>
      <w:r>
        <w:rPr>
          <w:rFonts w:ascii="David" w:hAnsi="David" w:cs="David" w:hint="cs"/>
          <w:rtl/>
        </w:rPr>
        <w:t>בהתאם להוראות התקשי"ר,</w:t>
      </w:r>
      <w:ins w:id="2000" w:author="Shimon" w:date="2020-11-15T18:36:00Z">
        <w:r w:rsidR="00DC6713">
          <w:rPr>
            <w:rFonts w:ascii="David" w:hAnsi="David" w:cs="David" w:hint="cs"/>
            <w:rtl/>
          </w:rPr>
          <w:t xml:space="preserve"> על</w:t>
        </w:r>
      </w:ins>
      <w:r>
        <w:rPr>
          <w:rFonts w:ascii="David" w:hAnsi="David" w:cs="David" w:hint="cs"/>
          <w:rtl/>
        </w:rPr>
        <w:t xml:space="preserve"> </w:t>
      </w:r>
      <w:del w:id="2001" w:author="Shimon" w:date="2020-11-15T18:34:00Z">
        <w:r w:rsidDel="00DC6713">
          <w:rPr>
            <w:rFonts w:ascii="David" w:hAnsi="David" w:cs="David" w:hint="cs"/>
            <w:rtl/>
          </w:rPr>
          <w:delText xml:space="preserve">היה על </w:delText>
        </w:r>
      </w:del>
      <w:r>
        <w:rPr>
          <w:rFonts w:ascii="David" w:hAnsi="David" w:cs="David" w:hint="cs"/>
          <w:rtl/>
        </w:rPr>
        <w:t>ה</w:t>
      </w:r>
      <w:ins w:id="2002" w:author="Shimon" w:date="2020-11-15T18:34:00Z">
        <w:r w:rsidR="00DC6713">
          <w:rPr>
            <w:rFonts w:ascii="David" w:hAnsi="David" w:cs="David" w:hint="cs"/>
            <w:rtl/>
          </w:rPr>
          <w:t>"</w:t>
        </w:r>
      </w:ins>
      <w:r>
        <w:rPr>
          <w:rFonts w:ascii="David" w:hAnsi="David" w:cs="David" w:hint="cs"/>
          <w:rtl/>
        </w:rPr>
        <w:t>אחראי</w:t>
      </w:r>
      <w:ins w:id="2003" w:author="Shimon" w:date="2020-11-15T18:34:00Z">
        <w:r w:rsidR="00DC6713" w:rsidRPr="00FA4F53">
          <w:rPr>
            <w:rFonts w:ascii="David" w:hAnsi="David" w:cs="David"/>
            <w:highlight w:val="yellow"/>
            <w:rtl/>
            <w:rPrChange w:id="2004" w:author="Shimon" w:date="2020-11-16T15:09:00Z">
              <w:rPr>
                <w:rFonts w:ascii="David" w:hAnsi="David" w:cs="David"/>
                <w:rtl/>
              </w:rPr>
            </w:rPrChange>
          </w:rPr>
          <w:t xml:space="preserve">", דהיינו סמנכ"ל </w:t>
        </w:r>
      </w:ins>
      <w:ins w:id="2005" w:author="Shimon" w:date="2020-11-15T18:35:00Z">
        <w:r w:rsidR="00DC6713" w:rsidRPr="00FA4F53">
          <w:rPr>
            <w:rFonts w:ascii="David" w:hAnsi="David" w:cs="David" w:hint="eastAsia"/>
            <w:highlight w:val="yellow"/>
            <w:rtl/>
            <w:rPrChange w:id="2006" w:author="Shimon" w:date="2020-11-16T15:09:00Z">
              <w:rPr>
                <w:rFonts w:ascii="David" w:hAnsi="David" w:cs="David" w:hint="eastAsia"/>
                <w:rtl/>
              </w:rPr>
            </w:rPrChange>
          </w:rPr>
          <w:t>משרד</w:t>
        </w:r>
        <w:r w:rsidR="00DC6713" w:rsidRPr="00FA4F53">
          <w:rPr>
            <w:rFonts w:ascii="David" w:hAnsi="David" w:cs="David"/>
            <w:highlight w:val="yellow"/>
            <w:rtl/>
            <w:rPrChange w:id="2007" w:author="Shimon" w:date="2020-11-16T15:09:00Z">
              <w:rPr>
                <w:rFonts w:ascii="David" w:hAnsi="David" w:cs="David"/>
                <w:rtl/>
              </w:rPr>
            </w:rPrChange>
          </w:rPr>
          <w:t xml:space="preserve"> </w:t>
        </w:r>
        <w:r w:rsidR="00DC6713" w:rsidRPr="00FA4F53">
          <w:rPr>
            <w:rFonts w:ascii="David" w:hAnsi="David" w:cs="David" w:hint="eastAsia"/>
            <w:highlight w:val="yellow"/>
            <w:rtl/>
            <w:rPrChange w:id="2008" w:author="Shimon" w:date="2020-11-16T15:09:00Z">
              <w:rPr>
                <w:rFonts w:ascii="David" w:hAnsi="David" w:cs="David" w:hint="eastAsia"/>
                <w:rtl/>
              </w:rPr>
            </w:rPrChange>
          </w:rPr>
          <w:t>האוצר</w:t>
        </w:r>
      </w:ins>
      <w:ins w:id="2009" w:author="Shimon" w:date="2020-11-16T15:10:00Z">
        <w:r w:rsidR="00FA4F53">
          <w:rPr>
            <w:rFonts w:ascii="David" w:hAnsi="David" w:cs="David" w:hint="cs"/>
            <w:highlight w:val="yellow"/>
            <w:rtl/>
          </w:rPr>
          <w:t xml:space="preserve"> </w:t>
        </w:r>
      </w:ins>
      <w:ins w:id="2010" w:author="Shimon" w:date="2020-11-15T19:12:00Z">
        <w:r w:rsidR="00DF452E" w:rsidRPr="00FA4F53">
          <w:rPr>
            <w:rFonts w:ascii="David" w:hAnsi="David" w:cs="David"/>
            <w:highlight w:val="yellow"/>
            <w:rtl/>
            <w:rPrChange w:id="2011" w:author="Shimon" w:date="2020-11-16T15:09:00Z">
              <w:rPr>
                <w:rFonts w:ascii="David" w:hAnsi="David" w:cs="David"/>
                <w:rtl/>
              </w:rPr>
            </w:rPrChange>
          </w:rPr>
          <w:t>,</w:t>
        </w:r>
      </w:ins>
      <w:del w:id="2012" w:author="Shimon" w:date="2020-11-15T18:34:00Z">
        <w:r w:rsidDel="00DC6713">
          <w:rPr>
            <w:rFonts w:ascii="David" w:hAnsi="David" w:cs="David" w:hint="cs"/>
            <w:rtl/>
          </w:rPr>
          <w:delText xml:space="preserve"> </w:delText>
        </w:r>
      </w:del>
      <w:del w:id="2013" w:author="Shimon" w:date="2020-11-15T18:35:00Z">
        <w:r w:rsidDel="00DC6713">
          <w:rPr>
            <w:rFonts w:ascii="David" w:hAnsi="David" w:cs="David" w:hint="cs"/>
            <w:rtl/>
          </w:rPr>
          <w:delText xml:space="preserve">על מערער </w:delText>
        </w:r>
      </w:del>
      <w:ins w:id="2014" w:author="Shimon" w:date="2020-11-15T18:37:00Z">
        <w:r w:rsidR="00DC6713">
          <w:rPr>
            <w:rFonts w:ascii="David" w:hAnsi="David" w:cs="David" w:hint="cs"/>
            <w:rtl/>
          </w:rPr>
          <w:t xml:space="preserve">היה </w:t>
        </w:r>
      </w:ins>
      <w:r>
        <w:rPr>
          <w:rFonts w:ascii="David" w:hAnsi="David" w:cs="David" w:hint="cs"/>
          <w:rtl/>
        </w:rPr>
        <w:t>לשלוח</w:t>
      </w:r>
      <w:r w:rsidRPr="00EC6557">
        <w:rPr>
          <w:rFonts w:ascii="David" w:hAnsi="David" w:cs="David"/>
          <w:rtl/>
        </w:rPr>
        <w:t xml:space="preserve"> </w:t>
      </w:r>
      <w:ins w:id="2015" w:author="Shimon" w:date="2020-11-15T18:35:00Z">
        <w:r w:rsidR="00DC6713" w:rsidRPr="00FA4F53">
          <w:rPr>
            <w:rFonts w:ascii="David" w:hAnsi="David" w:cs="David" w:hint="eastAsia"/>
            <w:highlight w:val="yellow"/>
            <w:rtl/>
            <w:rPrChange w:id="2016" w:author="Shimon" w:date="2020-11-16T15:09:00Z">
              <w:rPr>
                <w:rFonts w:ascii="David" w:hAnsi="David" w:cs="David" w:hint="eastAsia"/>
                <w:rtl/>
              </w:rPr>
            </w:rPrChange>
          </w:rPr>
          <w:t>למערער</w:t>
        </w:r>
        <w:r w:rsidR="00DC6713">
          <w:rPr>
            <w:rFonts w:ascii="David" w:hAnsi="David" w:cs="David" w:hint="cs"/>
            <w:rtl/>
          </w:rPr>
          <w:t xml:space="preserve"> </w:t>
        </w:r>
      </w:ins>
      <w:r w:rsidRPr="00EC6557">
        <w:rPr>
          <w:rFonts w:ascii="David" w:hAnsi="David" w:cs="David"/>
          <w:rtl/>
        </w:rPr>
        <w:t>עותק של טופס הודעה על הפסקת העבודה</w:t>
      </w:r>
      <w:ins w:id="2017" w:author="Shimon" w:date="2020-11-15T18:38:00Z">
        <w:r w:rsidR="00DC6713">
          <w:rPr>
            <w:rFonts w:ascii="David" w:hAnsi="David" w:cs="David" w:hint="cs"/>
            <w:rtl/>
          </w:rPr>
          <w:t xml:space="preserve"> </w:t>
        </w:r>
      </w:ins>
      <w:del w:id="2018" w:author="Shimon" w:date="2020-11-15T19:10:00Z">
        <w:r w:rsidRPr="00EC6557" w:rsidDel="00DF452E">
          <w:rPr>
            <w:rFonts w:ascii="David" w:hAnsi="David" w:cs="David"/>
            <w:rtl/>
          </w:rPr>
          <w:delText xml:space="preserve"> גם </w:delText>
        </w:r>
      </w:del>
      <w:r w:rsidRPr="00EC6557">
        <w:rPr>
          <w:rFonts w:ascii="David" w:hAnsi="David" w:cs="David"/>
          <w:rtl/>
        </w:rPr>
        <w:t>לממונה על הגמלאות במשרד האוצר</w:t>
      </w:r>
      <w:r>
        <w:rPr>
          <w:rFonts w:ascii="David" w:hAnsi="David" w:cs="David" w:hint="cs"/>
          <w:rtl/>
        </w:rPr>
        <w:t xml:space="preserve"> לפחות 90 ימים לפני מועד הפרישה. הדבר לא נעשה, וכפי שכבר הבהרנו </w:t>
      </w:r>
      <w:r>
        <w:rPr>
          <w:rFonts w:ascii="David" w:hAnsi="David" w:cs="David"/>
          <w:rtl/>
        </w:rPr>
        <w:t>–</w:t>
      </w:r>
      <w:r>
        <w:rPr>
          <w:rFonts w:ascii="David" w:hAnsi="David" w:cs="David" w:hint="cs"/>
          <w:rtl/>
        </w:rPr>
        <w:t xml:space="preserve"> מינהלת הגמלאות לא היתה ערוכה </w:t>
      </w:r>
      <w:del w:id="2019" w:author="Shimon" w:date="2020-11-15T19:10:00Z">
        <w:r w:rsidDel="00DF452E">
          <w:rPr>
            <w:rFonts w:ascii="David" w:hAnsi="David" w:cs="David" w:hint="cs"/>
            <w:rtl/>
          </w:rPr>
          <w:delText>לכך</w:delText>
        </w:r>
      </w:del>
      <w:ins w:id="2020" w:author="Shimon" w:date="2020-11-15T19:10:00Z">
        <w:r w:rsidR="00DF452E" w:rsidRPr="00FA4F53">
          <w:rPr>
            <w:rFonts w:ascii="David" w:hAnsi="David" w:cs="David" w:hint="eastAsia"/>
            <w:highlight w:val="yellow"/>
            <w:rtl/>
            <w:rPrChange w:id="2021" w:author="Shimon" w:date="2020-11-16T15:12:00Z">
              <w:rPr>
                <w:rFonts w:ascii="David" w:hAnsi="David" w:cs="David" w:hint="eastAsia"/>
                <w:rtl/>
              </w:rPr>
            </w:rPrChange>
          </w:rPr>
          <w:t>לפרישת</w:t>
        </w:r>
        <w:r w:rsidR="00DF452E" w:rsidRPr="00FA4F53">
          <w:rPr>
            <w:rFonts w:ascii="David" w:hAnsi="David" w:cs="David"/>
            <w:highlight w:val="yellow"/>
            <w:rtl/>
            <w:rPrChange w:id="2022" w:author="Shimon" w:date="2020-11-16T15:12:00Z">
              <w:rPr>
                <w:rFonts w:ascii="David" w:hAnsi="David" w:cs="David"/>
                <w:rtl/>
              </w:rPr>
            </w:rPrChange>
          </w:rPr>
          <w:t xml:space="preserve"> המערער </w:t>
        </w:r>
        <w:r w:rsidR="00DF452E" w:rsidRPr="00FA4F53">
          <w:rPr>
            <w:rFonts w:ascii="David" w:hAnsi="David" w:cs="David" w:hint="eastAsia"/>
            <w:highlight w:val="yellow"/>
            <w:rtl/>
            <w:rPrChange w:id="2023" w:author="Shimon" w:date="2020-11-16T15:12:00Z">
              <w:rPr>
                <w:rFonts w:ascii="David" w:hAnsi="David" w:cs="David" w:hint="eastAsia"/>
                <w:rtl/>
              </w:rPr>
            </w:rPrChange>
          </w:rPr>
          <w:t>לגימלאות</w:t>
        </w:r>
        <w:r w:rsidR="00DF452E" w:rsidRPr="00FA4F53">
          <w:rPr>
            <w:rFonts w:ascii="David" w:hAnsi="David" w:cs="David"/>
            <w:highlight w:val="yellow"/>
            <w:rtl/>
            <w:rPrChange w:id="2024" w:author="Shimon" w:date="2020-11-16T15:12:00Z">
              <w:rPr>
                <w:rFonts w:ascii="David" w:hAnsi="David" w:cs="David"/>
                <w:rtl/>
              </w:rPr>
            </w:rPrChange>
          </w:rPr>
          <w:t xml:space="preserve"> </w:t>
        </w:r>
      </w:ins>
      <w:ins w:id="2025" w:author="Shimon" w:date="2020-11-16T15:11:00Z">
        <w:r w:rsidR="00FA4F53" w:rsidRPr="00FA4F53">
          <w:rPr>
            <w:rFonts w:ascii="David" w:hAnsi="David" w:cs="David" w:hint="eastAsia"/>
            <w:highlight w:val="yellow"/>
            <w:rtl/>
            <w:rPrChange w:id="2026" w:author="Shimon" w:date="2020-11-16T15:12:00Z">
              <w:rPr>
                <w:rFonts w:ascii="David" w:hAnsi="David" w:cs="David" w:hint="eastAsia"/>
                <w:rtl/>
              </w:rPr>
            </w:rPrChange>
          </w:rPr>
          <w:t>לפני</w:t>
        </w:r>
        <w:r w:rsidR="00FA4F53" w:rsidRPr="00FA4F53">
          <w:rPr>
            <w:rFonts w:ascii="David" w:hAnsi="David" w:cs="David"/>
            <w:highlight w:val="yellow"/>
            <w:rtl/>
            <w:rPrChange w:id="2027" w:author="Shimon" w:date="2020-11-16T15:12:00Z">
              <w:rPr>
                <w:rFonts w:ascii="David" w:hAnsi="David" w:cs="David"/>
                <w:rtl/>
              </w:rPr>
            </w:rPrChange>
          </w:rPr>
          <w:t xml:space="preserve"> </w:t>
        </w:r>
        <w:r w:rsidR="00FA4F53" w:rsidRPr="00FA4F53">
          <w:rPr>
            <w:rFonts w:ascii="David" w:hAnsi="David" w:cs="David" w:hint="eastAsia"/>
            <w:highlight w:val="yellow"/>
            <w:rtl/>
            <w:rPrChange w:id="2028" w:author="Shimon" w:date="2020-11-16T15:12:00Z">
              <w:rPr>
                <w:rFonts w:ascii="David" w:hAnsi="David" w:cs="David" w:hint="eastAsia"/>
                <w:rtl/>
              </w:rPr>
            </w:rPrChange>
          </w:rPr>
          <w:t>תום</w:t>
        </w:r>
        <w:r w:rsidR="00FA4F53" w:rsidRPr="00FA4F53">
          <w:rPr>
            <w:rFonts w:ascii="David" w:hAnsi="David" w:cs="David"/>
            <w:highlight w:val="yellow"/>
            <w:rtl/>
            <w:rPrChange w:id="2029" w:author="Shimon" w:date="2020-11-16T15:12:00Z">
              <w:rPr>
                <w:rFonts w:ascii="David" w:hAnsi="David" w:cs="David"/>
                <w:rtl/>
              </w:rPr>
            </w:rPrChange>
          </w:rPr>
          <w:t xml:space="preserve"> </w:t>
        </w:r>
        <w:r w:rsidR="00FA4F53" w:rsidRPr="00FA4F53">
          <w:rPr>
            <w:rFonts w:ascii="David" w:hAnsi="David" w:cs="David" w:hint="eastAsia"/>
            <w:highlight w:val="yellow"/>
            <w:rtl/>
            <w:rPrChange w:id="2030" w:author="Shimon" w:date="2020-11-16T15:12:00Z">
              <w:rPr>
                <w:rFonts w:ascii="David" w:hAnsi="David" w:cs="David" w:hint="eastAsia"/>
                <w:rtl/>
              </w:rPr>
            </w:rPrChange>
          </w:rPr>
          <w:t>תוקפו</w:t>
        </w:r>
        <w:r w:rsidR="00FA4F53" w:rsidRPr="00FA4F53">
          <w:rPr>
            <w:rFonts w:ascii="David" w:hAnsi="David" w:cs="David"/>
            <w:highlight w:val="yellow"/>
            <w:rtl/>
            <w:rPrChange w:id="2031" w:author="Shimon" w:date="2020-11-16T15:12:00Z">
              <w:rPr>
                <w:rFonts w:ascii="David" w:hAnsi="David" w:cs="David"/>
                <w:rtl/>
              </w:rPr>
            </w:rPrChange>
          </w:rPr>
          <w:t xml:space="preserve"> </w:t>
        </w:r>
        <w:r w:rsidR="00FA4F53" w:rsidRPr="00FA4F53">
          <w:rPr>
            <w:rFonts w:ascii="David" w:hAnsi="David" w:cs="David" w:hint="eastAsia"/>
            <w:highlight w:val="yellow"/>
            <w:rtl/>
            <w:rPrChange w:id="2032" w:author="Shimon" w:date="2020-11-16T15:12:00Z">
              <w:rPr>
                <w:rFonts w:ascii="David" w:hAnsi="David" w:cs="David" w:hint="eastAsia"/>
                <w:rtl/>
              </w:rPr>
            </w:rPrChange>
          </w:rPr>
          <w:lastRenderedPageBreak/>
          <w:t>של</w:t>
        </w:r>
        <w:r w:rsidR="00FA4F53" w:rsidRPr="00FA4F53">
          <w:rPr>
            <w:rFonts w:ascii="David" w:hAnsi="David" w:cs="David"/>
            <w:highlight w:val="yellow"/>
            <w:rtl/>
            <w:rPrChange w:id="2033" w:author="Shimon" w:date="2020-11-16T15:12:00Z">
              <w:rPr>
                <w:rFonts w:ascii="David" w:hAnsi="David" w:cs="David"/>
                <w:rtl/>
              </w:rPr>
            </w:rPrChange>
          </w:rPr>
          <w:t xml:space="preserve"> </w:t>
        </w:r>
        <w:r w:rsidR="00FA4F53" w:rsidRPr="00FA4F53">
          <w:rPr>
            <w:rFonts w:ascii="David" w:hAnsi="David" w:cs="David" w:hint="eastAsia"/>
            <w:highlight w:val="yellow"/>
            <w:rtl/>
            <w:rPrChange w:id="2034" w:author="Shimon" w:date="2020-11-16T15:12:00Z">
              <w:rPr>
                <w:rFonts w:ascii="David" w:hAnsi="David" w:cs="David" w:hint="eastAsia"/>
                <w:rtl/>
              </w:rPr>
            </w:rPrChange>
          </w:rPr>
          <w:t>החוזה</w:t>
        </w:r>
        <w:r w:rsidR="00FA4F53" w:rsidRPr="00FA4F53">
          <w:rPr>
            <w:rFonts w:ascii="David" w:hAnsi="David" w:cs="David"/>
            <w:highlight w:val="yellow"/>
            <w:rtl/>
            <w:rPrChange w:id="2035" w:author="Shimon" w:date="2020-11-16T15:12:00Z">
              <w:rPr>
                <w:rFonts w:ascii="David" w:hAnsi="David" w:cs="David"/>
                <w:rtl/>
              </w:rPr>
            </w:rPrChange>
          </w:rPr>
          <w:t xml:space="preserve"> </w:t>
        </w:r>
        <w:r w:rsidR="00FA4F53" w:rsidRPr="00FA4F53">
          <w:rPr>
            <w:rFonts w:ascii="David" w:hAnsi="David" w:cs="David" w:hint="eastAsia"/>
            <w:highlight w:val="yellow"/>
            <w:rtl/>
            <w:rPrChange w:id="2036" w:author="Shimon" w:date="2020-11-16T15:12:00Z">
              <w:rPr>
                <w:rFonts w:ascii="David" w:hAnsi="David" w:cs="David" w:hint="eastAsia"/>
                <w:rtl/>
              </w:rPr>
            </w:rPrChange>
          </w:rPr>
          <w:t>עמו</w:t>
        </w:r>
        <w:r w:rsidR="00FA4F53" w:rsidRPr="00FA4F53">
          <w:rPr>
            <w:rFonts w:ascii="David" w:hAnsi="David" w:cs="David"/>
            <w:highlight w:val="yellow"/>
            <w:rtl/>
            <w:rPrChange w:id="2037" w:author="Shimon" w:date="2020-11-16T15:12:00Z">
              <w:rPr>
                <w:rFonts w:ascii="David" w:hAnsi="David" w:cs="David"/>
                <w:rtl/>
              </w:rPr>
            </w:rPrChange>
          </w:rPr>
          <w:t xml:space="preserve"> </w:t>
        </w:r>
        <w:r w:rsidR="00FA4F53" w:rsidRPr="00FA4F53">
          <w:rPr>
            <w:rFonts w:ascii="David" w:hAnsi="David" w:cs="David" w:hint="eastAsia"/>
            <w:highlight w:val="yellow"/>
            <w:rtl/>
            <w:rPrChange w:id="2038" w:author="Shimon" w:date="2020-11-16T15:12:00Z">
              <w:rPr>
                <w:rFonts w:ascii="David" w:hAnsi="David" w:cs="David" w:hint="eastAsia"/>
                <w:rtl/>
              </w:rPr>
            </w:rPrChange>
          </w:rPr>
          <w:t>ב</w:t>
        </w:r>
        <w:r w:rsidR="00FA4F53" w:rsidRPr="00FA4F53">
          <w:rPr>
            <w:rFonts w:ascii="David" w:hAnsi="David" w:cs="David"/>
            <w:highlight w:val="yellow"/>
            <w:rtl/>
            <w:rPrChange w:id="2039" w:author="Shimon" w:date="2020-11-16T15:12:00Z">
              <w:rPr>
                <w:rFonts w:ascii="David" w:hAnsi="David" w:cs="David"/>
                <w:rtl/>
              </w:rPr>
            </w:rPrChange>
          </w:rPr>
          <w:t>-31.3.2014</w:t>
        </w:r>
      </w:ins>
      <w:del w:id="2040" w:author="Shimon" w:date="2020-11-15T18:38:00Z">
        <w:r w:rsidDel="00DC6713">
          <w:rPr>
            <w:rFonts w:ascii="David" w:hAnsi="David" w:cs="David" w:hint="cs"/>
            <w:rtl/>
          </w:rPr>
          <w:delText xml:space="preserve">, </w:delText>
        </w:r>
      </w:del>
      <w:r>
        <w:rPr>
          <w:rFonts w:ascii="David" w:hAnsi="David" w:cs="David" w:hint="cs"/>
          <w:rtl/>
        </w:rPr>
        <w:t xml:space="preserve">ורק </w:t>
      </w:r>
      <w:ins w:id="2041" w:author="Shimon" w:date="2020-11-16T15:12:00Z">
        <w:r w:rsidR="00FA4F53" w:rsidRPr="00FA4F53">
          <w:rPr>
            <w:rFonts w:ascii="David" w:hAnsi="David" w:cs="David" w:hint="eastAsia"/>
            <w:highlight w:val="yellow"/>
            <w:rtl/>
            <w:rPrChange w:id="2042" w:author="Shimon" w:date="2020-11-16T15:12:00Z">
              <w:rPr>
                <w:rFonts w:ascii="David" w:hAnsi="David" w:cs="David" w:hint="eastAsia"/>
                <w:rtl/>
              </w:rPr>
            </w:rPrChange>
          </w:rPr>
          <w:t>לאחר</w:t>
        </w:r>
        <w:r w:rsidR="00FA4F53" w:rsidRPr="00FA4F53">
          <w:rPr>
            <w:rFonts w:ascii="David" w:hAnsi="David" w:cs="David"/>
            <w:highlight w:val="yellow"/>
            <w:rtl/>
            <w:rPrChange w:id="2043" w:author="Shimon" w:date="2020-11-16T15:12:00Z">
              <w:rPr>
                <w:rFonts w:ascii="David" w:hAnsi="David" w:cs="David"/>
                <w:rtl/>
              </w:rPr>
            </w:rPrChange>
          </w:rPr>
          <w:t xml:space="preserve"> </w:t>
        </w:r>
        <w:r w:rsidR="00FA4F53" w:rsidRPr="00FA4F53">
          <w:rPr>
            <w:rFonts w:ascii="David" w:hAnsi="David" w:cs="David" w:hint="eastAsia"/>
            <w:highlight w:val="yellow"/>
            <w:rtl/>
            <w:rPrChange w:id="2044" w:author="Shimon" w:date="2020-11-16T15:12:00Z">
              <w:rPr>
                <w:rFonts w:ascii="David" w:hAnsi="David" w:cs="David" w:hint="eastAsia"/>
                <w:rtl/>
              </w:rPr>
            </w:rPrChange>
          </w:rPr>
          <w:t>שקיבלה</w:t>
        </w:r>
        <w:r w:rsidR="00FA4F53" w:rsidRPr="00FA4F53">
          <w:rPr>
            <w:rFonts w:ascii="David" w:hAnsi="David" w:cs="David"/>
            <w:highlight w:val="yellow"/>
            <w:rtl/>
            <w:rPrChange w:id="2045" w:author="Shimon" w:date="2020-11-16T15:12:00Z">
              <w:rPr>
                <w:rFonts w:ascii="David" w:hAnsi="David" w:cs="David"/>
                <w:rtl/>
              </w:rPr>
            </w:rPrChange>
          </w:rPr>
          <w:t xml:space="preserve"> </w:t>
        </w:r>
        <w:r w:rsidR="00FA4F53" w:rsidRPr="00FA4F53">
          <w:rPr>
            <w:rFonts w:ascii="David" w:hAnsi="David" w:cs="David" w:hint="eastAsia"/>
            <w:highlight w:val="yellow"/>
            <w:rtl/>
            <w:rPrChange w:id="2046" w:author="Shimon" w:date="2020-11-16T15:12:00Z">
              <w:rPr>
                <w:rFonts w:ascii="David" w:hAnsi="David" w:cs="David" w:hint="eastAsia"/>
                <w:rtl/>
              </w:rPr>
            </w:rPrChange>
          </w:rPr>
          <w:t>את</w:t>
        </w:r>
        <w:r w:rsidR="00FA4F53" w:rsidRPr="00FA4F53">
          <w:rPr>
            <w:rFonts w:ascii="David" w:hAnsi="David" w:cs="David"/>
            <w:highlight w:val="yellow"/>
            <w:rtl/>
            <w:rPrChange w:id="2047" w:author="Shimon" w:date="2020-11-16T15:12:00Z">
              <w:rPr>
                <w:rFonts w:ascii="David" w:hAnsi="David" w:cs="David"/>
                <w:rtl/>
              </w:rPr>
            </w:rPrChange>
          </w:rPr>
          <w:t xml:space="preserve"> </w:t>
        </w:r>
        <w:r w:rsidR="00FA4F53" w:rsidRPr="00FA4F53">
          <w:rPr>
            <w:rFonts w:ascii="David" w:hAnsi="David" w:cs="David" w:hint="eastAsia"/>
            <w:highlight w:val="yellow"/>
            <w:rtl/>
            <w:rPrChange w:id="2048" w:author="Shimon" w:date="2020-11-16T15:12:00Z">
              <w:rPr>
                <w:rFonts w:ascii="David" w:hAnsi="David" w:cs="David" w:hint="eastAsia"/>
                <w:rtl/>
              </w:rPr>
            </w:rPrChange>
          </w:rPr>
          <w:t>ההודעה</w:t>
        </w:r>
        <w:r w:rsidR="00FA4F53" w:rsidRPr="00FA4F53">
          <w:rPr>
            <w:rFonts w:ascii="David" w:hAnsi="David" w:cs="David"/>
            <w:highlight w:val="yellow"/>
            <w:rtl/>
            <w:rPrChange w:id="2049" w:author="Shimon" w:date="2020-11-16T15:12:00Z">
              <w:rPr>
                <w:rFonts w:ascii="David" w:hAnsi="David" w:cs="David"/>
                <w:rtl/>
              </w:rPr>
            </w:rPrChange>
          </w:rPr>
          <w:t>,</w:t>
        </w:r>
        <w:r w:rsidR="00FA4F53">
          <w:rPr>
            <w:rFonts w:ascii="David" w:hAnsi="David" w:cs="David" w:hint="cs"/>
            <w:rtl/>
          </w:rPr>
          <w:t xml:space="preserve"> </w:t>
        </w:r>
      </w:ins>
      <w:r>
        <w:rPr>
          <w:rFonts w:ascii="David" w:hAnsi="David" w:cs="David" w:hint="cs"/>
          <w:rtl/>
        </w:rPr>
        <w:t>בחודש דצמבר 2012</w:t>
      </w:r>
      <w:ins w:id="2050" w:author="Shimon" w:date="2020-11-16T15:12:00Z">
        <w:r w:rsidR="00FA4F53">
          <w:rPr>
            <w:rFonts w:ascii="David" w:hAnsi="David" w:cs="David" w:hint="cs"/>
            <w:rtl/>
          </w:rPr>
          <w:t>,</w:t>
        </w:r>
      </w:ins>
      <w:r>
        <w:rPr>
          <w:rFonts w:ascii="David" w:hAnsi="David" w:cs="David" w:hint="cs"/>
          <w:rtl/>
        </w:rPr>
        <w:t xml:space="preserve"> נערכה לתשלום</w:t>
      </w:r>
      <w:ins w:id="2051" w:author="Shimon" w:date="2020-11-15T19:11:00Z">
        <w:r w:rsidR="00DF452E">
          <w:rPr>
            <w:rFonts w:ascii="David" w:hAnsi="David" w:cs="David" w:hint="cs"/>
            <w:rtl/>
          </w:rPr>
          <w:t xml:space="preserve"> רטרואקטיבי, </w:t>
        </w:r>
      </w:ins>
      <w:del w:id="2052" w:author="Shimon" w:date="2020-11-15T19:11:00Z">
        <w:r w:rsidDel="00DF452E">
          <w:rPr>
            <w:rFonts w:ascii="David" w:hAnsi="David" w:cs="David" w:hint="cs"/>
            <w:rtl/>
          </w:rPr>
          <w:delText xml:space="preserve"> </w:delText>
        </w:r>
      </w:del>
      <w:r>
        <w:rPr>
          <w:rFonts w:ascii="David" w:hAnsi="David" w:cs="David" w:hint="cs"/>
          <w:rtl/>
        </w:rPr>
        <w:t>והוא בוצע בסוף החודש.</w:t>
      </w:r>
    </w:p>
    <w:p w:rsidR="000424B8" w:rsidRPr="00412566" w:rsidRDefault="000424B8">
      <w:pPr>
        <w:numPr>
          <w:ilvl w:val="0"/>
          <w:numId w:val="1"/>
        </w:numPr>
        <w:tabs>
          <w:tab w:val="left" w:pos="566"/>
        </w:tabs>
        <w:spacing w:after="240" w:line="360" w:lineRule="auto"/>
        <w:ind w:left="566" w:hanging="540"/>
        <w:jc w:val="both"/>
        <w:rPr>
          <w:rFonts w:cs="David"/>
        </w:rPr>
        <w:pPrChange w:id="2053" w:author="Shimon" w:date="2020-11-16T15:15:00Z">
          <w:pPr>
            <w:numPr>
              <w:numId w:val="1"/>
            </w:numPr>
            <w:tabs>
              <w:tab w:val="left" w:pos="566"/>
              <w:tab w:val="num" w:pos="630"/>
            </w:tabs>
            <w:spacing w:after="240" w:line="360" w:lineRule="auto"/>
            <w:ind w:left="566" w:hanging="540"/>
            <w:jc w:val="both"/>
          </w:pPr>
        </w:pPrChange>
      </w:pPr>
      <w:r w:rsidRPr="00412566">
        <w:rPr>
          <w:rFonts w:cs="David" w:hint="cs"/>
          <w:rtl/>
        </w:rPr>
        <w:t>יתרה מכך, לאורך כל התקופה עד להגשת כתב התביעה (ומתברר שגם לאחריו, נוכח בקשות הדחייה להגשת כתב ההגנה), השתהתה המדינה בטיפול בפניותיו של ה</w:t>
      </w:r>
      <w:r>
        <w:rPr>
          <w:rFonts w:cs="David" w:hint="cs"/>
          <w:rtl/>
        </w:rPr>
        <w:t>מערער</w:t>
      </w:r>
      <w:r w:rsidRPr="00412566">
        <w:rPr>
          <w:rFonts w:cs="David" w:hint="cs"/>
          <w:rtl/>
        </w:rPr>
        <w:t xml:space="preserve">. </w:t>
      </w:r>
      <w:r w:rsidRPr="00412566">
        <w:rPr>
          <w:rFonts w:cs="David" w:hint="cs"/>
          <w:b/>
          <w:bCs/>
          <w:rtl/>
        </w:rPr>
        <w:t>יצוין</w:t>
      </w:r>
      <w:ins w:id="2054" w:author="Shimon" w:date="2020-11-15T18:39:00Z">
        <w:r w:rsidR="00C82275">
          <w:rPr>
            <w:rFonts w:cs="David" w:hint="cs"/>
            <w:b/>
            <w:bCs/>
            <w:rtl/>
          </w:rPr>
          <w:t xml:space="preserve"> </w:t>
        </w:r>
        <w:r w:rsidR="00C82275" w:rsidRPr="00FA4F53">
          <w:rPr>
            <w:rFonts w:cs="David" w:hint="eastAsia"/>
            <w:b/>
            <w:bCs/>
            <w:highlight w:val="yellow"/>
            <w:rtl/>
            <w:rPrChange w:id="2055" w:author="Shimon" w:date="2020-11-16T15:13:00Z">
              <w:rPr>
                <w:rFonts w:cs="David" w:hint="eastAsia"/>
                <w:b/>
                <w:bCs/>
                <w:rtl/>
              </w:rPr>
            </w:rPrChange>
          </w:rPr>
          <w:t>שוב</w:t>
        </w:r>
      </w:ins>
      <w:r w:rsidRPr="00412566">
        <w:rPr>
          <w:rFonts w:cs="David" w:hint="cs"/>
          <w:b/>
          <w:bCs/>
          <w:rtl/>
        </w:rPr>
        <w:t xml:space="preserve"> כי תחילה גם נאמר ל</w:t>
      </w:r>
      <w:r>
        <w:rPr>
          <w:rFonts w:cs="David" w:hint="cs"/>
          <w:b/>
          <w:bCs/>
          <w:rtl/>
        </w:rPr>
        <w:t>מערער</w:t>
      </w:r>
      <w:r w:rsidRPr="00412566">
        <w:rPr>
          <w:rFonts w:cs="David" w:hint="cs"/>
          <w:b/>
          <w:bCs/>
          <w:rtl/>
        </w:rPr>
        <w:t xml:space="preserve"> מפורשות שימצה את הנושא מול הגורמים הרלבנטיים, וכך הוא עשה בפועל.</w:t>
      </w:r>
      <w:r>
        <w:rPr>
          <w:rFonts w:cs="David" w:hint="cs"/>
          <w:rtl/>
        </w:rPr>
        <w:t xml:space="preserve"> </w:t>
      </w:r>
      <w:r w:rsidRPr="00412566">
        <w:rPr>
          <w:rFonts w:cs="David" w:hint="cs"/>
          <w:rtl/>
        </w:rPr>
        <w:t xml:space="preserve">לא נחזור פעם נוספת על התנצלותו של נציב </w:t>
      </w:r>
      <w:del w:id="2056" w:author="Shimon" w:date="2020-11-15T18:40:00Z">
        <w:r w:rsidRPr="00412566" w:rsidDel="00C82275">
          <w:rPr>
            <w:rFonts w:cs="David" w:hint="cs"/>
            <w:rtl/>
          </w:rPr>
          <w:delText>ה</w:delText>
        </w:r>
      </w:del>
      <w:r w:rsidRPr="00412566">
        <w:rPr>
          <w:rFonts w:cs="David" w:hint="cs"/>
          <w:rtl/>
        </w:rPr>
        <w:t xml:space="preserve">תלונות על העיכוב במתן </w:t>
      </w:r>
      <w:del w:id="2057" w:author="Shimon" w:date="2020-11-16T15:14:00Z">
        <w:r w:rsidRPr="00412566" w:rsidDel="00FA4F53">
          <w:rPr>
            <w:rFonts w:cs="David" w:hint="cs"/>
            <w:rtl/>
          </w:rPr>
          <w:delText>התשובה</w:delText>
        </w:r>
      </w:del>
      <w:ins w:id="2058" w:author="Shimon" w:date="2020-11-16T15:14:00Z">
        <w:r w:rsidR="00FA4F53" w:rsidRPr="00FA4F53">
          <w:rPr>
            <w:rFonts w:cs="David" w:hint="eastAsia"/>
            <w:highlight w:val="yellow"/>
            <w:rtl/>
            <w:rPrChange w:id="2059" w:author="Shimon" w:date="2020-11-16T15:14:00Z">
              <w:rPr>
                <w:rFonts w:cs="David" w:hint="eastAsia"/>
                <w:rtl/>
              </w:rPr>
            </w:rPrChange>
          </w:rPr>
          <w:t>תשובתו</w:t>
        </w:r>
      </w:ins>
      <w:r w:rsidRPr="00412566">
        <w:rPr>
          <w:rFonts w:cs="David" w:hint="cs"/>
          <w:rtl/>
        </w:rPr>
        <w:t>, ש</w:t>
      </w:r>
      <w:ins w:id="2060" w:author="Shimon" w:date="2020-11-16T15:13:00Z">
        <w:r w:rsidR="00FA4F53" w:rsidRPr="00FA4F53">
          <w:rPr>
            <w:rFonts w:cs="David" w:hint="eastAsia"/>
            <w:highlight w:val="yellow"/>
            <w:rtl/>
            <w:rPrChange w:id="2061" w:author="Shimon" w:date="2020-11-16T15:14:00Z">
              <w:rPr>
                <w:rFonts w:cs="David" w:hint="eastAsia"/>
                <w:rtl/>
              </w:rPr>
            </w:rPrChange>
          </w:rPr>
          <w:t>נבע</w:t>
        </w:r>
      </w:ins>
      <w:ins w:id="2062" w:author="Shimon" w:date="2020-11-16T15:14:00Z">
        <w:r w:rsidR="00FA4F53" w:rsidRPr="00FA4F53">
          <w:rPr>
            <w:rFonts w:cs="David"/>
            <w:highlight w:val="yellow"/>
            <w:rtl/>
            <w:rPrChange w:id="2063" w:author="Shimon" w:date="2020-11-16T15:14:00Z">
              <w:rPr>
                <w:rFonts w:cs="David"/>
                <w:rtl/>
              </w:rPr>
            </w:rPrChange>
          </w:rPr>
          <w:t>,</w:t>
        </w:r>
      </w:ins>
      <w:ins w:id="2064" w:author="Shimon" w:date="2020-11-16T15:13:00Z">
        <w:r w:rsidR="00FA4F53" w:rsidRPr="00FA4F53">
          <w:rPr>
            <w:rFonts w:cs="David"/>
            <w:highlight w:val="yellow"/>
            <w:rtl/>
            <w:rPrChange w:id="2065" w:author="Shimon" w:date="2020-11-16T15:14:00Z">
              <w:rPr>
                <w:rFonts w:cs="David"/>
                <w:rtl/>
              </w:rPr>
            </w:rPrChange>
          </w:rPr>
          <w:t xml:space="preserve"> בין היתר</w:t>
        </w:r>
      </w:ins>
      <w:ins w:id="2066" w:author="Shimon" w:date="2020-11-16T15:14:00Z">
        <w:r w:rsidR="00FA4F53" w:rsidRPr="00FA4F53">
          <w:rPr>
            <w:rFonts w:cs="David"/>
            <w:highlight w:val="yellow"/>
            <w:rtl/>
            <w:rPrChange w:id="2067" w:author="Shimon" w:date="2020-11-16T15:14:00Z">
              <w:rPr>
                <w:rFonts w:cs="David"/>
                <w:rtl/>
              </w:rPr>
            </w:rPrChange>
          </w:rPr>
          <w:t>,</w:t>
        </w:r>
      </w:ins>
      <w:ins w:id="2068" w:author="Shimon" w:date="2020-11-16T15:13:00Z">
        <w:r w:rsidR="00FA4F53" w:rsidRPr="00FA4F53">
          <w:rPr>
            <w:rFonts w:cs="David"/>
            <w:highlight w:val="yellow"/>
            <w:rtl/>
            <w:rPrChange w:id="2069" w:author="Shimon" w:date="2020-11-16T15:14:00Z">
              <w:rPr>
                <w:rFonts w:cs="David"/>
                <w:rtl/>
              </w:rPr>
            </w:rPrChange>
          </w:rPr>
          <w:t xml:space="preserve"> מה</w:t>
        </w:r>
        <w:r w:rsidR="00FA4F53">
          <w:rPr>
            <w:rFonts w:cs="David" w:hint="eastAsia"/>
            <w:highlight w:val="yellow"/>
            <w:rtl/>
          </w:rPr>
          <w:t>שתהות</w:t>
        </w:r>
        <w:r w:rsidR="00FA4F53">
          <w:rPr>
            <w:rFonts w:cs="David"/>
            <w:highlight w:val="yellow"/>
            <w:rtl/>
          </w:rPr>
          <w:t xml:space="preserve"> </w:t>
        </w:r>
        <w:r w:rsidR="00FA4F53">
          <w:rPr>
            <w:rFonts w:cs="David" w:hint="eastAsia"/>
            <w:highlight w:val="yellow"/>
            <w:rtl/>
          </w:rPr>
          <w:t>נציבות</w:t>
        </w:r>
        <w:r w:rsidR="00FA4F53">
          <w:rPr>
            <w:rFonts w:cs="David"/>
            <w:highlight w:val="yellow"/>
            <w:rtl/>
          </w:rPr>
          <w:t xml:space="preserve"> </w:t>
        </w:r>
        <w:r w:rsidR="00FA4F53">
          <w:rPr>
            <w:rFonts w:cs="David" w:hint="eastAsia"/>
            <w:highlight w:val="yellow"/>
            <w:rtl/>
          </w:rPr>
          <w:t>שרות</w:t>
        </w:r>
        <w:r w:rsidR="00FA4F53">
          <w:rPr>
            <w:rFonts w:cs="David"/>
            <w:highlight w:val="yellow"/>
            <w:rtl/>
          </w:rPr>
          <w:t xml:space="preserve"> </w:t>
        </w:r>
        <w:r w:rsidR="00FA4F53">
          <w:rPr>
            <w:rFonts w:cs="David" w:hint="eastAsia"/>
            <w:highlight w:val="yellow"/>
            <w:rtl/>
          </w:rPr>
          <w:t>המדינה</w:t>
        </w:r>
        <w:r w:rsidR="00FA4F53">
          <w:rPr>
            <w:rFonts w:cs="David"/>
            <w:highlight w:val="yellow"/>
            <w:rtl/>
          </w:rPr>
          <w:t xml:space="preserve"> </w:t>
        </w:r>
        <w:r w:rsidR="00FA4F53">
          <w:rPr>
            <w:rFonts w:cs="David" w:hint="eastAsia"/>
            <w:highlight w:val="yellow"/>
            <w:rtl/>
          </w:rPr>
          <w:t>במתן</w:t>
        </w:r>
        <w:r w:rsidR="00FA4F53">
          <w:rPr>
            <w:rFonts w:cs="David"/>
            <w:highlight w:val="yellow"/>
            <w:rtl/>
          </w:rPr>
          <w:t xml:space="preserve"> </w:t>
        </w:r>
        <w:r w:rsidR="00FA4F53">
          <w:rPr>
            <w:rFonts w:cs="David" w:hint="eastAsia"/>
            <w:highlight w:val="yellow"/>
            <w:rtl/>
          </w:rPr>
          <w:t>ת</w:t>
        </w:r>
        <w:r w:rsidR="00FA4F53" w:rsidRPr="00FA4F53">
          <w:rPr>
            <w:rFonts w:cs="David" w:hint="eastAsia"/>
            <w:highlight w:val="yellow"/>
            <w:rtl/>
            <w:rPrChange w:id="2070" w:author="Shimon" w:date="2020-11-16T15:14:00Z">
              <w:rPr>
                <w:rFonts w:cs="David" w:hint="eastAsia"/>
                <w:rtl/>
              </w:rPr>
            </w:rPrChange>
          </w:rPr>
          <w:t>שובות</w:t>
        </w:r>
        <w:r w:rsidR="00FA4F53" w:rsidRPr="00FA4F53">
          <w:rPr>
            <w:rFonts w:cs="David"/>
            <w:highlight w:val="yellow"/>
            <w:rtl/>
            <w:rPrChange w:id="2071" w:author="Shimon" w:date="2020-11-16T15:14:00Z">
              <w:rPr>
                <w:rFonts w:cs="David"/>
                <w:rtl/>
              </w:rPr>
            </w:rPrChange>
          </w:rPr>
          <w:t xml:space="preserve"> </w:t>
        </w:r>
        <w:r w:rsidR="00FA4F53" w:rsidRPr="00FA4F53">
          <w:rPr>
            <w:rFonts w:cs="David" w:hint="eastAsia"/>
            <w:highlight w:val="yellow"/>
            <w:rtl/>
            <w:rPrChange w:id="2072" w:author="Shimon" w:date="2020-11-16T15:14:00Z">
              <w:rPr>
                <w:rFonts w:cs="David" w:hint="eastAsia"/>
                <w:rtl/>
              </w:rPr>
            </w:rPrChange>
          </w:rPr>
          <w:t>לנציב</w:t>
        </w:r>
        <w:r w:rsidR="00FA4F53" w:rsidRPr="00FA4F53">
          <w:rPr>
            <w:rFonts w:cs="David"/>
            <w:highlight w:val="yellow"/>
            <w:rtl/>
            <w:rPrChange w:id="2073" w:author="Shimon" w:date="2020-11-16T15:14:00Z">
              <w:rPr>
                <w:rFonts w:cs="David"/>
                <w:rtl/>
              </w:rPr>
            </w:rPrChange>
          </w:rPr>
          <w:t xml:space="preserve"> </w:t>
        </w:r>
        <w:r w:rsidR="00FA4F53" w:rsidRPr="00FA4F53">
          <w:rPr>
            <w:rFonts w:cs="David" w:hint="eastAsia"/>
            <w:highlight w:val="yellow"/>
            <w:rtl/>
            <w:rPrChange w:id="2074" w:author="Shimon" w:date="2020-11-16T15:14:00Z">
              <w:rPr>
                <w:rFonts w:cs="David" w:hint="eastAsia"/>
                <w:rtl/>
              </w:rPr>
            </w:rPrChange>
          </w:rPr>
          <w:t>התלונות</w:t>
        </w:r>
      </w:ins>
      <w:ins w:id="2075" w:author="Shimon" w:date="2020-11-16T15:14:00Z">
        <w:r w:rsidR="00FA4F53">
          <w:rPr>
            <w:rFonts w:cs="David" w:hint="cs"/>
            <w:rtl/>
          </w:rPr>
          <w:t xml:space="preserve">. </w:t>
        </w:r>
      </w:ins>
      <w:r w:rsidRPr="00412566">
        <w:rPr>
          <w:rFonts w:cs="David" w:hint="cs"/>
          <w:rtl/>
        </w:rPr>
        <w:t>דומה כי היא ממצה את ההתנהלות בעניינו של ה</w:t>
      </w:r>
      <w:r>
        <w:rPr>
          <w:rFonts w:cs="David" w:hint="cs"/>
          <w:rtl/>
        </w:rPr>
        <w:t>מערער</w:t>
      </w:r>
      <w:r w:rsidRPr="00412566">
        <w:rPr>
          <w:rFonts w:cs="David" w:hint="cs"/>
          <w:rtl/>
        </w:rPr>
        <w:t xml:space="preserve">: </w:t>
      </w:r>
      <w:r w:rsidRPr="00412566">
        <w:rPr>
          <w:rFonts w:cs="David" w:hint="cs"/>
          <w:b/>
          <w:bCs/>
          <w:rtl/>
        </w:rPr>
        <w:t xml:space="preserve">עיכוב, השתהות וסחבת. </w:t>
      </w:r>
    </w:p>
    <w:p w:rsidR="00412566" w:rsidRPr="00C029C5" w:rsidRDefault="00367D2B">
      <w:pPr>
        <w:numPr>
          <w:ilvl w:val="0"/>
          <w:numId w:val="1"/>
        </w:numPr>
        <w:tabs>
          <w:tab w:val="left" w:pos="566"/>
        </w:tabs>
        <w:spacing w:after="240" w:line="360" w:lineRule="auto"/>
        <w:ind w:left="566" w:hanging="540"/>
        <w:jc w:val="both"/>
        <w:rPr>
          <w:rFonts w:cs="David"/>
        </w:rPr>
        <w:pPrChange w:id="2076" w:author="Shimon" w:date="2020-11-16T15:16:00Z">
          <w:pPr>
            <w:numPr>
              <w:numId w:val="1"/>
            </w:numPr>
            <w:tabs>
              <w:tab w:val="left" w:pos="566"/>
              <w:tab w:val="num" w:pos="630"/>
            </w:tabs>
            <w:spacing w:after="240" w:line="360" w:lineRule="auto"/>
            <w:ind w:left="566" w:hanging="540"/>
            <w:jc w:val="both"/>
          </w:pPr>
        </w:pPrChange>
      </w:pPr>
      <w:r w:rsidRPr="00C029C5">
        <w:rPr>
          <w:rFonts w:cs="David" w:hint="cs"/>
          <w:b/>
          <w:bCs/>
          <w:rtl/>
        </w:rPr>
        <w:t>במשך מספר שנים</w:t>
      </w:r>
      <w:r w:rsidR="000424B8" w:rsidRPr="00C029C5">
        <w:rPr>
          <w:rFonts w:cs="David" w:hint="cs"/>
          <w:b/>
          <w:bCs/>
          <w:rtl/>
        </w:rPr>
        <w:t>, אם כן,</w:t>
      </w:r>
      <w:r w:rsidRPr="00C029C5">
        <w:rPr>
          <w:rFonts w:cs="David" w:hint="cs"/>
          <w:b/>
          <w:bCs/>
          <w:rtl/>
        </w:rPr>
        <w:t xml:space="preserve"> </w:t>
      </w:r>
      <w:r w:rsidR="000424B8" w:rsidRPr="00C029C5">
        <w:rPr>
          <w:rFonts w:cs="David" w:hint="cs"/>
          <w:b/>
          <w:bCs/>
          <w:rtl/>
        </w:rPr>
        <w:t>נקטו</w:t>
      </w:r>
      <w:r w:rsidRPr="00C029C5">
        <w:rPr>
          <w:rFonts w:cs="David" w:hint="cs"/>
          <w:b/>
          <w:bCs/>
          <w:rtl/>
        </w:rPr>
        <w:t xml:space="preserve"> ה</w:t>
      </w:r>
      <w:r w:rsidR="00FA099A" w:rsidRPr="00C029C5">
        <w:rPr>
          <w:rFonts w:cs="David" w:hint="cs"/>
          <w:b/>
          <w:bCs/>
          <w:rtl/>
        </w:rPr>
        <w:t>משיבות</w:t>
      </w:r>
      <w:r w:rsidRPr="00C029C5">
        <w:rPr>
          <w:rFonts w:cs="David" w:hint="cs"/>
          <w:b/>
          <w:bCs/>
          <w:rtl/>
        </w:rPr>
        <w:t xml:space="preserve"> סחבת בלתי נסבלת בכל הקשור לטיפול בפניותיו של ה</w:t>
      </w:r>
      <w:r w:rsidR="00FA099A" w:rsidRPr="00C029C5">
        <w:rPr>
          <w:rFonts w:cs="David" w:hint="cs"/>
          <w:b/>
          <w:bCs/>
          <w:rtl/>
        </w:rPr>
        <w:t>מערער</w:t>
      </w:r>
      <w:r w:rsidR="000424B8" w:rsidRPr="00C029C5">
        <w:rPr>
          <w:rFonts w:cs="David" w:hint="cs"/>
          <w:b/>
          <w:bCs/>
          <w:rtl/>
        </w:rPr>
        <w:t>, ולא עמדו במועדים הקבועים בדין בכל הקשור להתנהלות מולו</w:t>
      </w:r>
      <w:r w:rsidRPr="00C029C5">
        <w:rPr>
          <w:rFonts w:cs="David" w:hint="cs"/>
          <w:b/>
          <w:bCs/>
          <w:rtl/>
        </w:rPr>
        <w:t xml:space="preserve">. </w:t>
      </w:r>
      <w:r w:rsidR="00412566" w:rsidRPr="00C029C5">
        <w:rPr>
          <w:rFonts w:cs="David" w:hint="cs"/>
          <w:rtl/>
        </w:rPr>
        <w:t>על רקע זה, כאשר המדינה לא עמדה במועדים הקבועים</w:t>
      </w:r>
      <w:r w:rsidR="00B26FEE" w:rsidRPr="00C029C5">
        <w:rPr>
          <w:rFonts w:cs="David" w:hint="cs"/>
          <w:rtl/>
        </w:rPr>
        <w:t xml:space="preserve"> בדין</w:t>
      </w:r>
      <w:r w:rsidR="00412566" w:rsidRPr="00C029C5">
        <w:rPr>
          <w:rFonts w:cs="David" w:hint="cs"/>
          <w:rtl/>
        </w:rPr>
        <w:t>, לא פעם אחת ולא פעמיים, תוך שהיא גורמת ל</w:t>
      </w:r>
      <w:r w:rsidR="00FA099A" w:rsidRPr="00C029C5">
        <w:rPr>
          <w:rFonts w:cs="David" w:hint="cs"/>
          <w:rtl/>
        </w:rPr>
        <w:t>מערער</w:t>
      </w:r>
      <w:r w:rsidR="00412566" w:rsidRPr="00C029C5">
        <w:rPr>
          <w:rFonts w:cs="David" w:hint="cs"/>
          <w:rtl/>
        </w:rPr>
        <w:t xml:space="preserve"> נזקים ממשיים, ולאחר שהשתהתה בטיפול בפניותיו, ואף התנצלה על כך, </w:t>
      </w:r>
      <w:r w:rsidR="00412566" w:rsidRPr="00C029C5">
        <w:rPr>
          <w:rFonts w:cs="David" w:hint="cs"/>
          <w:b/>
          <w:bCs/>
          <w:rtl/>
        </w:rPr>
        <w:t>אין זה ראוי כי אותה מדינה ממש, באמצעות ה</w:t>
      </w:r>
      <w:r w:rsidR="00FA099A" w:rsidRPr="00C029C5">
        <w:rPr>
          <w:rFonts w:cs="David" w:hint="cs"/>
          <w:b/>
          <w:bCs/>
          <w:rtl/>
        </w:rPr>
        <w:t>משיבות</w:t>
      </w:r>
      <w:r w:rsidR="00412566" w:rsidRPr="00C029C5">
        <w:rPr>
          <w:rFonts w:cs="David" w:hint="cs"/>
          <w:b/>
          <w:bCs/>
          <w:rtl/>
        </w:rPr>
        <w:t xml:space="preserve">, </w:t>
      </w:r>
      <w:r w:rsidR="00C029C5">
        <w:rPr>
          <w:rFonts w:cs="David" w:hint="cs"/>
          <w:b/>
          <w:bCs/>
          <w:rtl/>
        </w:rPr>
        <w:t xml:space="preserve">תאחז בטענות של </w:t>
      </w:r>
      <w:del w:id="2077" w:author="Shimon" w:date="2020-11-16T15:16:00Z">
        <w:r w:rsidR="00C029C5" w:rsidDel="00FA4F53">
          <w:rPr>
            <w:rFonts w:cs="David" w:hint="cs"/>
            <w:b/>
            <w:bCs/>
            <w:rtl/>
          </w:rPr>
          <w:delText xml:space="preserve">שינוי </w:delText>
        </w:r>
      </w:del>
      <w:ins w:id="2078" w:author="Shimon" w:date="2020-11-16T15:16:00Z">
        <w:r w:rsidR="00FA4F53" w:rsidRPr="00FA4F53">
          <w:rPr>
            <w:rFonts w:cs="David" w:hint="eastAsia"/>
            <w:b/>
            <w:bCs/>
            <w:highlight w:val="yellow"/>
            <w:rtl/>
            <w:rPrChange w:id="2079" w:author="Shimon" w:date="2020-11-16T15:16:00Z">
              <w:rPr>
                <w:rFonts w:cs="David" w:hint="eastAsia"/>
                <w:b/>
                <w:bCs/>
                <w:rtl/>
              </w:rPr>
            </w:rPrChange>
          </w:rPr>
          <w:t>שיהוי</w:t>
        </w:r>
        <w:r w:rsidR="00FA4F53">
          <w:rPr>
            <w:rFonts w:cs="David" w:hint="cs"/>
            <w:b/>
            <w:bCs/>
            <w:rtl/>
          </w:rPr>
          <w:t xml:space="preserve"> </w:t>
        </w:r>
      </w:ins>
      <w:r w:rsidR="00C029C5">
        <w:rPr>
          <w:rFonts w:cs="David" w:hint="cs"/>
          <w:b/>
          <w:bCs/>
          <w:rtl/>
        </w:rPr>
        <w:t>והתיישנות</w:t>
      </w:r>
      <w:r w:rsidR="00412566" w:rsidRPr="00C029C5">
        <w:rPr>
          <w:rFonts w:cs="David" w:hint="cs"/>
          <w:b/>
          <w:bCs/>
          <w:rtl/>
        </w:rPr>
        <w:t xml:space="preserve">. </w:t>
      </w:r>
    </w:p>
    <w:p w:rsidR="00412566" w:rsidRDefault="00412566" w:rsidP="00412566">
      <w:pPr>
        <w:tabs>
          <w:tab w:val="left" w:pos="566"/>
        </w:tabs>
        <w:spacing w:after="240" w:line="360" w:lineRule="auto"/>
        <w:ind w:left="566"/>
        <w:jc w:val="both"/>
        <w:rPr>
          <w:rFonts w:cs="David"/>
          <w:b/>
          <w:bCs/>
          <w:rtl/>
        </w:rPr>
      </w:pPr>
      <w:r>
        <w:rPr>
          <w:rFonts w:cs="David" w:hint="cs"/>
          <w:b/>
          <w:bCs/>
          <w:rtl/>
        </w:rPr>
        <w:t xml:space="preserve">מדובר בחוסר תום לב קיצוני, ובוודאי שאין בהתנהלות זאת דבר וחצי דבר עם חובת </w:t>
      </w:r>
      <w:r w:rsidR="00C029C5">
        <w:rPr>
          <w:rFonts w:cs="David" w:hint="cs"/>
          <w:b/>
          <w:bCs/>
          <w:rtl/>
        </w:rPr>
        <w:t>ההגינות המנהלית החלה על המדינה, ואף מסיבה זאת יש לקבל את הערעור.</w:t>
      </w:r>
    </w:p>
    <w:p w:rsidR="00412566" w:rsidRPr="00412566" w:rsidRDefault="00412566" w:rsidP="00412566">
      <w:pPr>
        <w:numPr>
          <w:ilvl w:val="0"/>
          <w:numId w:val="1"/>
        </w:numPr>
        <w:tabs>
          <w:tab w:val="left" w:pos="566"/>
        </w:tabs>
        <w:spacing w:after="240" w:line="360" w:lineRule="auto"/>
        <w:ind w:left="566" w:hanging="540"/>
        <w:jc w:val="both"/>
        <w:rPr>
          <w:rFonts w:cs="David"/>
        </w:rPr>
      </w:pPr>
      <w:r>
        <w:rPr>
          <w:rFonts w:cs="David" w:hint="cs"/>
          <w:rtl/>
        </w:rPr>
        <w:t xml:space="preserve">על כן, ולו מסיבות אלה בלבד, ראוי ונכון </w:t>
      </w:r>
      <w:ins w:id="2080" w:author="Shimon" w:date="2020-11-16T15:17:00Z">
        <w:r w:rsidR="00FA4F53" w:rsidRPr="00FA4F53">
          <w:rPr>
            <w:rFonts w:cs="David" w:hint="eastAsia"/>
            <w:highlight w:val="yellow"/>
            <w:rtl/>
            <w:rPrChange w:id="2081" w:author="Shimon" w:date="2020-11-16T15:17:00Z">
              <w:rPr>
                <w:rFonts w:cs="David" w:hint="eastAsia"/>
                <w:rtl/>
              </w:rPr>
            </w:rPrChange>
          </w:rPr>
          <w:t>היה</w:t>
        </w:r>
        <w:r w:rsidR="00FA4F53" w:rsidRPr="00FA4F53">
          <w:rPr>
            <w:rFonts w:cs="David"/>
            <w:highlight w:val="yellow"/>
            <w:rtl/>
            <w:rPrChange w:id="2082" w:author="Shimon" w:date="2020-11-16T15:17:00Z">
              <w:rPr>
                <w:rFonts w:cs="David"/>
                <w:rtl/>
              </w:rPr>
            </w:rPrChange>
          </w:rPr>
          <w:t xml:space="preserve"> </w:t>
        </w:r>
        <w:r w:rsidR="00FA4F53" w:rsidRPr="00FA4F53">
          <w:rPr>
            <w:rFonts w:cs="David" w:hint="eastAsia"/>
            <w:highlight w:val="yellow"/>
            <w:rtl/>
            <w:rPrChange w:id="2083" w:author="Shimon" w:date="2020-11-16T15:17:00Z">
              <w:rPr>
                <w:rFonts w:cs="David" w:hint="eastAsia"/>
                <w:rtl/>
              </w:rPr>
            </w:rPrChange>
          </w:rPr>
          <w:t>על</w:t>
        </w:r>
        <w:r w:rsidR="00FA4F53" w:rsidRPr="00FA4F53">
          <w:rPr>
            <w:rFonts w:cs="David"/>
            <w:highlight w:val="yellow"/>
            <w:rtl/>
            <w:rPrChange w:id="2084" w:author="Shimon" w:date="2020-11-16T15:17:00Z">
              <w:rPr>
                <w:rFonts w:cs="David"/>
                <w:rtl/>
              </w:rPr>
            </w:rPrChange>
          </w:rPr>
          <w:t xml:space="preserve"> </w:t>
        </w:r>
        <w:r w:rsidR="00FA4F53" w:rsidRPr="00FA4F53">
          <w:rPr>
            <w:rFonts w:cs="David" w:hint="eastAsia"/>
            <w:highlight w:val="yellow"/>
            <w:rtl/>
            <w:rPrChange w:id="2085" w:author="Shimon" w:date="2020-11-16T15:17:00Z">
              <w:rPr>
                <w:rFonts w:cs="David" w:hint="eastAsia"/>
                <w:rtl/>
              </w:rPr>
            </w:rPrChange>
          </w:rPr>
          <w:t>בית</w:t>
        </w:r>
        <w:r w:rsidR="00FA4F53" w:rsidRPr="00FA4F53">
          <w:rPr>
            <w:rFonts w:cs="David"/>
            <w:highlight w:val="yellow"/>
            <w:rtl/>
            <w:rPrChange w:id="2086" w:author="Shimon" w:date="2020-11-16T15:17:00Z">
              <w:rPr>
                <w:rFonts w:cs="David"/>
                <w:rtl/>
              </w:rPr>
            </w:rPrChange>
          </w:rPr>
          <w:t xml:space="preserve"> </w:t>
        </w:r>
        <w:r w:rsidR="00FA4F53" w:rsidRPr="00FA4F53">
          <w:rPr>
            <w:rFonts w:cs="David" w:hint="eastAsia"/>
            <w:highlight w:val="yellow"/>
            <w:rtl/>
            <w:rPrChange w:id="2087" w:author="Shimon" w:date="2020-11-16T15:17:00Z">
              <w:rPr>
                <w:rFonts w:cs="David" w:hint="eastAsia"/>
                <w:rtl/>
              </w:rPr>
            </w:rPrChange>
          </w:rPr>
          <w:t>הדין</w:t>
        </w:r>
        <w:r w:rsidR="00FA4F53" w:rsidRPr="00FA4F53">
          <w:rPr>
            <w:rFonts w:cs="David"/>
            <w:highlight w:val="yellow"/>
            <w:rtl/>
            <w:rPrChange w:id="2088" w:author="Shimon" w:date="2020-11-16T15:17:00Z">
              <w:rPr>
                <w:rFonts w:cs="David"/>
                <w:rtl/>
              </w:rPr>
            </w:rPrChange>
          </w:rPr>
          <w:t xml:space="preserve"> </w:t>
        </w:r>
        <w:r w:rsidR="00FA4F53" w:rsidRPr="00FA4F53">
          <w:rPr>
            <w:rFonts w:cs="David" w:hint="eastAsia"/>
            <w:highlight w:val="yellow"/>
            <w:rtl/>
            <w:rPrChange w:id="2089" w:author="Shimon" w:date="2020-11-16T15:17:00Z">
              <w:rPr>
                <w:rFonts w:cs="David" w:hint="eastAsia"/>
                <w:rtl/>
              </w:rPr>
            </w:rPrChange>
          </w:rPr>
          <w:t>קמא</w:t>
        </w:r>
        <w:r w:rsidR="00FA4F53">
          <w:rPr>
            <w:rFonts w:cs="David" w:hint="cs"/>
            <w:rtl/>
          </w:rPr>
          <w:t xml:space="preserve"> </w:t>
        </w:r>
      </w:ins>
      <w:r>
        <w:rPr>
          <w:rFonts w:cs="David" w:hint="cs"/>
          <w:rtl/>
        </w:rPr>
        <w:t>לדחות את הבקשה</w:t>
      </w:r>
      <w:ins w:id="2090" w:author="Shimon" w:date="2020-11-15T21:15:00Z">
        <w:r w:rsidR="0032680C">
          <w:rPr>
            <w:rFonts w:cs="David" w:hint="cs"/>
            <w:rtl/>
          </w:rPr>
          <w:t xml:space="preserve"> </w:t>
        </w:r>
        <w:r w:rsidR="0032680C" w:rsidRPr="00FA4F53">
          <w:rPr>
            <w:rFonts w:cs="David" w:hint="eastAsia"/>
            <w:highlight w:val="yellow"/>
            <w:rtl/>
            <w:rPrChange w:id="2091" w:author="Shimon" w:date="2020-11-16T15:16:00Z">
              <w:rPr>
                <w:rFonts w:cs="David" w:hint="eastAsia"/>
                <w:rtl/>
              </w:rPr>
            </w:rPrChange>
          </w:rPr>
          <w:t>לדחיה</w:t>
        </w:r>
        <w:r w:rsidR="0032680C" w:rsidRPr="00FA4F53">
          <w:rPr>
            <w:rFonts w:cs="David"/>
            <w:highlight w:val="yellow"/>
            <w:rtl/>
            <w:rPrChange w:id="2092" w:author="Shimon" w:date="2020-11-16T15:16:00Z">
              <w:rPr>
                <w:rFonts w:cs="David"/>
                <w:rtl/>
              </w:rPr>
            </w:rPrChange>
          </w:rPr>
          <w:t xml:space="preserve"> על הסף</w:t>
        </w:r>
      </w:ins>
      <w:r>
        <w:rPr>
          <w:rFonts w:cs="David" w:hint="cs"/>
          <w:rtl/>
        </w:rPr>
        <w:t>, ועל אחת כמה וכמה נוכח היותה נעדרת בסיס משפטי וחוקי.</w:t>
      </w:r>
    </w:p>
    <w:p w:rsidR="008F5336" w:rsidRDefault="008F5336" w:rsidP="00211F05">
      <w:pPr>
        <w:pStyle w:val="30"/>
        <w:spacing w:after="240"/>
        <w:rPr>
          <w:rtl/>
        </w:rPr>
      </w:pPr>
    </w:p>
    <w:p w:rsidR="009B48BB" w:rsidRPr="00815972" w:rsidRDefault="00FA365A" w:rsidP="003B18C5">
      <w:pPr>
        <w:pStyle w:val="30"/>
        <w:tabs>
          <w:tab w:val="clear" w:pos="566"/>
        </w:tabs>
        <w:spacing w:after="240"/>
        <w:ind w:left="80" w:firstLine="450"/>
        <w:rPr>
          <w:sz w:val="26"/>
          <w:szCs w:val="26"/>
        </w:rPr>
      </w:pPr>
      <w:r w:rsidRPr="00815972">
        <w:rPr>
          <w:rFonts w:hint="eastAsia"/>
          <w:sz w:val="26"/>
          <w:szCs w:val="26"/>
          <w:rtl/>
        </w:rPr>
        <w:t>אשר</w:t>
      </w:r>
      <w:r w:rsidRPr="00815972">
        <w:rPr>
          <w:sz w:val="26"/>
          <w:szCs w:val="26"/>
          <w:rtl/>
        </w:rPr>
        <w:t xml:space="preserve"> </w:t>
      </w:r>
      <w:r w:rsidRPr="00815972">
        <w:rPr>
          <w:rFonts w:hint="eastAsia"/>
          <w:sz w:val="26"/>
          <w:szCs w:val="26"/>
          <w:rtl/>
        </w:rPr>
        <w:t>על</w:t>
      </w:r>
      <w:r w:rsidRPr="00815972">
        <w:rPr>
          <w:sz w:val="26"/>
          <w:szCs w:val="26"/>
          <w:rtl/>
        </w:rPr>
        <w:t xml:space="preserve"> </w:t>
      </w:r>
      <w:r w:rsidRPr="00815972">
        <w:rPr>
          <w:rFonts w:hint="eastAsia"/>
          <w:sz w:val="26"/>
          <w:szCs w:val="26"/>
          <w:rtl/>
        </w:rPr>
        <w:t>כן</w:t>
      </w:r>
      <w:r w:rsidRPr="00815972">
        <w:rPr>
          <w:sz w:val="26"/>
          <w:szCs w:val="26"/>
          <w:rtl/>
        </w:rPr>
        <w:t xml:space="preserve">, </w:t>
      </w:r>
      <w:r w:rsidRPr="00815972">
        <w:rPr>
          <w:rFonts w:hint="eastAsia"/>
          <w:sz w:val="26"/>
          <w:szCs w:val="26"/>
          <w:rtl/>
        </w:rPr>
        <w:t>ולאור</w:t>
      </w:r>
      <w:r w:rsidRPr="00815972">
        <w:rPr>
          <w:sz w:val="26"/>
          <w:szCs w:val="26"/>
          <w:rtl/>
        </w:rPr>
        <w:t xml:space="preserve"> </w:t>
      </w:r>
      <w:r w:rsidRPr="00815972">
        <w:rPr>
          <w:rFonts w:hint="eastAsia"/>
          <w:sz w:val="26"/>
          <w:szCs w:val="26"/>
          <w:rtl/>
        </w:rPr>
        <w:t>האמור</w:t>
      </w:r>
      <w:r w:rsidRPr="00815972">
        <w:rPr>
          <w:sz w:val="26"/>
          <w:szCs w:val="26"/>
          <w:rtl/>
        </w:rPr>
        <w:t xml:space="preserve"> </w:t>
      </w:r>
      <w:r w:rsidRPr="00815972">
        <w:rPr>
          <w:rFonts w:hint="eastAsia"/>
          <w:sz w:val="26"/>
          <w:szCs w:val="26"/>
          <w:rtl/>
        </w:rPr>
        <w:t>לעיל</w:t>
      </w:r>
      <w:r w:rsidRPr="00815972">
        <w:rPr>
          <w:sz w:val="26"/>
          <w:szCs w:val="26"/>
          <w:rtl/>
        </w:rPr>
        <w:t>,</w:t>
      </w:r>
      <w:r w:rsidR="0092613E" w:rsidRPr="00815972">
        <w:rPr>
          <w:sz w:val="26"/>
          <w:szCs w:val="26"/>
          <w:rtl/>
        </w:rPr>
        <w:t xml:space="preserve"> יתבקש בית הדין הנכבד </w:t>
      </w:r>
      <w:r w:rsidR="003B18C5">
        <w:rPr>
          <w:rFonts w:hint="cs"/>
          <w:sz w:val="26"/>
          <w:szCs w:val="26"/>
          <w:rtl/>
        </w:rPr>
        <w:t>לקבל את הערעור</w:t>
      </w:r>
      <w:r w:rsidRPr="00815972">
        <w:rPr>
          <w:sz w:val="26"/>
          <w:szCs w:val="26"/>
          <w:rtl/>
        </w:rPr>
        <w:t xml:space="preserve">, </w:t>
      </w:r>
      <w:r w:rsidRPr="00815972">
        <w:rPr>
          <w:rFonts w:hint="eastAsia"/>
          <w:sz w:val="26"/>
          <w:szCs w:val="26"/>
          <w:rtl/>
        </w:rPr>
        <w:t>ולחייב</w:t>
      </w:r>
      <w:r w:rsidRPr="00815972">
        <w:rPr>
          <w:sz w:val="26"/>
          <w:szCs w:val="26"/>
          <w:rtl/>
        </w:rPr>
        <w:t xml:space="preserve"> </w:t>
      </w:r>
      <w:r w:rsidRPr="00815972">
        <w:rPr>
          <w:rFonts w:hint="eastAsia"/>
          <w:sz w:val="26"/>
          <w:szCs w:val="26"/>
          <w:rtl/>
        </w:rPr>
        <w:t>את</w:t>
      </w:r>
      <w:r w:rsidRPr="00815972">
        <w:rPr>
          <w:sz w:val="26"/>
          <w:szCs w:val="26"/>
          <w:rtl/>
        </w:rPr>
        <w:t xml:space="preserve"> </w:t>
      </w:r>
      <w:r w:rsidRPr="00815972">
        <w:rPr>
          <w:rFonts w:hint="eastAsia"/>
          <w:sz w:val="26"/>
          <w:szCs w:val="26"/>
          <w:rtl/>
        </w:rPr>
        <w:t>ה</w:t>
      </w:r>
      <w:r w:rsidR="00FA099A">
        <w:rPr>
          <w:rFonts w:hint="eastAsia"/>
          <w:sz w:val="26"/>
          <w:szCs w:val="26"/>
          <w:rtl/>
        </w:rPr>
        <w:t>משיבות</w:t>
      </w:r>
      <w:r w:rsidRPr="00815972">
        <w:rPr>
          <w:sz w:val="26"/>
          <w:szCs w:val="26"/>
          <w:rtl/>
        </w:rPr>
        <w:t xml:space="preserve"> </w:t>
      </w:r>
      <w:r w:rsidRPr="00815972">
        <w:rPr>
          <w:rFonts w:hint="eastAsia"/>
          <w:sz w:val="26"/>
          <w:szCs w:val="26"/>
          <w:rtl/>
        </w:rPr>
        <w:t>בהוצאות</w:t>
      </w:r>
      <w:r w:rsidRPr="00815972">
        <w:rPr>
          <w:sz w:val="26"/>
          <w:szCs w:val="26"/>
          <w:rtl/>
        </w:rPr>
        <w:t xml:space="preserve"> </w:t>
      </w:r>
      <w:r w:rsidRPr="00815972">
        <w:rPr>
          <w:rFonts w:hint="eastAsia"/>
          <w:sz w:val="26"/>
          <w:szCs w:val="26"/>
          <w:rtl/>
        </w:rPr>
        <w:t>ה</w:t>
      </w:r>
      <w:r w:rsidR="00FA099A">
        <w:rPr>
          <w:rFonts w:hint="eastAsia"/>
          <w:sz w:val="26"/>
          <w:szCs w:val="26"/>
          <w:rtl/>
        </w:rPr>
        <w:t>מערער</w:t>
      </w:r>
      <w:r w:rsidRPr="00815972">
        <w:rPr>
          <w:sz w:val="26"/>
          <w:szCs w:val="26"/>
          <w:rtl/>
        </w:rPr>
        <w:t xml:space="preserve"> </w:t>
      </w:r>
      <w:r w:rsidRPr="00815972">
        <w:rPr>
          <w:rFonts w:hint="eastAsia"/>
          <w:sz w:val="26"/>
          <w:szCs w:val="26"/>
          <w:rtl/>
        </w:rPr>
        <w:t>ובשכר</w:t>
      </w:r>
      <w:r w:rsidRPr="00815972">
        <w:rPr>
          <w:sz w:val="26"/>
          <w:szCs w:val="26"/>
          <w:rtl/>
        </w:rPr>
        <w:t xml:space="preserve"> </w:t>
      </w:r>
      <w:r w:rsidRPr="00815972">
        <w:rPr>
          <w:rFonts w:hint="eastAsia"/>
          <w:sz w:val="26"/>
          <w:szCs w:val="26"/>
          <w:rtl/>
        </w:rPr>
        <w:t>טרחת</w:t>
      </w:r>
      <w:r w:rsidRPr="00815972">
        <w:rPr>
          <w:sz w:val="26"/>
          <w:szCs w:val="26"/>
          <w:rtl/>
        </w:rPr>
        <w:t xml:space="preserve"> </w:t>
      </w:r>
      <w:r w:rsidRPr="00815972">
        <w:rPr>
          <w:rFonts w:hint="eastAsia"/>
          <w:sz w:val="26"/>
          <w:szCs w:val="26"/>
          <w:rtl/>
        </w:rPr>
        <w:t>עורכי</w:t>
      </w:r>
      <w:r w:rsidRPr="00815972">
        <w:rPr>
          <w:sz w:val="26"/>
          <w:szCs w:val="26"/>
          <w:rtl/>
        </w:rPr>
        <w:t xml:space="preserve"> </w:t>
      </w:r>
      <w:r w:rsidRPr="00815972">
        <w:rPr>
          <w:rFonts w:hint="eastAsia"/>
          <w:sz w:val="26"/>
          <w:szCs w:val="26"/>
          <w:rtl/>
        </w:rPr>
        <w:t>דינו</w:t>
      </w:r>
      <w:r w:rsidRPr="00815972">
        <w:rPr>
          <w:sz w:val="26"/>
          <w:szCs w:val="26"/>
          <w:rtl/>
        </w:rPr>
        <w:t>.</w:t>
      </w:r>
    </w:p>
    <w:p w:rsidR="00F01D59" w:rsidRDefault="00F01D59" w:rsidP="00211F05">
      <w:pPr>
        <w:pStyle w:val="22"/>
        <w:tabs>
          <w:tab w:val="center" w:pos="-2268"/>
          <w:tab w:val="left" w:pos="631"/>
        </w:tabs>
        <w:spacing w:before="120"/>
        <w:ind w:left="0" w:right="0" w:firstLine="0"/>
        <w:rPr>
          <w:b/>
          <w:bCs/>
          <w:noProof w:val="0"/>
          <w:rtl/>
        </w:rPr>
      </w:pPr>
    </w:p>
    <w:p w:rsidR="00F11C5A" w:rsidRDefault="00B42DBB" w:rsidP="003B18C5">
      <w:pPr>
        <w:pStyle w:val="22"/>
        <w:tabs>
          <w:tab w:val="center" w:pos="-2268"/>
          <w:tab w:val="left" w:pos="631"/>
        </w:tabs>
        <w:spacing w:before="120"/>
        <w:ind w:left="0" w:right="0" w:firstLine="0"/>
        <w:rPr>
          <w:b/>
          <w:bCs/>
          <w:noProof w:val="0"/>
          <w:rtl/>
        </w:rPr>
      </w:pPr>
      <w:r w:rsidRPr="00901A33">
        <w:rPr>
          <w:b/>
          <w:bCs/>
          <w:noProof w:val="0"/>
          <w:rtl/>
        </w:rPr>
        <w:t xml:space="preserve">ירושלים, היום, </w:t>
      </w:r>
      <w:r w:rsidR="003B18C5">
        <w:rPr>
          <w:rFonts w:hint="cs"/>
          <w:b/>
          <w:bCs/>
          <w:noProof w:val="0"/>
          <w:rtl/>
        </w:rPr>
        <w:t>__</w:t>
      </w:r>
      <w:r w:rsidR="008F5336">
        <w:rPr>
          <w:rFonts w:hint="cs"/>
          <w:b/>
          <w:bCs/>
          <w:noProof w:val="0"/>
          <w:rtl/>
        </w:rPr>
        <w:t xml:space="preserve"> ב</w:t>
      </w:r>
      <w:r w:rsidR="003B18C5">
        <w:rPr>
          <w:rFonts w:hint="cs"/>
          <w:b/>
          <w:bCs/>
          <w:noProof w:val="0"/>
          <w:rtl/>
        </w:rPr>
        <w:t>נובמבר</w:t>
      </w:r>
      <w:r w:rsidR="00903EDA" w:rsidRPr="00901A33">
        <w:rPr>
          <w:rFonts w:hint="cs"/>
          <w:b/>
          <w:bCs/>
          <w:noProof w:val="0"/>
          <w:rtl/>
        </w:rPr>
        <w:t xml:space="preserve"> </w:t>
      </w:r>
      <w:r w:rsidRPr="00901A33">
        <w:rPr>
          <w:rFonts w:hint="cs"/>
          <w:b/>
          <w:bCs/>
          <w:noProof w:val="0"/>
          <w:rtl/>
        </w:rPr>
        <w:t>20</w:t>
      </w:r>
      <w:r w:rsidR="008F5336">
        <w:rPr>
          <w:rFonts w:hint="cs"/>
          <w:b/>
          <w:bCs/>
          <w:noProof w:val="0"/>
          <w:rtl/>
        </w:rPr>
        <w:t>20</w:t>
      </w:r>
      <w:r w:rsidRPr="00901A33">
        <w:rPr>
          <w:rFonts w:hint="cs"/>
          <w:b/>
          <w:bCs/>
          <w:noProof w:val="0"/>
          <w:rtl/>
        </w:rPr>
        <w:t>.</w:t>
      </w:r>
    </w:p>
    <w:p w:rsidR="00B42DBB" w:rsidRPr="00901A33" w:rsidRDefault="00B42DBB" w:rsidP="00211F05">
      <w:pPr>
        <w:pStyle w:val="22"/>
        <w:tabs>
          <w:tab w:val="center" w:pos="-2268"/>
          <w:tab w:val="left" w:pos="631"/>
        </w:tabs>
        <w:spacing w:before="0"/>
        <w:ind w:left="509" w:right="0"/>
        <w:rPr>
          <w:b/>
          <w:bCs/>
          <w:noProof w:val="0"/>
          <w:rtl/>
        </w:rPr>
      </w:pPr>
    </w:p>
    <w:p w:rsidR="00B42DBB" w:rsidRPr="00901A33" w:rsidRDefault="00B42DBB" w:rsidP="00211F05">
      <w:pPr>
        <w:pStyle w:val="22"/>
        <w:tabs>
          <w:tab w:val="center" w:pos="-2268"/>
          <w:tab w:val="left" w:pos="631"/>
        </w:tabs>
        <w:spacing w:before="0"/>
        <w:ind w:left="509" w:right="0"/>
        <w:rPr>
          <w:noProof w:val="0"/>
          <w:rtl/>
        </w:rPr>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rsidR="00B42DBB" w:rsidRPr="00901A33" w:rsidRDefault="00B42DBB" w:rsidP="00211F05">
      <w:pPr>
        <w:pStyle w:val="22"/>
        <w:tabs>
          <w:tab w:val="center" w:pos="-2268"/>
          <w:tab w:val="left" w:pos="631"/>
        </w:tabs>
        <w:spacing w:before="0"/>
        <w:ind w:left="509" w:right="0"/>
        <w:rPr>
          <w:noProof w:val="0"/>
          <w:sz w:val="22"/>
          <w:szCs w:val="22"/>
          <w:rtl/>
        </w:rPr>
      </w:pP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קדרי, שמיר ושות'</w:t>
      </w:r>
      <w:r w:rsidRPr="00901A33">
        <w:rPr>
          <w:noProof w:val="0"/>
          <w:rtl/>
        </w:rPr>
        <w:t xml:space="preserve"> </w:t>
      </w:r>
      <w:r w:rsidRPr="00901A33">
        <w:rPr>
          <w:noProof w:val="0"/>
          <w:sz w:val="22"/>
          <w:szCs w:val="22"/>
          <w:rtl/>
        </w:rPr>
        <w:t>עורכי דין</w:t>
      </w:r>
    </w:p>
    <w:p w:rsidR="0092613E" w:rsidRPr="00D74F54" w:rsidRDefault="00B42DBB" w:rsidP="00211F05">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002D080E">
        <w:rPr>
          <w:rFonts w:hint="cs"/>
          <w:noProof w:val="0"/>
          <w:rtl/>
        </w:rPr>
        <w:t xml:space="preserve">  </w:t>
      </w:r>
      <w:r w:rsidR="008F5336">
        <w:rPr>
          <w:noProof w:val="0"/>
          <w:rtl/>
        </w:rPr>
        <w:t>ב"כ ה</w:t>
      </w:r>
      <w:r w:rsidR="00FA099A">
        <w:rPr>
          <w:rFonts w:hint="cs"/>
          <w:noProof w:val="0"/>
          <w:rtl/>
        </w:rPr>
        <w:t>מערער</w:t>
      </w:r>
      <w:r w:rsidR="008F5336">
        <w:rPr>
          <w:rFonts w:hint="cs"/>
          <w:noProof w:val="0"/>
          <w:rtl/>
        </w:rPr>
        <w:t xml:space="preserve"> </w:t>
      </w:r>
    </w:p>
    <w:sectPr w:rsidR="0092613E" w:rsidRPr="00D74F54" w:rsidSect="00577511">
      <w:headerReference w:type="even" r:id="rId10"/>
      <w:headerReference w:type="default" r:id="rId11"/>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8A9" w:rsidRDefault="001148A9">
      <w:r>
        <w:separator/>
      </w:r>
    </w:p>
  </w:endnote>
  <w:endnote w:type="continuationSeparator" w:id="0">
    <w:p w:rsidR="001148A9" w:rsidRDefault="00114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altName w:val="Times New Roman"/>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8A9" w:rsidRDefault="001148A9">
      <w:r>
        <w:separator/>
      </w:r>
    </w:p>
  </w:footnote>
  <w:footnote w:type="continuationSeparator" w:id="0">
    <w:p w:rsidR="001148A9" w:rsidRDefault="001148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25F" w:rsidRDefault="00E7025F"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E7025F" w:rsidRDefault="00E7025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25F" w:rsidRDefault="00E7025F"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225CEA">
      <w:rPr>
        <w:rStyle w:val="ac"/>
        <w:noProof/>
        <w:rtl/>
      </w:rPr>
      <w:t>13</w:t>
    </w:r>
    <w:r>
      <w:rPr>
        <w:rStyle w:val="ac"/>
        <w:rtl/>
      </w:rPr>
      <w:fldChar w:fldCharType="end"/>
    </w:r>
  </w:p>
  <w:p w:rsidR="00E7025F" w:rsidRDefault="00E7025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337C"/>
    <w:multiLevelType w:val="hybridMultilevel"/>
    <w:tmpl w:val="4606D068"/>
    <w:lvl w:ilvl="0" w:tplc="469EB1BE">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2" w15:restartNumberingAfterBreak="0">
    <w:nsid w:val="1EA566D8"/>
    <w:multiLevelType w:val="multilevel"/>
    <w:tmpl w:val="810AE54A"/>
    <w:lvl w:ilvl="0">
      <w:start w:val="1"/>
      <w:numFmt w:val="decimal"/>
      <w:lvlText w:val="%1."/>
      <w:lvlJc w:val="left"/>
      <w:pPr>
        <w:ind w:left="3690" w:hanging="360"/>
      </w:pPr>
      <w:rPr>
        <w:rFonts w:ascii="David" w:hAnsi="David" w:cs="David" w:hint="default"/>
        <w:b w:val="0"/>
        <w:bCs w:val="0"/>
      </w:rPr>
    </w:lvl>
    <w:lvl w:ilvl="1">
      <w:start w:val="1"/>
      <w:numFmt w:val="decimal"/>
      <w:lvlText w:val="%1.%2."/>
      <w:lvlJc w:val="left"/>
      <w:pPr>
        <w:ind w:left="5562" w:hanging="432"/>
      </w:pPr>
      <w:rPr>
        <w:rFonts w:ascii="David" w:hAnsi="David" w:cs="David" w:hint="default"/>
        <w:b w:val="0"/>
        <w:b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4813207"/>
    <w:multiLevelType w:val="hybridMultilevel"/>
    <w:tmpl w:val="9712F734"/>
    <w:lvl w:ilvl="0" w:tplc="166227A0">
      <w:start w:val="1"/>
      <w:numFmt w:val="hebrew1"/>
      <w:lvlText w:val="%1."/>
      <w:lvlJc w:val="left"/>
      <w:pPr>
        <w:ind w:left="720" w:hanging="360"/>
      </w:pPr>
      <w:rPr>
        <w:rFonts w:ascii="David" w:hAnsi="David" w:cs="David"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411869D4"/>
    <w:multiLevelType w:val="hybridMultilevel"/>
    <w:tmpl w:val="B596A93C"/>
    <w:lvl w:ilvl="0" w:tplc="F106F536">
      <w:start w:val="1"/>
      <w:numFmt w:val="bullet"/>
      <w:lvlText w:val="-"/>
      <w:lvlJc w:val="left"/>
      <w:pPr>
        <w:ind w:left="990" w:hanging="360"/>
      </w:pPr>
      <w:rPr>
        <w:rFonts w:ascii="David" w:eastAsia="Times New Roman" w:hAnsi="David" w:cs="David"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6" w15:restartNumberingAfterBreak="0">
    <w:nsid w:val="483F6323"/>
    <w:multiLevelType w:val="hybridMultilevel"/>
    <w:tmpl w:val="D9B48FDC"/>
    <w:lvl w:ilvl="0" w:tplc="7E1C6DDA">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7"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hint="default"/>
        <w:b/>
      </w:rPr>
    </w:lvl>
    <w:lvl w:ilvl="1" w:tplc="04090003" w:tentative="1">
      <w:start w:val="1"/>
      <w:numFmt w:val="bullet"/>
      <w:lvlText w:val="o"/>
      <w:lvlJc w:val="left"/>
      <w:pPr>
        <w:ind w:left="2054" w:hanging="360"/>
      </w:pPr>
      <w:rPr>
        <w:rFonts w:ascii="Courier New" w:hAnsi="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9"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num w:numId="1">
    <w:abstractNumId w:val="7"/>
  </w:num>
  <w:num w:numId="2">
    <w:abstractNumId w:val="1"/>
  </w:num>
  <w:num w:numId="3">
    <w:abstractNumId w:val="9"/>
  </w:num>
  <w:num w:numId="4">
    <w:abstractNumId w:val="5"/>
  </w:num>
  <w:num w:numId="5">
    <w:abstractNumId w:val="2"/>
  </w:num>
  <w:num w:numId="6">
    <w:abstractNumId w:val="8"/>
  </w:num>
  <w:num w:numId="7">
    <w:abstractNumId w:val="0"/>
  </w:num>
  <w:num w:numId="8">
    <w:abstractNumId w:val="6"/>
  </w:num>
  <w:num w:numId="9">
    <w:abstractNumId w:val="4"/>
  </w:num>
  <w:num w:numId="10">
    <w:abstractNumId w:val="3"/>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mon">
    <w15:presenceInfo w15:providerId="Windows Live" w15:userId="f43a9725421907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117DD"/>
    <w:rsid w:val="0001738D"/>
    <w:rsid w:val="00021172"/>
    <w:rsid w:val="00026909"/>
    <w:rsid w:val="000316EA"/>
    <w:rsid w:val="00034FF4"/>
    <w:rsid w:val="000354CC"/>
    <w:rsid w:val="00037BB1"/>
    <w:rsid w:val="000405D0"/>
    <w:rsid w:val="000424B8"/>
    <w:rsid w:val="000451CA"/>
    <w:rsid w:val="00045433"/>
    <w:rsid w:val="00046B9D"/>
    <w:rsid w:val="000524FA"/>
    <w:rsid w:val="00053FA6"/>
    <w:rsid w:val="00056C02"/>
    <w:rsid w:val="00057EF8"/>
    <w:rsid w:val="0006117A"/>
    <w:rsid w:val="000639F4"/>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3B87"/>
    <w:rsid w:val="000A76F3"/>
    <w:rsid w:val="000B20AC"/>
    <w:rsid w:val="000B2E51"/>
    <w:rsid w:val="000B480C"/>
    <w:rsid w:val="000B56AB"/>
    <w:rsid w:val="000B6FEB"/>
    <w:rsid w:val="000C2393"/>
    <w:rsid w:val="000D0471"/>
    <w:rsid w:val="000D04D6"/>
    <w:rsid w:val="000D2DB0"/>
    <w:rsid w:val="000E1EA5"/>
    <w:rsid w:val="000E3AA3"/>
    <w:rsid w:val="000E68D8"/>
    <w:rsid w:val="000E73E3"/>
    <w:rsid w:val="000F33AE"/>
    <w:rsid w:val="000F3CD9"/>
    <w:rsid w:val="000F458D"/>
    <w:rsid w:val="000F6345"/>
    <w:rsid w:val="00100933"/>
    <w:rsid w:val="001075EC"/>
    <w:rsid w:val="00112840"/>
    <w:rsid w:val="00113F7A"/>
    <w:rsid w:val="00114707"/>
    <w:rsid w:val="001148A9"/>
    <w:rsid w:val="001170AA"/>
    <w:rsid w:val="00120EED"/>
    <w:rsid w:val="00121400"/>
    <w:rsid w:val="0012175D"/>
    <w:rsid w:val="00124814"/>
    <w:rsid w:val="00125CB5"/>
    <w:rsid w:val="001306F9"/>
    <w:rsid w:val="001313BE"/>
    <w:rsid w:val="00132012"/>
    <w:rsid w:val="001409E7"/>
    <w:rsid w:val="00145445"/>
    <w:rsid w:val="00145EC7"/>
    <w:rsid w:val="00147F2A"/>
    <w:rsid w:val="001500BD"/>
    <w:rsid w:val="00152315"/>
    <w:rsid w:val="00152A00"/>
    <w:rsid w:val="00152B42"/>
    <w:rsid w:val="001563CC"/>
    <w:rsid w:val="00156400"/>
    <w:rsid w:val="00162D88"/>
    <w:rsid w:val="00167DF0"/>
    <w:rsid w:val="001705DA"/>
    <w:rsid w:val="00173E98"/>
    <w:rsid w:val="001763F6"/>
    <w:rsid w:val="00176D16"/>
    <w:rsid w:val="00177B37"/>
    <w:rsid w:val="001805E0"/>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526"/>
    <w:rsid w:val="001B0E0D"/>
    <w:rsid w:val="001B1104"/>
    <w:rsid w:val="001B3A4D"/>
    <w:rsid w:val="001B3CDE"/>
    <w:rsid w:val="001B750D"/>
    <w:rsid w:val="001B77C6"/>
    <w:rsid w:val="001C4413"/>
    <w:rsid w:val="001C57AA"/>
    <w:rsid w:val="001C7046"/>
    <w:rsid w:val="001D0395"/>
    <w:rsid w:val="001D11F2"/>
    <w:rsid w:val="001D5FE3"/>
    <w:rsid w:val="001D7262"/>
    <w:rsid w:val="001E1E01"/>
    <w:rsid w:val="001E362D"/>
    <w:rsid w:val="001E4F99"/>
    <w:rsid w:val="001E51CA"/>
    <w:rsid w:val="001E5CA8"/>
    <w:rsid w:val="001F13F6"/>
    <w:rsid w:val="001F1871"/>
    <w:rsid w:val="001F1DAC"/>
    <w:rsid w:val="001F2643"/>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CEA"/>
    <w:rsid w:val="00225E4B"/>
    <w:rsid w:val="00232423"/>
    <w:rsid w:val="002334C3"/>
    <w:rsid w:val="00233904"/>
    <w:rsid w:val="002359BF"/>
    <w:rsid w:val="00236FE8"/>
    <w:rsid w:val="00240167"/>
    <w:rsid w:val="0024236F"/>
    <w:rsid w:val="0024719A"/>
    <w:rsid w:val="00252246"/>
    <w:rsid w:val="0025458D"/>
    <w:rsid w:val="00255A87"/>
    <w:rsid w:val="002564D5"/>
    <w:rsid w:val="00260381"/>
    <w:rsid w:val="00260DD7"/>
    <w:rsid w:val="00262792"/>
    <w:rsid w:val="0026383D"/>
    <w:rsid w:val="002654B3"/>
    <w:rsid w:val="00274D64"/>
    <w:rsid w:val="002802F5"/>
    <w:rsid w:val="0028058C"/>
    <w:rsid w:val="00280CF4"/>
    <w:rsid w:val="0028436C"/>
    <w:rsid w:val="00285537"/>
    <w:rsid w:val="00285BA6"/>
    <w:rsid w:val="002907C4"/>
    <w:rsid w:val="00291522"/>
    <w:rsid w:val="002919E0"/>
    <w:rsid w:val="002977A1"/>
    <w:rsid w:val="002A11AE"/>
    <w:rsid w:val="002A5FA6"/>
    <w:rsid w:val="002B142B"/>
    <w:rsid w:val="002B21F6"/>
    <w:rsid w:val="002B39F1"/>
    <w:rsid w:val="002B43BF"/>
    <w:rsid w:val="002B57BB"/>
    <w:rsid w:val="002B68A1"/>
    <w:rsid w:val="002B752A"/>
    <w:rsid w:val="002C3012"/>
    <w:rsid w:val="002C43CA"/>
    <w:rsid w:val="002C555D"/>
    <w:rsid w:val="002C7102"/>
    <w:rsid w:val="002D080E"/>
    <w:rsid w:val="002D1667"/>
    <w:rsid w:val="002D1CF1"/>
    <w:rsid w:val="002D37F3"/>
    <w:rsid w:val="002D4881"/>
    <w:rsid w:val="002D5A61"/>
    <w:rsid w:val="002D7E20"/>
    <w:rsid w:val="002E0CB3"/>
    <w:rsid w:val="002E0E44"/>
    <w:rsid w:val="002E2E0E"/>
    <w:rsid w:val="002E3A53"/>
    <w:rsid w:val="002E597B"/>
    <w:rsid w:val="002E753B"/>
    <w:rsid w:val="002F17A1"/>
    <w:rsid w:val="002F3C6F"/>
    <w:rsid w:val="002F6095"/>
    <w:rsid w:val="00300B44"/>
    <w:rsid w:val="00303211"/>
    <w:rsid w:val="00305613"/>
    <w:rsid w:val="0030799E"/>
    <w:rsid w:val="00311534"/>
    <w:rsid w:val="003172EF"/>
    <w:rsid w:val="0032017F"/>
    <w:rsid w:val="003216EE"/>
    <w:rsid w:val="00321D6F"/>
    <w:rsid w:val="0032328C"/>
    <w:rsid w:val="00324E00"/>
    <w:rsid w:val="0032680C"/>
    <w:rsid w:val="003304BC"/>
    <w:rsid w:val="00332BBE"/>
    <w:rsid w:val="00332FD9"/>
    <w:rsid w:val="00333707"/>
    <w:rsid w:val="00334F82"/>
    <w:rsid w:val="00337575"/>
    <w:rsid w:val="00337EAF"/>
    <w:rsid w:val="00337F2F"/>
    <w:rsid w:val="00341798"/>
    <w:rsid w:val="00345EE5"/>
    <w:rsid w:val="00353EF1"/>
    <w:rsid w:val="003554ED"/>
    <w:rsid w:val="00356E31"/>
    <w:rsid w:val="00356E51"/>
    <w:rsid w:val="00362E59"/>
    <w:rsid w:val="0036443D"/>
    <w:rsid w:val="00365660"/>
    <w:rsid w:val="0036765B"/>
    <w:rsid w:val="00367D2B"/>
    <w:rsid w:val="00370613"/>
    <w:rsid w:val="003765AA"/>
    <w:rsid w:val="003766B4"/>
    <w:rsid w:val="00383382"/>
    <w:rsid w:val="003865E9"/>
    <w:rsid w:val="003905E5"/>
    <w:rsid w:val="0039100F"/>
    <w:rsid w:val="0039162B"/>
    <w:rsid w:val="00391BC1"/>
    <w:rsid w:val="00391F23"/>
    <w:rsid w:val="003949E3"/>
    <w:rsid w:val="003961AE"/>
    <w:rsid w:val="003A24D7"/>
    <w:rsid w:val="003A2E11"/>
    <w:rsid w:val="003A5B5B"/>
    <w:rsid w:val="003A72DA"/>
    <w:rsid w:val="003A7345"/>
    <w:rsid w:val="003B1574"/>
    <w:rsid w:val="003B18C5"/>
    <w:rsid w:val="003B19BF"/>
    <w:rsid w:val="003B377B"/>
    <w:rsid w:val="003B3ED9"/>
    <w:rsid w:val="003B5FF5"/>
    <w:rsid w:val="003B6C0C"/>
    <w:rsid w:val="003C2148"/>
    <w:rsid w:val="003D096D"/>
    <w:rsid w:val="003D0FC2"/>
    <w:rsid w:val="003D1997"/>
    <w:rsid w:val="003D24EB"/>
    <w:rsid w:val="003D3A1B"/>
    <w:rsid w:val="003D49C9"/>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4BEF"/>
    <w:rsid w:val="00435A41"/>
    <w:rsid w:val="00435BF2"/>
    <w:rsid w:val="00435D70"/>
    <w:rsid w:val="0043748A"/>
    <w:rsid w:val="0043748B"/>
    <w:rsid w:val="00441213"/>
    <w:rsid w:val="00442D10"/>
    <w:rsid w:val="00442D58"/>
    <w:rsid w:val="00442FD1"/>
    <w:rsid w:val="0044763B"/>
    <w:rsid w:val="004477BE"/>
    <w:rsid w:val="004513E5"/>
    <w:rsid w:val="004550D5"/>
    <w:rsid w:val="004564EF"/>
    <w:rsid w:val="004577FD"/>
    <w:rsid w:val="004637A5"/>
    <w:rsid w:val="004669B0"/>
    <w:rsid w:val="004736AA"/>
    <w:rsid w:val="00474A42"/>
    <w:rsid w:val="004824C7"/>
    <w:rsid w:val="004839D9"/>
    <w:rsid w:val="00484161"/>
    <w:rsid w:val="00484542"/>
    <w:rsid w:val="00484901"/>
    <w:rsid w:val="00485DE7"/>
    <w:rsid w:val="00490314"/>
    <w:rsid w:val="00491E9C"/>
    <w:rsid w:val="00492BF6"/>
    <w:rsid w:val="0049482F"/>
    <w:rsid w:val="00497575"/>
    <w:rsid w:val="004A02BB"/>
    <w:rsid w:val="004A07A1"/>
    <w:rsid w:val="004A1D52"/>
    <w:rsid w:val="004A45EE"/>
    <w:rsid w:val="004A6302"/>
    <w:rsid w:val="004A74EA"/>
    <w:rsid w:val="004B0673"/>
    <w:rsid w:val="004B1925"/>
    <w:rsid w:val="004B20F2"/>
    <w:rsid w:val="004B73B2"/>
    <w:rsid w:val="004D0B07"/>
    <w:rsid w:val="004D2426"/>
    <w:rsid w:val="004D7BCB"/>
    <w:rsid w:val="004E0280"/>
    <w:rsid w:val="004E2E0C"/>
    <w:rsid w:val="004E3ABC"/>
    <w:rsid w:val="004E3AEB"/>
    <w:rsid w:val="004E55A0"/>
    <w:rsid w:val="004E689E"/>
    <w:rsid w:val="004E6BD2"/>
    <w:rsid w:val="004F28FB"/>
    <w:rsid w:val="004F4E48"/>
    <w:rsid w:val="004F5810"/>
    <w:rsid w:val="0050013A"/>
    <w:rsid w:val="00500150"/>
    <w:rsid w:val="005011CD"/>
    <w:rsid w:val="00501BE3"/>
    <w:rsid w:val="00503084"/>
    <w:rsid w:val="005038BE"/>
    <w:rsid w:val="00506C84"/>
    <w:rsid w:val="00515230"/>
    <w:rsid w:val="00520CE6"/>
    <w:rsid w:val="00521047"/>
    <w:rsid w:val="005210A2"/>
    <w:rsid w:val="0052271B"/>
    <w:rsid w:val="005233FF"/>
    <w:rsid w:val="005247C6"/>
    <w:rsid w:val="005249AE"/>
    <w:rsid w:val="0052519A"/>
    <w:rsid w:val="005252F7"/>
    <w:rsid w:val="00526DC1"/>
    <w:rsid w:val="0053298C"/>
    <w:rsid w:val="00537417"/>
    <w:rsid w:val="00542480"/>
    <w:rsid w:val="00542C7B"/>
    <w:rsid w:val="00542FB6"/>
    <w:rsid w:val="005430D4"/>
    <w:rsid w:val="00546D81"/>
    <w:rsid w:val="00550DBF"/>
    <w:rsid w:val="00551383"/>
    <w:rsid w:val="00551AC9"/>
    <w:rsid w:val="0055302F"/>
    <w:rsid w:val="005532DB"/>
    <w:rsid w:val="005642FE"/>
    <w:rsid w:val="0056704D"/>
    <w:rsid w:val="00570A4A"/>
    <w:rsid w:val="00571692"/>
    <w:rsid w:val="00577511"/>
    <w:rsid w:val="00580461"/>
    <w:rsid w:val="00582D11"/>
    <w:rsid w:val="005840DE"/>
    <w:rsid w:val="005850C9"/>
    <w:rsid w:val="00592A2A"/>
    <w:rsid w:val="00594EB3"/>
    <w:rsid w:val="005A1484"/>
    <w:rsid w:val="005A3166"/>
    <w:rsid w:val="005A35B3"/>
    <w:rsid w:val="005A44F1"/>
    <w:rsid w:val="005A4601"/>
    <w:rsid w:val="005A63FE"/>
    <w:rsid w:val="005B0AA3"/>
    <w:rsid w:val="005B59AF"/>
    <w:rsid w:val="005B629B"/>
    <w:rsid w:val="005B7568"/>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6CEF"/>
    <w:rsid w:val="00606FA7"/>
    <w:rsid w:val="0060732F"/>
    <w:rsid w:val="006079C5"/>
    <w:rsid w:val="00610578"/>
    <w:rsid w:val="0061194F"/>
    <w:rsid w:val="00613E74"/>
    <w:rsid w:val="0061446F"/>
    <w:rsid w:val="00617BF9"/>
    <w:rsid w:val="006203EC"/>
    <w:rsid w:val="0062110A"/>
    <w:rsid w:val="0062518C"/>
    <w:rsid w:val="00627E7F"/>
    <w:rsid w:val="00633FAE"/>
    <w:rsid w:val="00634B9D"/>
    <w:rsid w:val="00636C6A"/>
    <w:rsid w:val="00636CA7"/>
    <w:rsid w:val="00642B10"/>
    <w:rsid w:val="00642F36"/>
    <w:rsid w:val="00643E6B"/>
    <w:rsid w:val="00644176"/>
    <w:rsid w:val="00644DC9"/>
    <w:rsid w:val="006455D3"/>
    <w:rsid w:val="00646E5E"/>
    <w:rsid w:val="00653911"/>
    <w:rsid w:val="0065419A"/>
    <w:rsid w:val="00661397"/>
    <w:rsid w:val="0066168D"/>
    <w:rsid w:val="00663677"/>
    <w:rsid w:val="00663FC4"/>
    <w:rsid w:val="00664359"/>
    <w:rsid w:val="00664F8E"/>
    <w:rsid w:val="00665014"/>
    <w:rsid w:val="00666881"/>
    <w:rsid w:val="00666C0A"/>
    <w:rsid w:val="00667B55"/>
    <w:rsid w:val="00672B49"/>
    <w:rsid w:val="00672EE8"/>
    <w:rsid w:val="00674924"/>
    <w:rsid w:val="00675E15"/>
    <w:rsid w:val="00675EF7"/>
    <w:rsid w:val="0067733C"/>
    <w:rsid w:val="0068007C"/>
    <w:rsid w:val="006808AB"/>
    <w:rsid w:val="006817AD"/>
    <w:rsid w:val="00682792"/>
    <w:rsid w:val="00682CC6"/>
    <w:rsid w:val="006845E3"/>
    <w:rsid w:val="00684B42"/>
    <w:rsid w:val="006855E4"/>
    <w:rsid w:val="00685E3C"/>
    <w:rsid w:val="006929FD"/>
    <w:rsid w:val="00692ECA"/>
    <w:rsid w:val="0069391A"/>
    <w:rsid w:val="0069414B"/>
    <w:rsid w:val="00694A56"/>
    <w:rsid w:val="00694BA0"/>
    <w:rsid w:val="00694BF1"/>
    <w:rsid w:val="0069538D"/>
    <w:rsid w:val="00695ABC"/>
    <w:rsid w:val="00695C16"/>
    <w:rsid w:val="00696681"/>
    <w:rsid w:val="006A08F6"/>
    <w:rsid w:val="006A1DB1"/>
    <w:rsid w:val="006A503E"/>
    <w:rsid w:val="006B25CF"/>
    <w:rsid w:val="006B2DAB"/>
    <w:rsid w:val="006B34AC"/>
    <w:rsid w:val="006B42A9"/>
    <w:rsid w:val="006B6226"/>
    <w:rsid w:val="006B6C9B"/>
    <w:rsid w:val="006B716B"/>
    <w:rsid w:val="006B7FE7"/>
    <w:rsid w:val="006C0C45"/>
    <w:rsid w:val="006C1AAF"/>
    <w:rsid w:val="006C2CC9"/>
    <w:rsid w:val="006C2E00"/>
    <w:rsid w:val="006C5D0E"/>
    <w:rsid w:val="006D22BC"/>
    <w:rsid w:val="006D2867"/>
    <w:rsid w:val="006D2E74"/>
    <w:rsid w:val="006D31FC"/>
    <w:rsid w:val="006D49D9"/>
    <w:rsid w:val="006D4C56"/>
    <w:rsid w:val="006D508A"/>
    <w:rsid w:val="006E5D4F"/>
    <w:rsid w:val="006E7D6C"/>
    <w:rsid w:val="006F0929"/>
    <w:rsid w:val="006F2B97"/>
    <w:rsid w:val="006F4E5C"/>
    <w:rsid w:val="0070245F"/>
    <w:rsid w:val="007025C5"/>
    <w:rsid w:val="00703BDA"/>
    <w:rsid w:val="0070493C"/>
    <w:rsid w:val="0070635F"/>
    <w:rsid w:val="007119FB"/>
    <w:rsid w:val="00712DA0"/>
    <w:rsid w:val="00713F69"/>
    <w:rsid w:val="00716815"/>
    <w:rsid w:val="0071685F"/>
    <w:rsid w:val="007172BD"/>
    <w:rsid w:val="007178EC"/>
    <w:rsid w:val="00721470"/>
    <w:rsid w:val="00722B5B"/>
    <w:rsid w:val="00726756"/>
    <w:rsid w:val="00727C38"/>
    <w:rsid w:val="00730EF4"/>
    <w:rsid w:val="0073389D"/>
    <w:rsid w:val="00737F2D"/>
    <w:rsid w:val="00742FEB"/>
    <w:rsid w:val="00746414"/>
    <w:rsid w:val="0074668B"/>
    <w:rsid w:val="00746887"/>
    <w:rsid w:val="007478C0"/>
    <w:rsid w:val="007525B9"/>
    <w:rsid w:val="007533B2"/>
    <w:rsid w:val="0076067F"/>
    <w:rsid w:val="00762F3B"/>
    <w:rsid w:val="00764A6A"/>
    <w:rsid w:val="00767AE5"/>
    <w:rsid w:val="00771425"/>
    <w:rsid w:val="0078574C"/>
    <w:rsid w:val="0078605A"/>
    <w:rsid w:val="00794A53"/>
    <w:rsid w:val="007965C8"/>
    <w:rsid w:val="007A204F"/>
    <w:rsid w:val="007A2F87"/>
    <w:rsid w:val="007A4548"/>
    <w:rsid w:val="007A660E"/>
    <w:rsid w:val="007B1E48"/>
    <w:rsid w:val="007B3EED"/>
    <w:rsid w:val="007B575D"/>
    <w:rsid w:val="007C00B3"/>
    <w:rsid w:val="007C08B1"/>
    <w:rsid w:val="007C0B1F"/>
    <w:rsid w:val="007C0EC8"/>
    <w:rsid w:val="007C2E4B"/>
    <w:rsid w:val="007C3C3F"/>
    <w:rsid w:val="007C4E65"/>
    <w:rsid w:val="007C5A79"/>
    <w:rsid w:val="007D01A0"/>
    <w:rsid w:val="007D3355"/>
    <w:rsid w:val="007D426E"/>
    <w:rsid w:val="007D4BF0"/>
    <w:rsid w:val="007D52AE"/>
    <w:rsid w:val="007D69CB"/>
    <w:rsid w:val="007D7756"/>
    <w:rsid w:val="007D7B93"/>
    <w:rsid w:val="007E01CC"/>
    <w:rsid w:val="007E1304"/>
    <w:rsid w:val="007E4529"/>
    <w:rsid w:val="007E5580"/>
    <w:rsid w:val="007E5E26"/>
    <w:rsid w:val="007E60C2"/>
    <w:rsid w:val="007F411C"/>
    <w:rsid w:val="007F4291"/>
    <w:rsid w:val="007F470C"/>
    <w:rsid w:val="007F4BD9"/>
    <w:rsid w:val="007F69DD"/>
    <w:rsid w:val="00800A4D"/>
    <w:rsid w:val="00800CCE"/>
    <w:rsid w:val="00801BAC"/>
    <w:rsid w:val="0080293A"/>
    <w:rsid w:val="00803690"/>
    <w:rsid w:val="00804434"/>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45E1"/>
    <w:rsid w:val="00836752"/>
    <w:rsid w:val="008367DA"/>
    <w:rsid w:val="008367DB"/>
    <w:rsid w:val="008371C0"/>
    <w:rsid w:val="0083798F"/>
    <w:rsid w:val="00843A4A"/>
    <w:rsid w:val="00843CC0"/>
    <w:rsid w:val="0084507D"/>
    <w:rsid w:val="008453A3"/>
    <w:rsid w:val="00850894"/>
    <w:rsid w:val="00850959"/>
    <w:rsid w:val="0085432E"/>
    <w:rsid w:val="00855A44"/>
    <w:rsid w:val="00857B2F"/>
    <w:rsid w:val="008619D2"/>
    <w:rsid w:val="00863A6D"/>
    <w:rsid w:val="00865FD6"/>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2332"/>
    <w:rsid w:val="008A2C98"/>
    <w:rsid w:val="008A4599"/>
    <w:rsid w:val="008A71FF"/>
    <w:rsid w:val="008B1CEE"/>
    <w:rsid w:val="008B6D66"/>
    <w:rsid w:val="008C0045"/>
    <w:rsid w:val="008C395C"/>
    <w:rsid w:val="008C4002"/>
    <w:rsid w:val="008C4680"/>
    <w:rsid w:val="008C47EA"/>
    <w:rsid w:val="008C5325"/>
    <w:rsid w:val="008C587F"/>
    <w:rsid w:val="008C7FC6"/>
    <w:rsid w:val="008D00E4"/>
    <w:rsid w:val="008D238B"/>
    <w:rsid w:val="008D3153"/>
    <w:rsid w:val="008D3640"/>
    <w:rsid w:val="008D5FDB"/>
    <w:rsid w:val="008D7743"/>
    <w:rsid w:val="008D785F"/>
    <w:rsid w:val="008E5BF9"/>
    <w:rsid w:val="008E6FA5"/>
    <w:rsid w:val="008F271C"/>
    <w:rsid w:val="008F5336"/>
    <w:rsid w:val="008F56E4"/>
    <w:rsid w:val="008F6405"/>
    <w:rsid w:val="008F6EB9"/>
    <w:rsid w:val="009008EE"/>
    <w:rsid w:val="00901A33"/>
    <w:rsid w:val="00901E76"/>
    <w:rsid w:val="00903EDA"/>
    <w:rsid w:val="00904ECA"/>
    <w:rsid w:val="00907CC9"/>
    <w:rsid w:val="00907F97"/>
    <w:rsid w:val="00911DC4"/>
    <w:rsid w:val="00916238"/>
    <w:rsid w:val="009162EC"/>
    <w:rsid w:val="00917C45"/>
    <w:rsid w:val="00925FA2"/>
    <w:rsid w:val="0092613E"/>
    <w:rsid w:val="00926F04"/>
    <w:rsid w:val="00927F44"/>
    <w:rsid w:val="00932D99"/>
    <w:rsid w:val="00934643"/>
    <w:rsid w:val="00946A22"/>
    <w:rsid w:val="00947D24"/>
    <w:rsid w:val="00952B82"/>
    <w:rsid w:val="00956073"/>
    <w:rsid w:val="00960BEC"/>
    <w:rsid w:val="00961AD3"/>
    <w:rsid w:val="00964B62"/>
    <w:rsid w:val="009670CA"/>
    <w:rsid w:val="0097181E"/>
    <w:rsid w:val="00971A55"/>
    <w:rsid w:val="00973F7B"/>
    <w:rsid w:val="0097562C"/>
    <w:rsid w:val="009762BB"/>
    <w:rsid w:val="00977EBF"/>
    <w:rsid w:val="009807DA"/>
    <w:rsid w:val="00981628"/>
    <w:rsid w:val="009835AC"/>
    <w:rsid w:val="00986742"/>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2D0"/>
    <w:rsid w:val="009C6442"/>
    <w:rsid w:val="009C6981"/>
    <w:rsid w:val="009D1873"/>
    <w:rsid w:val="009D1D8D"/>
    <w:rsid w:val="009D357B"/>
    <w:rsid w:val="009D37CC"/>
    <w:rsid w:val="009D44F9"/>
    <w:rsid w:val="009D4868"/>
    <w:rsid w:val="009D504B"/>
    <w:rsid w:val="009D6AF8"/>
    <w:rsid w:val="009D7BB4"/>
    <w:rsid w:val="009E0900"/>
    <w:rsid w:val="009E1704"/>
    <w:rsid w:val="009E18C8"/>
    <w:rsid w:val="009E40B8"/>
    <w:rsid w:val="009E4D90"/>
    <w:rsid w:val="009F1632"/>
    <w:rsid w:val="009F1C8D"/>
    <w:rsid w:val="009F6B13"/>
    <w:rsid w:val="00A00783"/>
    <w:rsid w:val="00A00D04"/>
    <w:rsid w:val="00A00DE1"/>
    <w:rsid w:val="00A011F5"/>
    <w:rsid w:val="00A0368B"/>
    <w:rsid w:val="00A07BD9"/>
    <w:rsid w:val="00A11E36"/>
    <w:rsid w:val="00A16E94"/>
    <w:rsid w:val="00A234B7"/>
    <w:rsid w:val="00A23774"/>
    <w:rsid w:val="00A23FC8"/>
    <w:rsid w:val="00A26DC6"/>
    <w:rsid w:val="00A3151D"/>
    <w:rsid w:val="00A31BF2"/>
    <w:rsid w:val="00A32255"/>
    <w:rsid w:val="00A33200"/>
    <w:rsid w:val="00A33BBF"/>
    <w:rsid w:val="00A467B9"/>
    <w:rsid w:val="00A46C12"/>
    <w:rsid w:val="00A47D55"/>
    <w:rsid w:val="00A501D9"/>
    <w:rsid w:val="00A53B0D"/>
    <w:rsid w:val="00A555C7"/>
    <w:rsid w:val="00A570C4"/>
    <w:rsid w:val="00A57AE0"/>
    <w:rsid w:val="00A60AF2"/>
    <w:rsid w:val="00A63EFD"/>
    <w:rsid w:val="00A651E6"/>
    <w:rsid w:val="00A65C2C"/>
    <w:rsid w:val="00A671C2"/>
    <w:rsid w:val="00A6743D"/>
    <w:rsid w:val="00A7171D"/>
    <w:rsid w:val="00A72145"/>
    <w:rsid w:val="00A728AE"/>
    <w:rsid w:val="00A740F0"/>
    <w:rsid w:val="00A8046D"/>
    <w:rsid w:val="00A83496"/>
    <w:rsid w:val="00A837BC"/>
    <w:rsid w:val="00A84126"/>
    <w:rsid w:val="00A87DBF"/>
    <w:rsid w:val="00A90007"/>
    <w:rsid w:val="00A9089A"/>
    <w:rsid w:val="00A92B70"/>
    <w:rsid w:val="00A972B1"/>
    <w:rsid w:val="00AA1069"/>
    <w:rsid w:val="00AA4BFC"/>
    <w:rsid w:val="00AA4C05"/>
    <w:rsid w:val="00AA4EC7"/>
    <w:rsid w:val="00AA7A23"/>
    <w:rsid w:val="00AB2251"/>
    <w:rsid w:val="00AB3F3B"/>
    <w:rsid w:val="00AB458C"/>
    <w:rsid w:val="00AB6316"/>
    <w:rsid w:val="00AC0333"/>
    <w:rsid w:val="00AC2EE5"/>
    <w:rsid w:val="00AC346A"/>
    <w:rsid w:val="00AC44ED"/>
    <w:rsid w:val="00AD1AC8"/>
    <w:rsid w:val="00AD5442"/>
    <w:rsid w:val="00AE0414"/>
    <w:rsid w:val="00AE22BD"/>
    <w:rsid w:val="00AE23F6"/>
    <w:rsid w:val="00AE2EDF"/>
    <w:rsid w:val="00AF11A6"/>
    <w:rsid w:val="00AF22CA"/>
    <w:rsid w:val="00AF2DCE"/>
    <w:rsid w:val="00AF3982"/>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0044"/>
    <w:rsid w:val="00B314F0"/>
    <w:rsid w:val="00B31A3F"/>
    <w:rsid w:val="00B33A21"/>
    <w:rsid w:val="00B35087"/>
    <w:rsid w:val="00B404E8"/>
    <w:rsid w:val="00B40C55"/>
    <w:rsid w:val="00B42DBB"/>
    <w:rsid w:val="00B448A4"/>
    <w:rsid w:val="00B44915"/>
    <w:rsid w:val="00B44C01"/>
    <w:rsid w:val="00B53D6D"/>
    <w:rsid w:val="00B55072"/>
    <w:rsid w:val="00B55E56"/>
    <w:rsid w:val="00B561AA"/>
    <w:rsid w:val="00B5742D"/>
    <w:rsid w:val="00B574E1"/>
    <w:rsid w:val="00B6070B"/>
    <w:rsid w:val="00B63209"/>
    <w:rsid w:val="00B6348C"/>
    <w:rsid w:val="00B636EE"/>
    <w:rsid w:val="00B66634"/>
    <w:rsid w:val="00B67C81"/>
    <w:rsid w:val="00B67D7A"/>
    <w:rsid w:val="00B71DBC"/>
    <w:rsid w:val="00B74BF6"/>
    <w:rsid w:val="00B777DE"/>
    <w:rsid w:val="00B80E15"/>
    <w:rsid w:val="00B82823"/>
    <w:rsid w:val="00B86963"/>
    <w:rsid w:val="00B875B3"/>
    <w:rsid w:val="00B913C5"/>
    <w:rsid w:val="00B926CB"/>
    <w:rsid w:val="00B928DC"/>
    <w:rsid w:val="00B9328F"/>
    <w:rsid w:val="00B9477F"/>
    <w:rsid w:val="00BA0423"/>
    <w:rsid w:val="00BA1786"/>
    <w:rsid w:val="00BA2B80"/>
    <w:rsid w:val="00BA34AC"/>
    <w:rsid w:val="00BA4273"/>
    <w:rsid w:val="00BA7726"/>
    <w:rsid w:val="00BB0E2E"/>
    <w:rsid w:val="00BB1ACC"/>
    <w:rsid w:val="00BB45BD"/>
    <w:rsid w:val="00BB4FE9"/>
    <w:rsid w:val="00BC1488"/>
    <w:rsid w:val="00BC17B9"/>
    <w:rsid w:val="00BC3713"/>
    <w:rsid w:val="00BD0A93"/>
    <w:rsid w:val="00BD1F60"/>
    <w:rsid w:val="00BD6378"/>
    <w:rsid w:val="00BE0DEA"/>
    <w:rsid w:val="00BE14DA"/>
    <w:rsid w:val="00BE28C8"/>
    <w:rsid w:val="00BE2CDF"/>
    <w:rsid w:val="00BE42FD"/>
    <w:rsid w:val="00BE6DA4"/>
    <w:rsid w:val="00BF1C12"/>
    <w:rsid w:val="00BF2885"/>
    <w:rsid w:val="00BF341F"/>
    <w:rsid w:val="00BF46CB"/>
    <w:rsid w:val="00BF5EB8"/>
    <w:rsid w:val="00C00281"/>
    <w:rsid w:val="00C01CE5"/>
    <w:rsid w:val="00C029C5"/>
    <w:rsid w:val="00C030A9"/>
    <w:rsid w:val="00C03C6A"/>
    <w:rsid w:val="00C043D5"/>
    <w:rsid w:val="00C0656C"/>
    <w:rsid w:val="00C107E9"/>
    <w:rsid w:val="00C145FB"/>
    <w:rsid w:val="00C14753"/>
    <w:rsid w:val="00C1588C"/>
    <w:rsid w:val="00C21B94"/>
    <w:rsid w:val="00C21D00"/>
    <w:rsid w:val="00C22051"/>
    <w:rsid w:val="00C22B84"/>
    <w:rsid w:val="00C273A2"/>
    <w:rsid w:val="00C31E32"/>
    <w:rsid w:val="00C35228"/>
    <w:rsid w:val="00C35906"/>
    <w:rsid w:val="00C36583"/>
    <w:rsid w:val="00C42C49"/>
    <w:rsid w:val="00C42EBE"/>
    <w:rsid w:val="00C461DF"/>
    <w:rsid w:val="00C46C7B"/>
    <w:rsid w:val="00C50C43"/>
    <w:rsid w:val="00C51C96"/>
    <w:rsid w:val="00C52427"/>
    <w:rsid w:val="00C524E0"/>
    <w:rsid w:val="00C554BA"/>
    <w:rsid w:val="00C56736"/>
    <w:rsid w:val="00C57DA5"/>
    <w:rsid w:val="00C648DF"/>
    <w:rsid w:val="00C6766A"/>
    <w:rsid w:val="00C71F6A"/>
    <w:rsid w:val="00C723FA"/>
    <w:rsid w:val="00C74155"/>
    <w:rsid w:val="00C747EA"/>
    <w:rsid w:val="00C807C6"/>
    <w:rsid w:val="00C817BC"/>
    <w:rsid w:val="00C82275"/>
    <w:rsid w:val="00C84FD4"/>
    <w:rsid w:val="00C901B5"/>
    <w:rsid w:val="00C926D8"/>
    <w:rsid w:val="00C92CBC"/>
    <w:rsid w:val="00C92FE1"/>
    <w:rsid w:val="00C97253"/>
    <w:rsid w:val="00CA01DF"/>
    <w:rsid w:val="00CA58FD"/>
    <w:rsid w:val="00CA6D3F"/>
    <w:rsid w:val="00CB1486"/>
    <w:rsid w:val="00CB409D"/>
    <w:rsid w:val="00CB659D"/>
    <w:rsid w:val="00CC0DDB"/>
    <w:rsid w:val="00CC308F"/>
    <w:rsid w:val="00CC350F"/>
    <w:rsid w:val="00CC48AF"/>
    <w:rsid w:val="00CC75CA"/>
    <w:rsid w:val="00CC75DB"/>
    <w:rsid w:val="00CC7ABF"/>
    <w:rsid w:val="00CD2094"/>
    <w:rsid w:val="00CD3445"/>
    <w:rsid w:val="00CD38F6"/>
    <w:rsid w:val="00CD4235"/>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413"/>
    <w:rsid w:val="00D2259D"/>
    <w:rsid w:val="00D23137"/>
    <w:rsid w:val="00D236A3"/>
    <w:rsid w:val="00D24B8A"/>
    <w:rsid w:val="00D26EA4"/>
    <w:rsid w:val="00D33932"/>
    <w:rsid w:val="00D34C53"/>
    <w:rsid w:val="00D351BB"/>
    <w:rsid w:val="00D37164"/>
    <w:rsid w:val="00D4156E"/>
    <w:rsid w:val="00D41841"/>
    <w:rsid w:val="00D44EFA"/>
    <w:rsid w:val="00D46567"/>
    <w:rsid w:val="00D47964"/>
    <w:rsid w:val="00D50B5D"/>
    <w:rsid w:val="00D51CEB"/>
    <w:rsid w:val="00D51F1C"/>
    <w:rsid w:val="00D52615"/>
    <w:rsid w:val="00D5324B"/>
    <w:rsid w:val="00D563D3"/>
    <w:rsid w:val="00D56542"/>
    <w:rsid w:val="00D56B5E"/>
    <w:rsid w:val="00D603D2"/>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6A63"/>
    <w:rsid w:val="00DB7112"/>
    <w:rsid w:val="00DC077C"/>
    <w:rsid w:val="00DC132A"/>
    <w:rsid w:val="00DC14E2"/>
    <w:rsid w:val="00DC34C3"/>
    <w:rsid w:val="00DC452A"/>
    <w:rsid w:val="00DC6713"/>
    <w:rsid w:val="00DD7205"/>
    <w:rsid w:val="00DD7305"/>
    <w:rsid w:val="00DE03A4"/>
    <w:rsid w:val="00DE2EC9"/>
    <w:rsid w:val="00DE3DD7"/>
    <w:rsid w:val="00DE40F1"/>
    <w:rsid w:val="00DE48B2"/>
    <w:rsid w:val="00DE5850"/>
    <w:rsid w:val="00DE7D06"/>
    <w:rsid w:val="00DF090D"/>
    <w:rsid w:val="00DF0C41"/>
    <w:rsid w:val="00DF1723"/>
    <w:rsid w:val="00DF4080"/>
    <w:rsid w:val="00DF452E"/>
    <w:rsid w:val="00DF60DF"/>
    <w:rsid w:val="00DF6820"/>
    <w:rsid w:val="00DF6DBB"/>
    <w:rsid w:val="00E02DB3"/>
    <w:rsid w:val="00E04F16"/>
    <w:rsid w:val="00E07F27"/>
    <w:rsid w:val="00E1080D"/>
    <w:rsid w:val="00E14773"/>
    <w:rsid w:val="00E14885"/>
    <w:rsid w:val="00E21D10"/>
    <w:rsid w:val="00E26087"/>
    <w:rsid w:val="00E26AE7"/>
    <w:rsid w:val="00E26C3B"/>
    <w:rsid w:val="00E2705E"/>
    <w:rsid w:val="00E274C6"/>
    <w:rsid w:val="00E277BA"/>
    <w:rsid w:val="00E30409"/>
    <w:rsid w:val="00E3131C"/>
    <w:rsid w:val="00E31F92"/>
    <w:rsid w:val="00E33AF7"/>
    <w:rsid w:val="00E35613"/>
    <w:rsid w:val="00E357D6"/>
    <w:rsid w:val="00E36058"/>
    <w:rsid w:val="00E42B98"/>
    <w:rsid w:val="00E50A2C"/>
    <w:rsid w:val="00E5176E"/>
    <w:rsid w:val="00E519EC"/>
    <w:rsid w:val="00E51A43"/>
    <w:rsid w:val="00E555AB"/>
    <w:rsid w:val="00E644A2"/>
    <w:rsid w:val="00E64CCC"/>
    <w:rsid w:val="00E677EB"/>
    <w:rsid w:val="00E7025F"/>
    <w:rsid w:val="00E75DC5"/>
    <w:rsid w:val="00E75F78"/>
    <w:rsid w:val="00E76459"/>
    <w:rsid w:val="00E800C9"/>
    <w:rsid w:val="00E81D26"/>
    <w:rsid w:val="00E82F3E"/>
    <w:rsid w:val="00E85E6D"/>
    <w:rsid w:val="00E87CAC"/>
    <w:rsid w:val="00E90066"/>
    <w:rsid w:val="00E90A92"/>
    <w:rsid w:val="00E92285"/>
    <w:rsid w:val="00E92390"/>
    <w:rsid w:val="00E929E6"/>
    <w:rsid w:val="00E948FB"/>
    <w:rsid w:val="00E953DE"/>
    <w:rsid w:val="00E974F5"/>
    <w:rsid w:val="00EA0756"/>
    <w:rsid w:val="00EB06C7"/>
    <w:rsid w:val="00EB3925"/>
    <w:rsid w:val="00EB3F2E"/>
    <w:rsid w:val="00EB764F"/>
    <w:rsid w:val="00EB7DEA"/>
    <w:rsid w:val="00EC132D"/>
    <w:rsid w:val="00EC4280"/>
    <w:rsid w:val="00EC5E31"/>
    <w:rsid w:val="00EC60D9"/>
    <w:rsid w:val="00EC64F3"/>
    <w:rsid w:val="00EC6557"/>
    <w:rsid w:val="00EC70C9"/>
    <w:rsid w:val="00ED08CB"/>
    <w:rsid w:val="00ED31C0"/>
    <w:rsid w:val="00ED58EF"/>
    <w:rsid w:val="00ED5AA9"/>
    <w:rsid w:val="00EE0351"/>
    <w:rsid w:val="00EE11A3"/>
    <w:rsid w:val="00EE1C6E"/>
    <w:rsid w:val="00EE3E86"/>
    <w:rsid w:val="00EE4B7B"/>
    <w:rsid w:val="00EE4FE3"/>
    <w:rsid w:val="00EE626C"/>
    <w:rsid w:val="00EE6F2E"/>
    <w:rsid w:val="00EF1C17"/>
    <w:rsid w:val="00EF40C9"/>
    <w:rsid w:val="00EF4F3B"/>
    <w:rsid w:val="00F01615"/>
    <w:rsid w:val="00F01D59"/>
    <w:rsid w:val="00F04246"/>
    <w:rsid w:val="00F07675"/>
    <w:rsid w:val="00F11C5A"/>
    <w:rsid w:val="00F159A8"/>
    <w:rsid w:val="00F177F0"/>
    <w:rsid w:val="00F22363"/>
    <w:rsid w:val="00F235F2"/>
    <w:rsid w:val="00F25E32"/>
    <w:rsid w:val="00F26CF6"/>
    <w:rsid w:val="00F27BE7"/>
    <w:rsid w:val="00F33E56"/>
    <w:rsid w:val="00F36AC5"/>
    <w:rsid w:val="00F4208B"/>
    <w:rsid w:val="00F42C96"/>
    <w:rsid w:val="00F4477B"/>
    <w:rsid w:val="00F47228"/>
    <w:rsid w:val="00F47968"/>
    <w:rsid w:val="00F47CB5"/>
    <w:rsid w:val="00F47E91"/>
    <w:rsid w:val="00F51471"/>
    <w:rsid w:val="00F539C1"/>
    <w:rsid w:val="00F5604B"/>
    <w:rsid w:val="00F6064D"/>
    <w:rsid w:val="00F613A3"/>
    <w:rsid w:val="00F63F0B"/>
    <w:rsid w:val="00F66ABB"/>
    <w:rsid w:val="00F7184E"/>
    <w:rsid w:val="00F74B8A"/>
    <w:rsid w:val="00F76678"/>
    <w:rsid w:val="00F76B74"/>
    <w:rsid w:val="00F77E5E"/>
    <w:rsid w:val="00F83CF6"/>
    <w:rsid w:val="00F84329"/>
    <w:rsid w:val="00F85298"/>
    <w:rsid w:val="00F86C9F"/>
    <w:rsid w:val="00F87E8C"/>
    <w:rsid w:val="00F94E4F"/>
    <w:rsid w:val="00F9574E"/>
    <w:rsid w:val="00F963A8"/>
    <w:rsid w:val="00F96E3D"/>
    <w:rsid w:val="00F96F36"/>
    <w:rsid w:val="00F972DB"/>
    <w:rsid w:val="00FA099A"/>
    <w:rsid w:val="00FA1CEA"/>
    <w:rsid w:val="00FA2BB7"/>
    <w:rsid w:val="00FA365A"/>
    <w:rsid w:val="00FA4BFD"/>
    <w:rsid w:val="00FA4F53"/>
    <w:rsid w:val="00FB04F6"/>
    <w:rsid w:val="00FB09FD"/>
    <w:rsid w:val="00FB166B"/>
    <w:rsid w:val="00FB4D60"/>
    <w:rsid w:val="00FB7854"/>
    <w:rsid w:val="00FC24F2"/>
    <w:rsid w:val="00FC3EFA"/>
    <w:rsid w:val="00FC5238"/>
    <w:rsid w:val="00FC5B3C"/>
    <w:rsid w:val="00FC712D"/>
    <w:rsid w:val="00FD014E"/>
    <w:rsid w:val="00FD06A7"/>
    <w:rsid w:val="00FD2891"/>
    <w:rsid w:val="00FD2AE1"/>
    <w:rsid w:val="00FD311E"/>
    <w:rsid w:val="00FD4C0D"/>
    <w:rsid w:val="00FD5A13"/>
    <w:rsid w:val="00FE31BC"/>
    <w:rsid w:val="00FE4388"/>
    <w:rsid w:val="00FE4D5B"/>
    <w:rsid w:val="00FF2179"/>
    <w:rsid w:val="00FF2213"/>
    <w:rsid w:val="00FF4A6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link w:val="10"/>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paragraph" w:styleId="7">
    <w:name w:val="heading 7"/>
    <w:basedOn w:val="a"/>
    <w:next w:val="a"/>
    <w:link w:val="70"/>
    <w:semiHidden/>
    <w:unhideWhenUsed/>
    <w:qFormat/>
    <w:rsid w:val="0031153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uiPriority w:val="99"/>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2">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99"/>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 w:type="character" w:customStyle="1" w:styleId="10">
    <w:name w:val="כותרת 1 תו"/>
    <w:basedOn w:val="a0"/>
    <w:link w:val="1"/>
    <w:locked/>
    <w:rsid w:val="00AA4BFC"/>
    <w:rPr>
      <w:rFonts w:cs="David"/>
      <w:sz w:val="24"/>
      <w:szCs w:val="24"/>
      <w:u w:val="single"/>
    </w:rPr>
  </w:style>
  <w:style w:type="character" w:customStyle="1" w:styleId="70">
    <w:name w:val="כותרת 7 תו"/>
    <w:basedOn w:val="a0"/>
    <w:link w:val="7"/>
    <w:semiHidden/>
    <w:rsid w:val="00311534"/>
    <w:rPr>
      <w:rFonts w:asciiTheme="majorHAnsi" w:eastAsiaTheme="majorEastAsia" w:hAnsiTheme="majorHAnsi" w:cstheme="majorBidi"/>
      <w:i/>
      <w:iCs/>
      <w:color w:val="1F4D78" w:themeColor="accent1" w:themeShade="7F"/>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wdata.co.il/lawdata/OpenDocFromLink.asp?Tik=1029&amp;Tik_Ref=04&amp;Tik_Type=8&amp;zad=&#1506;&#1502;&#1504;&#1493;&#1488;&#1500;%20&#1491;&#1493;&#1512;&#1504;&#1513;&#1496;&#1497;&#1497;&#1503;&amp;T=8&amp;FromWord=1"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wdata.co.il/lawdata/OpenDocFromLink.asp?hokNm=&#1495;&#1493;&#1511;%20&#1513;&#1497;&#1512;&#1493;&#1514;%20&#1492;&#1502;&#1491;&#1497;&#1504;&#1492;%20(&#1490;&#1497;&#1502;&#1500;&#1488;&#1493;&#1514;)%20%5b&#1504;&#1493;&#1505;&#1495;%20&#1502;&#1513;&#1493;&#1500;&#1489;%5d,%20&#1492;&#1514;&#1513;|&#1500;-1970&amp;T=4&amp;FromWord=1&amp;Seif=" TargetMode="External"/><Relationship Id="rId14"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3B7E3-48B1-454D-A4B9-34219410E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2923</TotalTime>
  <Pages>14</Pages>
  <Words>4859</Words>
  <Characters>24300</Characters>
  <Application>Microsoft Office Word</Application>
  <DocSecurity>0</DocSecurity>
  <Lines>202</Lines>
  <Paragraphs>58</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29101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15</cp:revision>
  <cp:lastPrinted>2020-01-28T08:06:00Z</cp:lastPrinted>
  <dcterms:created xsi:type="dcterms:W3CDTF">2020-11-15T09:18:00Z</dcterms:created>
  <dcterms:modified xsi:type="dcterms:W3CDTF">2020-11-24T10:37:00Z</dcterms:modified>
</cp:coreProperties>
</file>